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21C930A" w:rsidR="00776E41" w:rsidRDefault="00F45C31" w:rsidP="3F13B0BD">
      <w:pPr>
        <w:jc w:val="both"/>
        <w:rPr>
          <w:rFonts w:eastAsiaTheme="majorEastAsia" w:cstheme="majorBidi"/>
          <w:b/>
          <w:bCs/>
          <w:color w:val="70AD47" w:themeColor="accent6"/>
          <w:sz w:val="28"/>
          <w:szCs w:val="28"/>
        </w:rPr>
      </w:pPr>
      <w:bookmarkStart w:id="0" w:name="_GoBack"/>
      <w:bookmarkEnd w:id="0"/>
      <w:r w:rsidRPr="3F13B0BD">
        <w:rPr>
          <w:rFonts w:eastAsiaTheme="majorEastAsia" w:cstheme="majorBidi"/>
          <w:b/>
          <w:bCs/>
          <w:color w:val="C00000"/>
          <w:sz w:val="28"/>
          <w:szCs w:val="28"/>
        </w:rPr>
        <w:t xml:space="preserve">Załącznik nr </w:t>
      </w:r>
      <w:r w:rsidR="00DC0E5B" w:rsidRPr="3F13B0BD">
        <w:rPr>
          <w:rFonts w:eastAsiaTheme="majorEastAsia" w:cstheme="majorBidi"/>
          <w:b/>
          <w:bCs/>
          <w:color w:val="C00000"/>
          <w:sz w:val="28"/>
          <w:szCs w:val="28"/>
        </w:rPr>
        <w:t>1</w:t>
      </w:r>
      <w:r w:rsidR="00EC694E" w:rsidRPr="3F13B0BD">
        <w:rPr>
          <w:rFonts w:eastAsiaTheme="majorEastAsia" w:cstheme="majorBidi"/>
          <w:b/>
          <w:bCs/>
          <w:color w:val="C00000"/>
          <w:sz w:val="28"/>
          <w:szCs w:val="28"/>
        </w:rPr>
        <w:t xml:space="preserve"> </w:t>
      </w:r>
      <w:r w:rsidRPr="3F13B0BD">
        <w:rPr>
          <w:rFonts w:eastAsiaTheme="majorEastAsia" w:cstheme="majorBidi"/>
          <w:b/>
          <w:bCs/>
          <w:color w:val="C00000"/>
          <w:sz w:val="28"/>
          <w:szCs w:val="28"/>
        </w:rPr>
        <w:t xml:space="preserve">do </w:t>
      </w:r>
      <w:r w:rsidR="00607C6B" w:rsidRPr="3F13B0BD">
        <w:rPr>
          <w:rFonts w:eastAsiaTheme="majorEastAsia" w:cstheme="majorBidi"/>
          <w:b/>
          <w:bCs/>
          <w:color w:val="C00000"/>
          <w:sz w:val="28"/>
          <w:szCs w:val="28"/>
        </w:rPr>
        <w:t>Regulaminu – Wymagania</w:t>
      </w:r>
      <w:r w:rsidR="009A4310">
        <w:rPr>
          <w:rFonts w:eastAsiaTheme="majorEastAsia" w:cstheme="majorBidi"/>
          <w:b/>
          <w:bCs/>
          <w:color w:val="C00000"/>
          <w:sz w:val="28"/>
          <w:szCs w:val="28"/>
        </w:rPr>
        <w:t>: Obligatoryjne, Konkursowe i </w:t>
      </w:r>
      <w:r w:rsidR="40454762" w:rsidRPr="3F13B0BD">
        <w:rPr>
          <w:rFonts w:eastAsiaTheme="majorEastAsia" w:cstheme="majorBidi"/>
          <w:b/>
          <w:bCs/>
          <w:color w:val="C00000"/>
          <w:sz w:val="28"/>
          <w:szCs w:val="28"/>
        </w:rPr>
        <w:t>Jakościowe</w:t>
      </w:r>
    </w:p>
    <w:p w14:paraId="5E318265" w14:textId="723F6B96" w:rsidR="28066ADA" w:rsidRDefault="41F74C44" w:rsidP="2251C84C">
      <w:pPr>
        <w:spacing w:before="720" w:line="276" w:lineRule="auto"/>
        <w:jc w:val="both"/>
        <w:rPr>
          <w:rFonts w:ascii="Calibri" w:eastAsia="Calibri" w:hAnsi="Calibri" w:cs="Calibri"/>
        </w:rPr>
      </w:pPr>
      <w:r w:rsidRPr="2251C84C">
        <w:rPr>
          <w:rFonts w:ascii="Calibri" w:eastAsia="Calibri" w:hAnsi="Calibri" w:cs="Calibri"/>
        </w:rPr>
        <w:t>Zamawiający oczekuje</w:t>
      </w:r>
      <w:r w:rsidR="50255655" w:rsidRPr="2251C84C">
        <w:rPr>
          <w:rFonts w:ascii="Calibri" w:eastAsia="Calibri" w:hAnsi="Calibri" w:cs="Calibri"/>
        </w:rPr>
        <w:t xml:space="preserve"> zrealizowania </w:t>
      </w:r>
      <w:r w:rsidR="52B56127" w:rsidRPr="2251C84C">
        <w:rPr>
          <w:rFonts w:ascii="Calibri" w:eastAsia="Calibri" w:hAnsi="Calibri" w:cs="Calibri"/>
        </w:rPr>
        <w:t xml:space="preserve">przez Wykonawcę </w:t>
      </w:r>
      <w:r w:rsidR="50255655" w:rsidRPr="2251C84C">
        <w:rPr>
          <w:rFonts w:ascii="Calibri" w:eastAsia="Calibri" w:hAnsi="Calibri" w:cs="Calibri"/>
        </w:rPr>
        <w:t xml:space="preserve">prac </w:t>
      </w:r>
      <w:r w:rsidR="5E2FFB2C" w:rsidRPr="2251C84C">
        <w:rPr>
          <w:rFonts w:ascii="Calibri" w:eastAsia="Calibri" w:hAnsi="Calibri" w:cs="Calibri"/>
        </w:rPr>
        <w:t>badawczo-</w:t>
      </w:r>
      <w:r w:rsidR="50255655" w:rsidRPr="2251C84C">
        <w:rPr>
          <w:rFonts w:ascii="Calibri" w:eastAsia="Calibri" w:hAnsi="Calibri" w:cs="Calibri"/>
        </w:rPr>
        <w:t>rozwojowych,</w:t>
      </w:r>
      <w:r w:rsidR="3B0BD5E6" w:rsidRPr="2251C84C">
        <w:rPr>
          <w:rFonts w:ascii="Calibri" w:eastAsia="Calibri" w:hAnsi="Calibri" w:cs="Calibri"/>
        </w:rPr>
        <w:t xml:space="preserve"> </w:t>
      </w:r>
      <w:r w:rsidR="11C6EC06" w:rsidRPr="2251C84C">
        <w:rPr>
          <w:rFonts w:ascii="Calibri" w:eastAsia="Calibri" w:hAnsi="Calibri" w:cs="Calibri"/>
        </w:rPr>
        <w:t>potwierdzaj</w:t>
      </w:r>
      <w:r w:rsidR="40466E31" w:rsidRPr="2251C84C">
        <w:rPr>
          <w:rFonts w:ascii="Calibri" w:eastAsia="Calibri" w:hAnsi="Calibri" w:cs="Calibri"/>
        </w:rPr>
        <w:t>ą</w:t>
      </w:r>
      <w:r w:rsidR="11C6EC06" w:rsidRPr="2251C84C">
        <w:rPr>
          <w:rFonts w:ascii="Calibri" w:eastAsia="Calibri" w:hAnsi="Calibri" w:cs="Calibri"/>
        </w:rPr>
        <w:t>cych</w:t>
      </w:r>
      <w:r w:rsidR="4C29E24A" w:rsidRPr="2251C84C">
        <w:rPr>
          <w:rFonts w:ascii="Calibri" w:eastAsia="Calibri" w:hAnsi="Calibri" w:cs="Calibri"/>
        </w:rPr>
        <w:t xml:space="preserve"> hipotezę badawczą o </w:t>
      </w:r>
      <w:r w:rsidR="0240C464" w:rsidRPr="2251C84C">
        <w:rPr>
          <w:rFonts w:ascii="Calibri" w:eastAsia="Calibri" w:hAnsi="Calibri" w:cs="Calibri"/>
        </w:rPr>
        <w:t xml:space="preserve">rynkowej </w:t>
      </w:r>
      <w:r w:rsidR="4C29E24A" w:rsidRPr="2251C84C">
        <w:rPr>
          <w:rFonts w:ascii="Calibri" w:eastAsia="Calibri" w:hAnsi="Calibri" w:cs="Calibri"/>
        </w:rPr>
        <w:t xml:space="preserve">wykonalności systemu </w:t>
      </w:r>
      <w:r w:rsidR="375E5A79" w:rsidRPr="2251C84C">
        <w:rPr>
          <w:rFonts w:ascii="Calibri" w:eastAsia="Calibri" w:hAnsi="Calibri" w:cs="Calibri"/>
        </w:rPr>
        <w:t>elektrociepłownicz</w:t>
      </w:r>
      <w:r w:rsidR="495ABF4C" w:rsidRPr="2251C84C">
        <w:rPr>
          <w:rFonts w:ascii="Calibri" w:eastAsia="Calibri" w:hAnsi="Calibri" w:cs="Calibri"/>
        </w:rPr>
        <w:t>ego</w:t>
      </w:r>
      <w:r w:rsidR="375E5A79" w:rsidRPr="2251C84C">
        <w:rPr>
          <w:rFonts w:ascii="Calibri" w:eastAsia="Calibri" w:hAnsi="Calibri" w:cs="Calibri"/>
        </w:rPr>
        <w:t xml:space="preserve">, </w:t>
      </w:r>
      <w:r w:rsidR="4C29E24A" w:rsidRPr="2251C84C">
        <w:rPr>
          <w:rFonts w:ascii="Calibri" w:eastAsia="Calibri" w:hAnsi="Calibri" w:cs="Calibri"/>
        </w:rPr>
        <w:t>który dos</w:t>
      </w:r>
      <w:r w:rsidR="37E9ECDD" w:rsidRPr="2251C84C">
        <w:rPr>
          <w:rFonts w:ascii="Calibri" w:eastAsia="Calibri" w:hAnsi="Calibri" w:cs="Calibri"/>
        </w:rPr>
        <w:t xml:space="preserve">tarczać będzie </w:t>
      </w:r>
      <w:r w:rsidR="159935AE" w:rsidRPr="2251C84C">
        <w:rPr>
          <w:rFonts w:ascii="Calibri" w:eastAsia="Calibri" w:hAnsi="Calibri" w:cs="Calibri"/>
        </w:rPr>
        <w:t>odbiorcom</w:t>
      </w:r>
      <w:r w:rsidR="37E9ECDD" w:rsidRPr="2251C84C">
        <w:rPr>
          <w:rFonts w:ascii="Calibri" w:eastAsia="Calibri" w:hAnsi="Calibri" w:cs="Calibri"/>
        </w:rPr>
        <w:t xml:space="preserve"> </w:t>
      </w:r>
      <w:r w:rsidR="4F704A37" w:rsidRPr="2251C84C">
        <w:rPr>
          <w:rFonts w:ascii="Calibri" w:eastAsia="Calibri" w:hAnsi="Calibri" w:cs="Calibri"/>
        </w:rPr>
        <w:t>ciepło</w:t>
      </w:r>
      <w:r w:rsidR="2718C8AD" w:rsidRPr="2251C84C">
        <w:rPr>
          <w:rFonts w:ascii="Calibri" w:eastAsia="Calibri" w:hAnsi="Calibri" w:cs="Calibri"/>
        </w:rPr>
        <w:t xml:space="preserve"> </w:t>
      </w:r>
      <w:r w:rsidR="659C0287" w:rsidRPr="2251C84C">
        <w:rPr>
          <w:rFonts w:ascii="Calibri" w:eastAsia="Calibri" w:hAnsi="Calibri" w:cs="Calibri"/>
        </w:rPr>
        <w:t xml:space="preserve">pozyskane </w:t>
      </w:r>
      <w:r w:rsidR="67318905" w:rsidRPr="2251C84C">
        <w:rPr>
          <w:rFonts w:ascii="Calibri" w:eastAsia="Calibri" w:hAnsi="Calibri" w:cs="Calibri"/>
        </w:rPr>
        <w:t xml:space="preserve">co najmniej w 80% </w:t>
      </w:r>
      <w:r w:rsidR="4DBBBB19" w:rsidRPr="2251C84C">
        <w:rPr>
          <w:rFonts w:ascii="Calibri" w:eastAsia="Calibri" w:hAnsi="Calibri" w:cs="Calibri"/>
        </w:rPr>
        <w:t>ze źródeł odnawialnych</w:t>
      </w:r>
      <w:r w:rsidR="5348C41C" w:rsidRPr="2251C84C">
        <w:rPr>
          <w:rFonts w:ascii="Calibri" w:eastAsia="Calibri" w:hAnsi="Calibri" w:cs="Calibri"/>
        </w:rPr>
        <w:t xml:space="preserve">. </w:t>
      </w:r>
      <w:r w:rsidR="6F6E8710" w:rsidRPr="2251C84C">
        <w:rPr>
          <w:rFonts w:ascii="Calibri" w:eastAsia="Calibri" w:hAnsi="Calibri" w:cs="Calibri"/>
        </w:rPr>
        <w:t>Weryfikacja hipotez badawczych zostanie zrealizowana w ś</w:t>
      </w:r>
      <w:r w:rsidR="46202F24" w:rsidRPr="2251C84C">
        <w:rPr>
          <w:rFonts w:ascii="Calibri" w:eastAsia="Calibri" w:hAnsi="Calibri" w:cs="Calibri"/>
        </w:rPr>
        <w:t>rodowisk</w:t>
      </w:r>
      <w:r w:rsidR="6F2E6DBC" w:rsidRPr="2251C84C">
        <w:rPr>
          <w:rFonts w:ascii="Calibri" w:eastAsia="Calibri" w:hAnsi="Calibri" w:cs="Calibri"/>
        </w:rPr>
        <w:t>u</w:t>
      </w:r>
      <w:r w:rsidR="46202F24" w:rsidRPr="2251C84C">
        <w:rPr>
          <w:rFonts w:ascii="Calibri" w:eastAsia="Calibri" w:hAnsi="Calibri" w:cs="Calibri"/>
        </w:rPr>
        <w:t xml:space="preserve"> </w:t>
      </w:r>
      <w:r w:rsidR="401CA051" w:rsidRPr="2251C84C">
        <w:rPr>
          <w:rFonts w:ascii="Calibri" w:eastAsia="Calibri" w:hAnsi="Calibri" w:cs="Calibri"/>
        </w:rPr>
        <w:t>doświadczalnym</w:t>
      </w:r>
      <w:r w:rsidR="53FA12E4" w:rsidRPr="2251C84C">
        <w:rPr>
          <w:rFonts w:ascii="Calibri" w:eastAsia="Calibri" w:hAnsi="Calibri" w:cs="Calibri"/>
        </w:rPr>
        <w:t>,</w:t>
      </w:r>
      <w:r w:rsidR="46202F24" w:rsidRPr="2251C84C">
        <w:rPr>
          <w:rFonts w:ascii="Calibri" w:eastAsia="Calibri" w:hAnsi="Calibri" w:cs="Calibri"/>
        </w:rPr>
        <w:t xml:space="preserve"> </w:t>
      </w:r>
      <w:r w:rsidRPr="2251C84C">
        <w:rPr>
          <w:rFonts w:ascii="Calibri" w:eastAsia="Calibri" w:hAnsi="Calibri" w:cs="Calibri"/>
        </w:rPr>
        <w:t>zaprojektowan</w:t>
      </w:r>
      <w:r w:rsidR="21BA7BB3" w:rsidRPr="2251C84C">
        <w:rPr>
          <w:rFonts w:ascii="Calibri" w:eastAsia="Calibri" w:hAnsi="Calibri" w:cs="Calibri"/>
        </w:rPr>
        <w:t>y</w:t>
      </w:r>
      <w:r w:rsidR="5F48299E" w:rsidRPr="2251C84C">
        <w:rPr>
          <w:rFonts w:ascii="Calibri" w:eastAsia="Calibri" w:hAnsi="Calibri" w:cs="Calibri"/>
        </w:rPr>
        <w:t>m</w:t>
      </w:r>
      <w:r w:rsidRPr="2251C84C">
        <w:rPr>
          <w:rFonts w:ascii="Calibri" w:eastAsia="Calibri" w:hAnsi="Calibri" w:cs="Calibri"/>
        </w:rPr>
        <w:t xml:space="preserve"> i wykonan</w:t>
      </w:r>
      <w:r w:rsidR="5810AB6E" w:rsidRPr="2251C84C">
        <w:rPr>
          <w:rFonts w:ascii="Calibri" w:eastAsia="Calibri" w:hAnsi="Calibri" w:cs="Calibri"/>
        </w:rPr>
        <w:t>y</w:t>
      </w:r>
      <w:r w:rsidR="3361E9EC" w:rsidRPr="2251C84C">
        <w:rPr>
          <w:rFonts w:ascii="Calibri" w:eastAsia="Calibri" w:hAnsi="Calibri" w:cs="Calibri"/>
        </w:rPr>
        <w:t>m w postaci</w:t>
      </w:r>
      <w:r w:rsidRPr="2251C84C">
        <w:rPr>
          <w:rFonts w:ascii="Calibri" w:eastAsia="Calibri" w:hAnsi="Calibri" w:cs="Calibri"/>
        </w:rPr>
        <w:t xml:space="preserve"> demonstrator</w:t>
      </w:r>
      <w:r w:rsidR="43E7A442" w:rsidRPr="2251C84C">
        <w:rPr>
          <w:rFonts w:ascii="Calibri" w:eastAsia="Calibri" w:hAnsi="Calibri" w:cs="Calibri"/>
        </w:rPr>
        <w:t>a technologii</w:t>
      </w:r>
      <w:r w:rsidR="5CBCE1F0" w:rsidRPr="2251C84C">
        <w:rPr>
          <w:rFonts w:ascii="Calibri" w:eastAsia="Calibri" w:hAnsi="Calibri" w:cs="Calibri"/>
        </w:rPr>
        <w:t>.</w:t>
      </w:r>
    </w:p>
    <w:p w14:paraId="676893CF" w14:textId="0111E0CF" w:rsidR="28066ADA" w:rsidRDefault="4AD5096D" w:rsidP="37C81053">
      <w:pPr>
        <w:spacing w:line="276" w:lineRule="auto"/>
        <w:jc w:val="both"/>
        <w:rPr>
          <w:rFonts w:ascii="Calibri" w:eastAsia="Calibri" w:hAnsi="Calibri" w:cs="Calibri"/>
        </w:rPr>
      </w:pPr>
      <w:r w:rsidRPr="2251C84C">
        <w:rPr>
          <w:rFonts w:ascii="Calibri" w:eastAsia="Calibri" w:hAnsi="Calibri" w:cs="Calibri"/>
        </w:rPr>
        <w:t xml:space="preserve">Środowiskiem </w:t>
      </w:r>
      <w:r w:rsidR="7A22409F" w:rsidRPr="2251C84C">
        <w:rPr>
          <w:rFonts w:ascii="Calibri" w:eastAsia="Calibri" w:hAnsi="Calibri" w:cs="Calibri"/>
        </w:rPr>
        <w:t>doświadczalnym</w:t>
      </w:r>
      <w:r w:rsidRPr="2251C84C">
        <w:rPr>
          <w:rFonts w:ascii="Calibri" w:eastAsia="Calibri" w:hAnsi="Calibri" w:cs="Calibri"/>
        </w:rPr>
        <w:t xml:space="preserve"> wybranym przez Wykonawcę może być </w:t>
      </w:r>
      <w:r w:rsidR="5C149DE7" w:rsidRPr="2251C84C">
        <w:rPr>
          <w:rFonts w:ascii="Calibri" w:eastAsia="Calibri" w:hAnsi="Calibri" w:cs="Calibri"/>
        </w:rPr>
        <w:t>zarówno system ciepłowniczy jak i elektrociepłowniczy.</w:t>
      </w:r>
      <w:r w:rsidR="00530E5C">
        <w:rPr>
          <w:rFonts w:ascii="Calibri" w:eastAsia="Calibri" w:hAnsi="Calibri" w:cs="Calibri"/>
        </w:rPr>
        <w:t xml:space="preserve"> </w:t>
      </w:r>
      <w:r w:rsidR="2B7F8A24" w:rsidRPr="2251C84C">
        <w:rPr>
          <w:rFonts w:ascii="Calibri" w:eastAsia="Calibri" w:hAnsi="Calibri" w:cs="Calibri"/>
        </w:rPr>
        <w:t xml:space="preserve">Wykonawca w ramach </w:t>
      </w:r>
      <w:r w:rsidR="156B6707" w:rsidRPr="2251C84C">
        <w:rPr>
          <w:rFonts w:ascii="Calibri" w:eastAsia="Calibri" w:hAnsi="Calibri" w:cs="Calibri"/>
        </w:rPr>
        <w:t>p</w:t>
      </w:r>
      <w:r w:rsidR="548D4DFC" w:rsidRPr="2251C84C">
        <w:rPr>
          <w:rFonts w:ascii="Calibri" w:eastAsia="Calibri" w:hAnsi="Calibri" w:cs="Calibri"/>
        </w:rPr>
        <w:t xml:space="preserve">rzedsięwzięcia </w:t>
      </w:r>
      <w:r w:rsidR="2B7F8A24" w:rsidRPr="2251C84C">
        <w:rPr>
          <w:rFonts w:ascii="Calibri" w:eastAsia="Calibri" w:hAnsi="Calibri" w:cs="Calibri"/>
        </w:rPr>
        <w:t xml:space="preserve">opracuje koncepcję modernizacji jak największej części </w:t>
      </w:r>
      <w:r w:rsidR="1F2FEC2D" w:rsidRPr="2251C84C">
        <w:rPr>
          <w:rFonts w:ascii="Calibri" w:eastAsia="Calibri" w:hAnsi="Calibri" w:cs="Calibri"/>
        </w:rPr>
        <w:t>s</w:t>
      </w:r>
      <w:r w:rsidR="5DBF4581" w:rsidRPr="2251C84C">
        <w:rPr>
          <w:rFonts w:ascii="Calibri" w:eastAsia="Calibri" w:hAnsi="Calibri" w:cs="Calibri"/>
        </w:rPr>
        <w:t>ystemu</w:t>
      </w:r>
      <w:r w:rsidR="2B7F8A24" w:rsidRPr="2251C84C">
        <w:rPr>
          <w:rFonts w:ascii="Calibri" w:eastAsia="Calibri" w:hAnsi="Calibri" w:cs="Calibri"/>
        </w:rPr>
        <w:t xml:space="preserve">. </w:t>
      </w:r>
      <w:r w:rsidR="044579F2" w:rsidRPr="2251C84C">
        <w:rPr>
          <w:rFonts w:ascii="Calibri" w:eastAsia="Calibri" w:hAnsi="Calibri" w:cs="Calibri"/>
        </w:rPr>
        <w:t xml:space="preserve">Wybrany przez Wykonawcę do modernizacji </w:t>
      </w:r>
      <w:r w:rsidR="19463528" w:rsidRPr="2251C84C">
        <w:rPr>
          <w:rFonts w:ascii="Calibri" w:eastAsia="Calibri" w:hAnsi="Calibri" w:cs="Calibri"/>
        </w:rPr>
        <w:t>s</w:t>
      </w:r>
      <w:r w:rsidR="1C723613" w:rsidRPr="2251C84C">
        <w:rPr>
          <w:rFonts w:ascii="Calibri" w:eastAsia="Calibri" w:hAnsi="Calibri" w:cs="Calibri"/>
        </w:rPr>
        <w:t>ystem</w:t>
      </w:r>
      <w:r w:rsidR="79103D61" w:rsidRPr="2251C84C">
        <w:rPr>
          <w:rFonts w:ascii="Calibri" w:eastAsia="Calibri" w:hAnsi="Calibri" w:cs="Calibri"/>
        </w:rPr>
        <w:t>,</w:t>
      </w:r>
      <w:r w:rsidR="1C723613" w:rsidRPr="2251C84C">
        <w:rPr>
          <w:rFonts w:ascii="Calibri" w:eastAsia="Calibri" w:hAnsi="Calibri" w:cs="Calibri"/>
        </w:rPr>
        <w:t xml:space="preserve"> </w:t>
      </w:r>
      <w:r w:rsidR="044579F2" w:rsidRPr="2251C84C">
        <w:rPr>
          <w:rFonts w:ascii="Calibri" w:eastAsia="Calibri" w:hAnsi="Calibri" w:cs="Calibri"/>
        </w:rPr>
        <w:t xml:space="preserve">na którym zostanie wykonany </w:t>
      </w:r>
      <w:r w:rsidR="7FCF52BF" w:rsidRPr="2251C84C">
        <w:rPr>
          <w:rFonts w:ascii="Calibri" w:eastAsia="Calibri" w:hAnsi="Calibri" w:cs="Calibri"/>
        </w:rPr>
        <w:t>D</w:t>
      </w:r>
      <w:r w:rsidR="044579F2" w:rsidRPr="2251C84C">
        <w:rPr>
          <w:rFonts w:ascii="Calibri" w:eastAsia="Calibri" w:hAnsi="Calibri" w:cs="Calibri"/>
        </w:rPr>
        <w:t xml:space="preserve">emonstrator </w:t>
      </w:r>
      <w:r w:rsidR="6ED1BA41" w:rsidRPr="2251C84C">
        <w:rPr>
          <w:rFonts w:ascii="Calibri" w:eastAsia="Calibri" w:hAnsi="Calibri" w:cs="Calibri"/>
        </w:rPr>
        <w:t>T</w:t>
      </w:r>
      <w:r w:rsidR="044579F2" w:rsidRPr="2251C84C">
        <w:rPr>
          <w:rFonts w:ascii="Calibri" w:eastAsia="Calibri" w:hAnsi="Calibri" w:cs="Calibri"/>
        </w:rPr>
        <w:t>echnologii</w:t>
      </w:r>
      <w:r w:rsidR="0E55C9CD" w:rsidRPr="2251C84C">
        <w:rPr>
          <w:rFonts w:ascii="Calibri" w:eastAsia="Calibri" w:hAnsi="Calibri" w:cs="Calibri"/>
        </w:rPr>
        <w:t>,</w:t>
      </w:r>
      <w:r w:rsidR="044579F2" w:rsidRPr="2251C84C">
        <w:rPr>
          <w:rFonts w:ascii="Calibri" w:eastAsia="Calibri" w:hAnsi="Calibri" w:cs="Calibri"/>
        </w:rPr>
        <w:t xml:space="preserve"> musi </w:t>
      </w:r>
      <w:r w:rsidR="70DC192D" w:rsidRPr="2251C84C">
        <w:rPr>
          <w:rFonts w:ascii="Calibri" w:eastAsia="Calibri" w:hAnsi="Calibri" w:cs="Calibri"/>
        </w:rPr>
        <w:t xml:space="preserve">być </w:t>
      </w:r>
      <w:r w:rsidR="4DD03581" w:rsidRPr="2251C84C">
        <w:rPr>
          <w:rFonts w:ascii="Calibri" w:eastAsia="Calibri" w:hAnsi="Calibri" w:cs="Calibri"/>
        </w:rPr>
        <w:t xml:space="preserve">przed modernizacją </w:t>
      </w:r>
      <w:r w:rsidR="044579F2" w:rsidRPr="2251C84C">
        <w:rPr>
          <w:rFonts w:ascii="Calibri" w:eastAsia="Calibri" w:hAnsi="Calibri" w:cs="Calibri"/>
        </w:rPr>
        <w:t xml:space="preserve">oparty o źródła wytwarzania ciepła w kotłach spalających paliwa kopalne i/lub biomasę. </w:t>
      </w:r>
      <w:r w:rsidR="2B7F8A24" w:rsidRPr="2251C84C">
        <w:rPr>
          <w:rFonts w:ascii="Calibri" w:eastAsia="Calibri" w:hAnsi="Calibri" w:cs="Calibri"/>
        </w:rPr>
        <w:t xml:space="preserve">Zamawiający oczekuje, że w ramach </w:t>
      </w:r>
      <w:r w:rsidR="57F9E5F3" w:rsidRPr="2251C84C">
        <w:rPr>
          <w:rFonts w:ascii="Calibri" w:eastAsia="Calibri" w:hAnsi="Calibri" w:cs="Calibri"/>
        </w:rPr>
        <w:t>p</w:t>
      </w:r>
      <w:r w:rsidR="6B3BEF23" w:rsidRPr="2251C84C">
        <w:rPr>
          <w:rFonts w:ascii="Calibri" w:eastAsia="Calibri" w:hAnsi="Calibri" w:cs="Calibri"/>
        </w:rPr>
        <w:t xml:space="preserve">rzedsięwzięcia </w:t>
      </w:r>
      <w:r w:rsidR="2B7F8A24" w:rsidRPr="2251C84C">
        <w:rPr>
          <w:rFonts w:ascii="Calibri" w:eastAsia="Calibri" w:hAnsi="Calibri" w:cs="Calibri"/>
        </w:rPr>
        <w:t xml:space="preserve">z istniejącego </w:t>
      </w:r>
      <w:r w:rsidR="1C723613" w:rsidRPr="2251C84C">
        <w:rPr>
          <w:rFonts w:ascii="Calibri" w:eastAsia="Calibri" w:hAnsi="Calibri" w:cs="Calibri"/>
        </w:rPr>
        <w:t xml:space="preserve">Systemu </w:t>
      </w:r>
      <w:r w:rsidR="7D07A3E0" w:rsidRPr="2251C84C">
        <w:rPr>
          <w:rFonts w:ascii="Calibri" w:eastAsia="Calibri" w:hAnsi="Calibri" w:cs="Calibri"/>
        </w:rPr>
        <w:t>Demonstracyjnego</w:t>
      </w:r>
      <w:r w:rsidR="1C723613" w:rsidRPr="2251C84C">
        <w:rPr>
          <w:rFonts w:ascii="Calibri" w:eastAsia="Calibri" w:hAnsi="Calibri" w:cs="Calibri"/>
        </w:rPr>
        <w:t xml:space="preserve"> </w:t>
      </w:r>
      <w:r w:rsidR="2B7F8A24" w:rsidRPr="2251C84C">
        <w:rPr>
          <w:rFonts w:ascii="Calibri" w:eastAsia="Calibri" w:hAnsi="Calibri" w:cs="Calibri"/>
        </w:rPr>
        <w:t>zostanie wydzielony fragment zawierający część sieci dystrybucyjnej wraz z istniejącą infrastrukturą</w:t>
      </w:r>
      <w:r w:rsidR="5106A3A9" w:rsidRPr="2251C84C">
        <w:rPr>
          <w:rFonts w:ascii="Calibri" w:eastAsia="Calibri" w:hAnsi="Calibri" w:cs="Calibri"/>
        </w:rPr>
        <w:t>,</w:t>
      </w:r>
      <w:r w:rsidR="2B7F8A24" w:rsidRPr="2251C84C">
        <w:rPr>
          <w:rFonts w:ascii="Calibri" w:eastAsia="Calibri" w:hAnsi="Calibri" w:cs="Calibri"/>
        </w:rPr>
        <w:t xml:space="preserve"> służące co najmniej do celów ogrzewania. Wykonawca decyduje o wykonani</w:t>
      </w:r>
      <w:r w:rsidR="111FCC06" w:rsidRPr="2251C84C">
        <w:rPr>
          <w:rFonts w:ascii="Calibri" w:eastAsia="Calibri" w:hAnsi="Calibri" w:cs="Calibri"/>
        </w:rPr>
        <w:t>u</w:t>
      </w:r>
      <w:r w:rsidR="2B7F8A24" w:rsidRPr="2251C84C">
        <w:rPr>
          <w:rFonts w:ascii="Calibri" w:eastAsia="Calibri" w:hAnsi="Calibri" w:cs="Calibri"/>
        </w:rPr>
        <w:t xml:space="preserve"> modernizacji odbiorów ciepła i sie</w:t>
      </w:r>
      <w:r w:rsidR="2DC9F4FB" w:rsidRPr="2251C84C">
        <w:rPr>
          <w:rFonts w:ascii="Calibri" w:eastAsia="Calibri" w:hAnsi="Calibri" w:cs="Calibri"/>
        </w:rPr>
        <w:t>ci</w:t>
      </w:r>
      <w:r w:rsidR="2B7F8A24" w:rsidRPr="2251C84C">
        <w:rPr>
          <w:rFonts w:ascii="Calibri" w:eastAsia="Calibri" w:hAnsi="Calibri" w:cs="Calibri"/>
        </w:rPr>
        <w:t xml:space="preserve"> ciepłowniczej. Ciepło wyprodukowane w zmodernizowanej instalacji ciepłowniczej będzie dostarczane do odbiorców.</w:t>
      </w:r>
    </w:p>
    <w:p w14:paraId="200236EB" w14:textId="7D74259C" w:rsidR="574B88B4" w:rsidRDefault="44D3AB7D" w:rsidP="42ECB0A6">
      <w:pPr>
        <w:spacing w:line="276" w:lineRule="auto"/>
        <w:jc w:val="both"/>
        <w:rPr>
          <w:rFonts w:ascii="Calibri" w:eastAsia="Calibri" w:hAnsi="Calibri" w:cs="Calibri"/>
        </w:rPr>
      </w:pPr>
      <w:r w:rsidRPr="2251C84C">
        <w:rPr>
          <w:rFonts w:ascii="Calibri" w:eastAsia="Calibri" w:hAnsi="Calibri" w:cs="Calibri"/>
        </w:rPr>
        <w:t xml:space="preserve">Modernizowany </w:t>
      </w:r>
      <w:r w:rsidR="1858FEB4" w:rsidRPr="2251C84C">
        <w:rPr>
          <w:rFonts w:ascii="Calibri" w:eastAsia="Calibri" w:hAnsi="Calibri" w:cs="Calibri"/>
        </w:rPr>
        <w:t>s</w:t>
      </w:r>
      <w:r w:rsidR="1C723613" w:rsidRPr="2251C84C">
        <w:rPr>
          <w:rFonts w:ascii="Calibri" w:eastAsia="Calibri" w:hAnsi="Calibri" w:cs="Calibri"/>
        </w:rPr>
        <w:t xml:space="preserve">ystem </w:t>
      </w:r>
      <w:r w:rsidRPr="2251C84C">
        <w:rPr>
          <w:rFonts w:ascii="Calibri" w:eastAsia="Calibri" w:hAnsi="Calibri" w:cs="Calibri"/>
        </w:rPr>
        <w:t>musi spełniać wymagania określone w Tabeli nr 1 poniżej oraz w Załączniku nr</w:t>
      </w:r>
      <w:r w:rsidR="00C05884" w:rsidRPr="2251C84C">
        <w:rPr>
          <w:rFonts w:ascii="Calibri" w:eastAsia="Calibri" w:hAnsi="Calibri" w:cs="Calibri"/>
        </w:rPr>
        <w:t> </w:t>
      </w:r>
      <w:r w:rsidRPr="2251C84C">
        <w:rPr>
          <w:rFonts w:ascii="Calibri" w:eastAsia="Calibri" w:hAnsi="Calibri" w:cs="Calibri"/>
        </w:rPr>
        <w:t>2.</w:t>
      </w:r>
    </w:p>
    <w:p w14:paraId="4530B4CA" w14:textId="31CDDA4B" w:rsidR="28066ADA" w:rsidRDefault="5FCCCBE3" w:rsidP="3FA479BB">
      <w:pPr>
        <w:jc w:val="both"/>
        <w:rPr>
          <w:rFonts w:ascii="Calibri" w:eastAsia="Calibri" w:hAnsi="Calibri" w:cs="Calibri"/>
          <w:color w:val="000000" w:themeColor="text1"/>
        </w:rPr>
      </w:pPr>
      <w:r w:rsidRPr="2251C84C">
        <w:rPr>
          <w:rFonts w:ascii="Calibri" w:eastAsia="Calibri" w:hAnsi="Calibri" w:cs="Calibri"/>
          <w:color w:val="000000" w:themeColor="text1"/>
        </w:rPr>
        <w:t>W niniejszym dokumencie w celu ujednolicenia i poprawy zrozumiałości wykorzystano następujące określenia:</w:t>
      </w:r>
    </w:p>
    <w:p w14:paraId="476ADF30" w14:textId="3A5E6F51" w:rsidR="6BFF9898" w:rsidRDefault="33EA1048" w:rsidP="09083C2C">
      <w:pPr>
        <w:pStyle w:val="Akapitzlist"/>
        <w:numPr>
          <w:ilvl w:val="0"/>
          <w:numId w:val="23"/>
        </w:numPr>
        <w:jc w:val="both"/>
        <w:rPr>
          <w:rFonts w:eastAsiaTheme="minorEastAsia"/>
          <w:b/>
          <w:bCs/>
          <w:color w:val="000000" w:themeColor="text1"/>
        </w:rPr>
      </w:pPr>
      <w:r w:rsidRPr="09083C2C">
        <w:rPr>
          <w:rFonts w:ascii="Calibri" w:eastAsia="Calibri" w:hAnsi="Calibri" w:cs="Calibri"/>
          <w:b/>
          <w:bCs/>
          <w:color w:val="000000" w:themeColor="text1"/>
        </w:rPr>
        <w:t>Biogaz</w:t>
      </w:r>
      <w:r w:rsidR="7067D35F" w:rsidRPr="09083C2C">
        <w:rPr>
          <w:rFonts w:ascii="Calibri" w:eastAsia="Calibri" w:hAnsi="Calibri" w:cs="Calibri"/>
          <w:b/>
          <w:bCs/>
          <w:color w:val="000000" w:themeColor="text1"/>
        </w:rPr>
        <w:t xml:space="preserve"> </w:t>
      </w:r>
      <w:r w:rsidR="7907400E" w:rsidRPr="09083C2C">
        <w:rPr>
          <w:rFonts w:ascii="Calibri" w:eastAsia="Calibri" w:hAnsi="Calibri" w:cs="Calibri"/>
          <w:b/>
          <w:bCs/>
          <w:color w:val="000000" w:themeColor="text1"/>
        </w:rPr>
        <w:t xml:space="preserve">– </w:t>
      </w:r>
      <w:r w:rsidR="00ECC2CF" w:rsidRPr="09083C2C">
        <w:rPr>
          <w:rFonts w:ascii="Calibri" w:eastAsia="Calibri" w:hAnsi="Calibri" w:cs="Calibri"/>
          <w:color w:val="000000" w:themeColor="text1"/>
        </w:rPr>
        <w:t xml:space="preserve">mieszanina </w:t>
      </w:r>
      <w:r w:rsidR="7907400E" w:rsidRPr="09083C2C">
        <w:rPr>
          <w:rFonts w:ascii="Calibri" w:eastAsia="Calibri" w:hAnsi="Calibri" w:cs="Calibri"/>
          <w:color w:val="000000" w:themeColor="text1"/>
        </w:rPr>
        <w:t>gaz</w:t>
      </w:r>
      <w:r w:rsidR="36F21D08" w:rsidRPr="09083C2C">
        <w:rPr>
          <w:rFonts w:ascii="Calibri" w:eastAsia="Calibri" w:hAnsi="Calibri" w:cs="Calibri"/>
          <w:color w:val="000000" w:themeColor="text1"/>
        </w:rPr>
        <w:t>ów</w:t>
      </w:r>
      <w:r w:rsidR="7907400E" w:rsidRPr="09083C2C">
        <w:rPr>
          <w:rFonts w:ascii="Calibri" w:eastAsia="Calibri" w:hAnsi="Calibri" w:cs="Calibri"/>
          <w:color w:val="000000" w:themeColor="text1"/>
        </w:rPr>
        <w:t xml:space="preserve"> otrzymywan</w:t>
      </w:r>
      <w:r w:rsidR="02EB08A9" w:rsidRPr="09083C2C">
        <w:rPr>
          <w:rFonts w:ascii="Calibri" w:eastAsia="Calibri" w:hAnsi="Calibri" w:cs="Calibri"/>
          <w:color w:val="000000" w:themeColor="text1"/>
        </w:rPr>
        <w:t>a</w:t>
      </w:r>
      <w:r w:rsidR="7907400E" w:rsidRPr="09083C2C">
        <w:rPr>
          <w:rFonts w:ascii="Calibri" w:eastAsia="Calibri" w:hAnsi="Calibri" w:cs="Calibri"/>
          <w:color w:val="000000" w:themeColor="text1"/>
        </w:rPr>
        <w:t xml:space="preserve"> w procesie fermentacji metanowej surowców rolniczych, produktów ubocznych rolnictwa, płynnych lub stałych odchodów zwierzęcych, odpadów lub pozostałości z przetwórstwa produktów pochodzenia rolniczego lub biomasy leśnej, biomasy roślinnej zebranej z terenów innych niż zaewidencjonowane jako rolne lub leśne,</w:t>
      </w:r>
      <w:r w:rsidR="7067D35F" w:rsidRPr="09083C2C">
        <w:rPr>
          <w:rFonts w:ascii="Calibri" w:eastAsia="Calibri" w:hAnsi="Calibri" w:cs="Calibri"/>
          <w:color w:val="000000" w:themeColor="text1"/>
        </w:rPr>
        <w:t xml:space="preserve"> </w:t>
      </w:r>
      <w:r w:rsidR="7907400E" w:rsidRPr="09083C2C">
        <w:rPr>
          <w:rFonts w:ascii="Calibri" w:eastAsia="Calibri" w:hAnsi="Calibri" w:cs="Calibri"/>
          <w:color w:val="000000" w:themeColor="text1"/>
        </w:rPr>
        <w:t xml:space="preserve">a także </w:t>
      </w:r>
      <w:r w:rsidR="4BF9AA71" w:rsidRPr="09083C2C">
        <w:rPr>
          <w:rFonts w:ascii="Calibri" w:eastAsia="Calibri" w:hAnsi="Calibri" w:cs="Calibri"/>
          <w:color w:val="000000" w:themeColor="text1"/>
        </w:rPr>
        <w:t xml:space="preserve">komunalnych </w:t>
      </w:r>
      <w:r w:rsidR="7907400E" w:rsidRPr="09083C2C">
        <w:rPr>
          <w:rFonts w:ascii="Calibri" w:eastAsia="Calibri" w:hAnsi="Calibri" w:cs="Calibri"/>
          <w:color w:val="000000" w:themeColor="text1"/>
        </w:rPr>
        <w:t>oczyszczalni ścieków, w tym zakładowych oczyszczalni ścieków z przetwórstwa rolno-spożywczego</w:t>
      </w:r>
      <w:r w:rsidR="551A9CBE" w:rsidRPr="09083C2C">
        <w:rPr>
          <w:rFonts w:ascii="Calibri" w:eastAsia="Calibri" w:hAnsi="Calibri" w:cs="Calibri"/>
          <w:color w:val="000000" w:themeColor="text1"/>
        </w:rPr>
        <w:t>.</w:t>
      </w:r>
    </w:p>
    <w:p w14:paraId="4ED18CBA" w14:textId="451DA16B" w:rsidR="6BFF9898" w:rsidRDefault="0E604F6B" w:rsidP="15020E67">
      <w:pPr>
        <w:pStyle w:val="Akapitzlist"/>
        <w:numPr>
          <w:ilvl w:val="0"/>
          <w:numId w:val="23"/>
        </w:numPr>
        <w:jc w:val="both"/>
        <w:rPr>
          <w:rFonts w:eastAsiaTheme="minorEastAsia"/>
          <w:b/>
          <w:bCs/>
          <w:color w:val="000000" w:themeColor="text1"/>
        </w:rPr>
      </w:pPr>
      <w:proofErr w:type="spellStart"/>
      <w:r w:rsidRPr="15020E67">
        <w:rPr>
          <w:rFonts w:ascii="Calibri" w:eastAsia="Calibri" w:hAnsi="Calibri" w:cs="Calibri"/>
          <w:b/>
          <w:bCs/>
          <w:color w:val="000000" w:themeColor="text1"/>
        </w:rPr>
        <w:t>Biometan</w:t>
      </w:r>
      <w:proofErr w:type="spellEnd"/>
      <w:r w:rsidR="016AE380" w:rsidRPr="15020E67">
        <w:rPr>
          <w:rFonts w:ascii="Calibri" w:eastAsia="Calibri" w:hAnsi="Calibri" w:cs="Calibri"/>
          <w:b/>
          <w:bCs/>
          <w:color w:val="000000" w:themeColor="text1"/>
        </w:rPr>
        <w:t xml:space="preserve"> – </w:t>
      </w:r>
      <w:r w:rsidR="0EF47D1D" w:rsidRPr="15020E67">
        <w:rPr>
          <w:rFonts w:ascii="Calibri" w:eastAsia="Calibri" w:hAnsi="Calibri" w:cs="Calibri"/>
          <w:color w:val="000000" w:themeColor="text1"/>
        </w:rPr>
        <w:t>gaz</w:t>
      </w:r>
      <w:r w:rsidR="6E8E7700" w:rsidRPr="15020E67">
        <w:rPr>
          <w:rFonts w:ascii="Calibri" w:eastAsia="Calibri" w:hAnsi="Calibri" w:cs="Calibri"/>
          <w:color w:val="000000" w:themeColor="text1"/>
        </w:rPr>
        <w:t xml:space="preserve">, którego zasadniczym składnikiem jest metan, </w:t>
      </w:r>
      <w:r w:rsidR="0EF47D1D" w:rsidRPr="15020E67">
        <w:rPr>
          <w:rFonts w:ascii="Calibri" w:eastAsia="Calibri" w:hAnsi="Calibri" w:cs="Calibri"/>
          <w:color w:val="000000" w:themeColor="text1"/>
        </w:rPr>
        <w:t>o parametrach zbliżonych do sieciowego gazu ziemnego. Otrzymywany z Biogazu</w:t>
      </w:r>
      <w:r w:rsidR="228C83D1" w:rsidRPr="15020E67">
        <w:rPr>
          <w:rFonts w:ascii="Calibri" w:eastAsia="Calibri" w:hAnsi="Calibri" w:cs="Calibri"/>
          <w:color w:val="000000" w:themeColor="text1"/>
        </w:rPr>
        <w:t xml:space="preserve"> </w:t>
      </w:r>
      <w:r w:rsidR="0EF47D1D" w:rsidRPr="15020E67">
        <w:rPr>
          <w:rFonts w:ascii="Calibri" w:eastAsia="Calibri" w:hAnsi="Calibri" w:cs="Calibri"/>
          <w:color w:val="000000" w:themeColor="text1"/>
        </w:rPr>
        <w:t xml:space="preserve">poprzez oczyszczanie </w:t>
      </w:r>
      <w:r w:rsidR="37776C79" w:rsidRPr="15020E67">
        <w:rPr>
          <w:rFonts w:ascii="Calibri" w:eastAsia="Calibri" w:hAnsi="Calibri" w:cs="Calibri"/>
          <w:color w:val="000000" w:themeColor="text1"/>
        </w:rPr>
        <w:t xml:space="preserve">przede wszystkim </w:t>
      </w:r>
      <w:r w:rsidR="0EF47D1D" w:rsidRPr="15020E67">
        <w:rPr>
          <w:rFonts w:ascii="Calibri" w:eastAsia="Calibri" w:hAnsi="Calibri" w:cs="Calibri"/>
          <w:color w:val="000000" w:themeColor="text1"/>
        </w:rPr>
        <w:t>ze związków siarki i dwutlenku węgla</w:t>
      </w:r>
      <w:r w:rsidR="016AE380" w:rsidRPr="15020E67">
        <w:rPr>
          <w:rFonts w:ascii="Calibri" w:eastAsia="Calibri" w:hAnsi="Calibri" w:cs="Calibri"/>
          <w:color w:val="000000" w:themeColor="text1"/>
        </w:rPr>
        <w:t>, bez względu na zastos</w:t>
      </w:r>
      <w:r w:rsidR="54D1ADBD" w:rsidRPr="15020E67">
        <w:rPr>
          <w:rFonts w:ascii="Calibri" w:eastAsia="Calibri" w:hAnsi="Calibri" w:cs="Calibri"/>
          <w:color w:val="000000" w:themeColor="text1"/>
        </w:rPr>
        <w:t>owaną technologię</w:t>
      </w:r>
      <w:r w:rsidR="70E15D21" w:rsidRPr="15020E67">
        <w:rPr>
          <w:rFonts w:ascii="Calibri" w:eastAsia="Calibri" w:hAnsi="Calibri" w:cs="Calibri"/>
          <w:color w:val="000000" w:themeColor="text1"/>
        </w:rPr>
        <w:t xml:space="preserve"> oczyszcz</w:t>
      </w:r>
      <w:r w:rsidR="222E1C91" w:rsidRPr="15020E67">
        <w:rPr>
          <w:rFonts w:ascii="Calibri" w:eastAsia="Calibri" w:hAnsi="Calibri" w:cs="Calibri"/>
          <w:color w:val="000000" w:themeColor="text1"/>
        </w:rPr>
        <w:t>a</w:t>
      </w:r>
      <w:r w:rsidR="70E15D21" w:rsidRPr="15020E67">
        <w:rPr>
          <w:rFonts w:ascii="Calibri" w:eastAsia="Calibri" w:hAnsi="Calibri" w:cs="Calibri"/>
          <w:color w:val="000000" w:themeColor="text1"/>
        </w:rPr>
        <w:t>nia.</w:t>
      </w:r>
    </w:p>
    <w:p w14:paraId="6E745C9D" w14:textId="2081D87C" w:rsidR="00530E5C" w:rsidRPr="00530E5C" w:rsidRDefault="404E8476" w:rsidP="3E8124F0">
      <w:pPr>
        <w:pStyle w:val="Akapitzlist"/>
        <w:numPr>
          <w:ilvl w:val="0"/>
          <w:numId w:val="23"/>
        </w:numPr>
        <w:jc w:val="both"/>
        <w:rPr>
          <w:del w:id="1" w:author="Autor"/>
          <w:rFonts w:eastAsiaTheme="minorEastAsia"/>
          <w:b/>
          <w:bCs/>
          <w:color w:val="000000" w:themeColor="text1"/>
        </w:rPr>
      </w:pPr>
      <w:r w:rsidRPr="3E8124F0">
        <w:rPr>
          <w:rFonts w:ascii="Calibri" w:eastAsia="Calibri" w:hAnsi="Calibri" w:cs="Calibri"/>
          <w:b/>
          <w:bCs/>
          <w:color w:val="000000" w:themeColor="text1"/>
        </w:rPr>
        <w:t xml:space="preserve">Kogeneracja OZE - </w:t>
      </w:r>
      <w:r w:rsidR="42FAB5B8" w:rsidRPr="3E8124F0">
        <w:rPr>
          <w:rFonts w:ascii="Calibri" w:eastAsia="Calibri" w:hAnsi="Calibri" w:cs="Calibri"/>
          <w:color w:val="000000" w:themeColor="text1"/>
        </w:rPr>
        <w:t>jest to proces jednoczesnej produkcj</w:t>
      </w:r>
      <w:r w:rsidR="000260E3" w:rsidRPr="3E8124F0">
        <w:rPr>
          <w:rFonts w:ascii="Calibri" w:eastAsia="Calibri" w:hAnsi="Calibri" w:cs="Calibri"/>
          <w:color w:val="000000" w:themeColor="text1"/>
        </w:rPr>
        <w:t>i energii elektrycznej i ciepła</w:t>
      </w:r>
      <w:r w:rsidR="00343F1D" w:rsidRPr="3E8124F0">
        <w:rPr>
          <w:rFonts w:ascii="Calibri" w:eastAsia="Calibri" w:hAnsi="Calibri" w:cs="Calibri"/>
          <w:color w:val="000000" w:themeColor="text1"/>
        </w:rPr>
        <w:t xml:space="preserve"> w 100% z OZE</w:t>
      </w:r>
      <w:r w:rsidR="6A0CF89E" w:rsidRPr="3E8124F0">
        <w:rPr>
          <w:rFonts w:ascii="Calibri" w:eastAsia="Calibri" w:hAnsi="Calibri" w:cs="Calibri"/>
          <w:color w:val="000000" w:themeColor="text1"/>
        </w:rPr>
        <w:t>,</w:t>
      </w:r>
      <w:r w:rsidR="6E696EE1" w:rsidRPr="3E8124F0">
        <w:rPr>
          <w:rFonts w:ascii="Calibri" w:eastAsia="Calibri" w:hAnsi="Calibri" w:cs="Calibri"/>
          <w:color w:val="000000" w:themeColor="text1"/>
        </w:rPr>
        <w:t xml:space="preserve"> </w:t>
      </w:r>
      <w:r w:rsidR="00343F1D" w:rsidRPr="3E8124F0">
        <w:rPr>
          <w:rFonts w:ascii="Calibri" w:eastAsia="Calibri" w:hAnsi="Calibri" w:cs="Calibri"/>
          <w:color w:val="000000" w:themeColor="text1"/>
        </w:rPr>
        <w:t xml:space="preserve">realizowany </w:t>
      </w:r>
      <w:r w:rsidR="6E696EE1" w:rsidRPr="3E8124F0">
        <w:rPr>
          <w:rFonts w:ascii="Calibri" w:eastAsia="Calibri" w:hAnsi="Calibri" w:cs="Calibri"/>
          <w:color w:val="000000" w:themeColor="text1"/>
        </w:rPr>
        <w:t xml:space="preserve">przez urządzenie </w:t>
      </w:r>
      <w:r w:rsidR="0600DA27" w:rsidRPr="3E8124F0">
        <w:rPr>
          <w:rFonts w:ascii="Calibri" w:eastAsia="Calibri" w:hAnsi="Calibri" w:cs="Calibri"/>
          <w:color w:val="000000" w:themeColor="text1"/>
        </w:rPr>
        <w:t xml:space="preserve">o mocy min. 450 </w:t>
      </w:r>
      <w:proofErr w:type="spellStart"/>
      <w:r w:rsidR="0600DA27" w:rsidRPr="3E8124F0">
        <w:rPr>
          <w:rFonts w:ascii="Calibri" w:eastAsia="Calibri" w:hAnsi="Calibri" w:cs="Calibri"/>
          <w:color w:val="000000" w:themeColor="text1"/>
        </w:rPr>
        <w:t>kW</w:t>
      </w:r>
      <w:r w:rsidR="0600DA27" w:rsidRPr="3E8124F0">
        <w:rPr>
          <w:rFonts w:ascii="Calibri" w:eastAsia="Calibri" w:hAnsi="Calibri" w:cs="Calibri"/>
          <w:color w:val="000000" w:themeColor="text1"/>
          <w:vertAlign w:val="subscript"/>
        </w:rPr>
        <w:t>e</w:t>
      </w:r>
      <w:del w:id="2" w:author="Autor">
        <w:r w:rsidRPr="3E8124F0" w:rsidDel="7D713EE9">
          <w:rPr>
            <w:rFonts w:ascii="Calibri" w:eastAsia="Calibri" w:hAnsi="Calibri" w:cs="Calibri"/>
            <w:color w:val="000000" w:themeColor="text1"/>
          </w:rPr>
          <w:delText>,</w:delText>
        </w:r>
        <w:r w:rsidRPr="3E8124F0" w:rsidDel="0600DA27">
          <w:rPr>
            <w:rFonts w:ascii="Calibri" w:eastAsia="Calibri" w:hAnsi="Calibri" w:cs="Calibri"/>
            <w:color w:val="000000" w:themeColor="text1"/>
          </w:rPr>
          <w:delText xml:space="preserve"> </w:delText>
        </w:r>
        <w:r w:rsidRPr="3E8124F0" w:rsidDel="6E696EE1">
          <w:rPr>
            <w:rFonts w:ascii="Calibri" w:eastAsia="Calibri" w:hAnsi="Calibri" w:cs="Calibri"/>
            <w:color w:val="000000" w:themeColor="text1"/>
          </w:rPr>
          <w:delText xml:space="preserve">zdolne do pracy </w:delText>
        </w:r>
        <w:r w:rsidRPr="3E8124F0" w:rsidDel="000260E3">
          <w:rPr>
            <w:rFonts w:ascii="Calibri" w:eastAsia="Calibri" w:hAnsi="Calibri" w:cs="Calibri"/>
            <w:color w:val="000000" w:themeColor="text1"/>
          </w:rPr>
          <w:delText>ciągłej</w:delText>
        </w:r>
        <w:r w:rsidRPr="3E8124F0" w:rsidDel="77059911">
          <w:rPr>
            <w:rFonts w:ascii="Calibri" w:eastAsia="Calibri" w:hAnsi="Calibri" w:cs="Calibri"/>
            <w:color w:val="000000" w:themeColor="text1"/>
          </w:rPr>
          <w:delText xml:space="preserve"> </w:delText>
        </w:r>
        <w:r w:rsidRPr="3E8124F0" w:rsidDel="2FADFAB1">
          <w:rPr>
            <w:rFonts w:ascii="Calibri" w:eastAsia="Calibri" w:hAnsi="Calibri" w:cs="Calibri"/>
            <w:color w:val="000000" w:themeColor="text1"/>
          </w:rPr>
          <w:delText>wytwarzające</w:delText>
        </w:r>
        <w:r w:rsidRPr="3E8124F0" w:rsidDel="77059911">
          <w:rPr>
            <w:rFonts w:ascii="Calibri" w:eastAsia="Calibri" w:hAnsi="Calibri" w:cs="Calibri"/>
            <w:color w:val="000000" w:themeColor="text1"/>
          </w:rPr>
          <w:delText xml:space="preserve"> energię z</w:delText>
        </w:r>
        <w:r w:rsidRPr="3E8124F0" w:rsidDel="21C83B20">
          <w:rPr>
            <w:rFonts w:ascii="Calibri" w:eastAsia="Calibri" w:hAnsi="Calibri" w:cs="Calibri"/>
            <w:color w:val="000000" w:themeColor="text1"/>
          </w:rPr>
          <w:delText>e</w:delText>
        </w:r>
        <w:r w:rsidRPr="3E8124F0" w:rsidDel="77059911">
          <w:rPr>
            <w:rFonts w:ascii="Calibri" w:eastAsia="Calibri" w:hAnsi="Calibri" w:cs="Calibri"/>
            <w:color w:val="000000" w:themeColor="text1"/>
          </w:rPr>
          <w:delText xml:space="preserve"> zmagazynowanej energii OZE</w:delText>
        </w:r>
      </w:del>
      <w:r w:rsidR="07CC4012" w:rsidRPr="3E8124F0">
        <w:rPr>
          <w:rFonts w:ascii="Calibri" w:eastAsia="Calibri" w:hAnsi="Calibri" w:cs="Calibri"/>
          <w:color w:val="000000" w:themeColor="text1"/>
        </w:rPr>
        <w:t>.</w:t>
      </w:r>
    </w:p>
    <w:p w14:paraId="7FF57501" w14:textId="526B038F" w:rsidR="28066ADA" w:rsidRDefault="190B9420"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Lokal</w:t>
      </w:r>
      <w:proofErr w:type="spellEnd"/>
      <w:r w:rsidRPr="42ECB0A6">
        <w:rPr>
          <w:rFonts w:ascii="Calibri" w:eastAsia="Calibri" w:hAnsi="Calibri" w:cs="Calibri"/>
          <w:b/>
          <w:bCs/>
          <w:color w:val="000000" w:themeColor="text1"/>
        </w:rPr>
        <w:t xml:space="preserve"> -</w:t>
      </w:r>
      <w:r w:rsidRPr="42ECB0A6">
        <w:rPr>
          <w:rFonts w:ascii="Calibri" w:eastAsia="Calibri" w:hAnsi="Calibri" w:cs="Calibri"/>
        </w:rPr>
        <w:t xml:space="preserve"> to wydzielona trwałymi ścianami w obrębie budynku izba lub zespół izb przeznaczonych na konkretne potrzeby mieszkaniowe lub użytkowe, które wraz z pomieszczeniami pomocniczymi mogą być przedmiotem odrębnej własności, najmu lub dzierżawy</w:t>
      </w:r>
      <w:r w:rsidR="48EF495A" w:rsidRPr="42ECB0A6">
        <w:rPr>
          <w:rFonts w:ascii="Calibri" w:eastAsia="Calibri" w:hAnsi="Calibri" w:cs="Calibri"/>
        </w:rPr>
        <w:t>.</w:t>
      </w:r>
    </w:p>
    <w:p w14:paraId="01CD1E33" w14:textId="46B40F29" w:rsidR="28066ADA" w:rsidRDefault="190B9420"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 xml:space="preserve">Lokal </w:t>
      </w:r>
      <w:r w:rsidR="2B77845C" w:rsidRPr="42ECB0A6">
        <w:rPr>
          <w:rFonts w:ascii="Calibri" w:eastAsia="Calibri" w:hAnsi="Calibri" w:cs="Calibri"/>
          <w:b/>
          <w:bCs/>
          <w:color w:val="000000" w:themeColor="text1"/>
        </w:rPr>
        <w:t>M</w:t>
      </w:r>
      <w:r w:rsidRPr="42ECB0A6">
        <w:rPr>
          <w:rFonts w:ascii="Calibri" w:eastAsia="Calibri" w:hAnsi="Calibri" w:cs="Calibri"/>
          <w:b/>
          <w:bCs/>
          <w:color w:val="000000" w:themeColor="text1"/>
        </w:rPr>
        <w:t xml:space="preserve">ieszkalny - </w:t>
      </w:r>
      <w:r w:rsidR="6D067B28" w:rsidRPr="42ECB0A6">
        <w:rPr>
          <w:rFonts w:ascii="Calibri" w:eastAsia="Calibri" w:hAnsi="Calibri" w:cs="Calibri"/>
        </w:rPr>
        <w:t xml:space="preserve">jest </w:t>
      </w:r>
      <w:r w:rsidRPr="42ECB0A6">
        <w:rPr>
          <w:rFonts w:ascii="Calibri" w:eastAsia="Calibri" w:hAnsi="Calibri" w:cs="Calibri"/>
        </w:rPr>
        <w:t>to Lokal</w:t>
      </w:r>
      <w:r w:rsidR="210E1E7F" w:rsidRPr="42ECB0A6">
        <w:rPr>
          <w:rFonts w:ascii="Calibri" w:eastAsia="Calibri" w:hAnsi="Calibri" w:cs="Calibri"/>
        </w:rPr>
        <w:t>, przeznaczony i wykorzystywany do celów mieszkaniowych,</w:t>
      </w:r>
      <w:r w:rsidRPr="42ECB0A6">
        <w:rPr>
          <w:rFonts w:ascii="Calibri" w:eastAsia="Calibri" w:hAnsi="Calibri" w:cs="Calibri"/>
        </w:rPr>
        <w:t xml:space="preserve"> bez pomieszczeń pomocniczych.</w:t>
      </w:r>
    </w:p>
    <w:p w14:paraId="1B81AD22" w14:textId="73B1F706" w:rsidR="28066ADA" w:rsidRDefault="190B9420" w:rsidP="4B667E5C">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lastRenderedPageBreak/>
        <w:t xml:space="preserve">Lokal </w:t>
      </w:r>
      <w:r w:rsidR="50D5FE1D" w:rsidRPr="4B667E5C">
        <w:rPr>
          <w:rFonts w:ascii="Calibri" w:eastAsia="Calibri" w:hAnsi="Calibri" w:cs="Calibri"/>
          <w:b/>
          <w:bCs/>
          <w:color w:val="000000" w:themeColor="text1"/>
        </w:rPr>
        <w:t>U</w:t>
      </w:r>
      <w:r w:rsidRPr="4B667E5C">
        <w:rPr>
          <w:rFonts w:ascii="Calibri" w:eastAsia="Calibri" w:hAnsi="Calibri" w:cs="Calibri"/>
          <w:b/>
          <w:bCs/>
          <w:color w:val="000000" w:themeColor="text1"/>
        </w:rPr>
        <w:t>żytkowy</w:t>
      </w:r>
      <w:r w:rsidR="7679F1FC" w:rsidRPr="4B667E5C">
        <w:rPr>
          <w:rFonts w:ascii="Calibri" w:eastAsia="Calibri" w:hAnsi="Calibri" w:cs="Calibri"/>
          <w:b/>
          <w:bCs/>
          <w:color w:val="000000" w:themeColor="text1"/>
        </w:rPr>
        <w:t xml:space="preserve"> </w:t>
      </w:r>
      <w:r w:rsidRPr="4B667E5C">
        <w:rPr>
          <w:rFonts w:ascii="Calibri" w:eastAsia="Calibri" w:hAnsi="Calibri" w:cs="Calibri"/>
          <w:b/>
          <w:bCs/>
          <w:color w:val="000000" w:themeColor="text1"/>
        </w:rPr>
        <w:t>-</w:t>
      </w:r>
      <w:r w:rsidR="7E6EE03E" w:rsidRPr="4B667E5C">
        <w:rPr>
          <w:rFonts w:ascii="Calibri" w:eastAsia="Calibri" w:hAnsi="Calibri" w:cs="Calibri"/>
          <w:b/>
          <w:bCs/>
          <w:color w:val="000000" w:themeColor="text1"/>
        </w:rPr>
        <w:t xml:space="preserve"> </w:t>
      </w:r>
      <w:r w:rsidR="7E6EE03E" w:rsidRPr="4B667E5C">
        <w:rPr>
          <w:rFonts w:ascii="Calibri" w:eastAsia="Calibri" w:hAnsi="Calibri" w:cs="Calibri"/>
        </w:rPr>
        <w:t>jest to Lokal przeznaczony i wykorzystywany do celów użytkowych, ale nie mieszkaniowych, bez pomieszczeń pomocniczych.</w:t>
      </w:r>
    </w:p>
    <w:p w14:paraId="30EC2526" w14:textId="0FFDFCFE" w:rsidR="7BAE72E5" w:rsidRDefault="7C88D488"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t>Magazyn Sezonowy</w:t>
      </w:r>
      <w:r w:rsidRPr="0C5D272A">
        <w:rPr>
          <w:rFonts w:ascii="Calibri" w:eastAsia="Calibri" w:hAnsi="Calibri" w:cs="Calibri"/>
          <w:color w:val="000000" w:themeColor="text1"/>
        </w:rPr>
        <w:t xml:space="preserve"> – jest to magazyn ciepła, w którym przechowywana jest energia w ilości równej lub większej</w:t>
      </w:r>
      <w:r w:rsidR="4C3070DA" w:rsidRPr="0C5D272A">
        <w:rPr>
          <w:rFonts w:ascii="Calibri" w:eastAsia="Calibri" w:hAnsi="Calibri" w:cs="Calibri"/>
          <w:color w:val="000000" w:themeColor="text1"/>
        </w:rPr>
        <w:t xml:space="preserve"> średniej </w:t>
      </w:r>
      <w:r w:rsidR="1C4F9834" w:rsidRPr="0C5D272A">
        <w:rPr>
          <w:rFonts w:ascii="Calibri" w:eastAsia="Calibri" w:hAnsi="Calibri" w:cs="Calibri"/>
          <w:color w:val="000000" w:themeColor="text1"/>
        </w:rPr>
        <w:t>cztero</w:t>
      </w:r>
      <w:r w:rsidR="4C3070DA" w:rsidRPr="0C5D272A">
        <w:rPr>
          <w:rFonts w:ascii="Calibri" w:eastAsia="Calibri" w:hAnsi="Calibri" w:cs="Calibri"/>
          <w:color w:val="000000" w:themeColor="text1"/>
        </w:rPr>
        <w:t>tygodniowej produkcji ciepła</w:t>
      </w:r>
      <w:r w:rsidRPr="0C5D272A">
        <w:rPr>
          <w:rFonts w:ascii="Calibri" w:eastAsia="Calibri" w:hAnsi="Calibri" w:cs="Calibri"/>
          <w:color w:val="000000" w:themeColor="text1"/>
        </w:rPr>
        <w:t xml:space="preserve"> przez </w:t>
      </w:r>
      <w:r w:rsidR="4A5F156B" w:rsidRPr="0C5D272A">
        <w:rPr>
          <w:rFonts w:ascii="Calibri" w:eastAsia="Calibri" w:hAnsi="Calibri" w:cs="Calibri"/>
          <w:color w:val="000000" w:themeColor="text1"/>
        </w:rPr>
        <w:t>Demonstrator Technologii</w:t>
      </w:r>
      <w:r w:rsidRPr="0C5D272A">
        <w:rPr>
          <w:rFonts w:ascii="Calibri" w:eastAsia="Calibri" w:hAnsi="Calibri" w:cs="Calibri"/>
          <w:color w:val="000000" w:themeColor="text1"/>
        </w:rPr>
        <w:t xml:space="preserve"> w czasie okresu grzewczego.</w:t>
      </w:r>
    </w:p>
    <w:p w14:paraId="04C0FD52" w14:textId="4245559A" w:rsidR="7BAE72E5" w:rsidRDefault="7C88D488" w:rsidP="063AD85E">
      <w:pPr>
        <w:pStyle w:val="Akapitzlist"/>
        <w:numPr>
          <w:ilvl w:val="0"/>
          <w:numId w:val="23"/>
        </w:numPr>
        <w:jc w:val="both"/>
        <w:rPr>
          <w:rFonts w:asciiTheme="minorEastAsia" w:eastAsiaTheme="minorEastAsia" w:hAnsiTheme="minorEastAsia" w:cstheme="minorEastAsia"/>
          <w:color w:val="000000" w:themeColor="text1"/>
        </w:rPr>
      </w:pPr>
      <w:r w:rsidRPr="4B667E5C">
        <w:rPr>
          <w:rFonts w:ascii="Calibri" w:eastAsiaTheme="minorEastAsia" w:hAnsi="Calibri" w:cs="Calibri"/>
          <w:b/>
          <w:bCs/>
          <w:color w:val="000000" w:themeColor="text1"/>
        </w:rPr>
        <w:t>Odbiorca</w:t>
      </w:r>
      <w:r w:rsidRPr="4B667E5C">
        <w:rPr>
          <w:rFonts w:ascii="Calibri" w:eastAsiaTheme="minorEastAsia" w:hAnsi="Calibri" w:cs="Calibri"/>
          <w:color w:val="000000" w:themeColor="text1"/>
        </w:rPr>
        <w:t xml:space="preserve"> - </w:t>
      </w:r>
      <w:r w:rsidR="53EECEE7" w:rsidRPr="4B667E5C">
        <w:rPr>
          <w:rFonts w:ascii="Calibri" w:eastAsiaTheme="minorEastAsia" w:hAnsi="Calibri" w:cs="Calibri"/>
          <w:color w:val="000000" w:themeColor="text1"/>
        </w:rPr>
        <w:t xml:space="preserve">osoba </w:t>
      </w:r>
      <w:r w:rsidRPr="4B667E5C">
        <w:rPr>
          <w:rFonts w:ascii="Calibri" w:eastAsiaTheme="minorEastAsia" w:hAnsi="Calibri" w:cs="Calibri"/>
          <w:color w:val="000000" w:themeColor="text1"/>
        </w:rPr>
        <w:t>korzystając</w:t>
      </w:r>
      <w:r w:rsidR="2C70CF98" w:rsidRPr="4B667E5C">
        <w:rPr>
          <w:rFonts w:ascii="Calibri" w:eastAsiaTheme="minorEastAsia" w:hAnsi="Calibri" w:cs="Calibri"/>
          <w:color w:val="000000" w:themeColor="text1"/>
        </w:rPr>
        <w:t>a</w:t>
      </w:r>
      <w:r w:rsidRPr="4B667E5C">
        <w:rPr>
          <w:rFonts w:ascii="Calibri" w:eastAsiaTheme="minorEastAsia" w:hAnsi="Calibri" w:cs="Calibri"/>
          <w:color w:val="000000" w:themeColor="text1"/>
        </w:rPr>
        <w:t xml:space="preserve"> z ciepła użytkowego, ciepłej wod</w:t>
      </w:r>
      <w:r w:rsidR="4F925660" w:rsidRPr="4B667E5C">
        <w:rPr>
          <w:rFonts w:ascii="Calibri" w:eastAsiaTheme="minorEastAsia" w:hAnsi="Calibri" w:cs="Calibri"/>
          <w:color w:val="000000" w:themeColor="text1"/>
        </w:rPr>
        <w:t xml:space="preserve">y </w:t>
      </w:r>
      <w:r w:rsidR="5C05E74D" w:rsidRPr="4B667E5C">
        <w:rPr>
          <w:rFonts w:ascii="Calibri" w:eastAsiaTheme="minorEastAsia" w:hAnsi="Calibri" w:cs="Calibri"/>
          <w:color w:val="000000" w:themeColor="text1"/>
        </w:rPr>
        <w:t>użytkowej</w:t>
      </w:r>
      <w:r w:rsidR="61D676E1" w:rsidRPr="4B667E5C">
        <w:rPr>
          <w:rFonts w:ascii="Calibri" w:eastAsiaTheme="minorEastAsia" w:hAnsi="Calibri" w:cs="Calibri"/>
          <w:color w:val="000000" w:themeColor="text1"/>
        </w:rPr>
        <w:t>.</w:t>
      </w:r>
    </w:p>
    <w:p w14:paraId="6758CD0A" w14:textId="4182D1D8" w:rsidR="00FD9149" w:rsidRDefault="00FD9149" w:rsidP="7F82A3B6">
      <w:pPr>
        <w:pStyle w:val="Akapitzlist"/>
        <w:numPr>
          <w:ilvl w:val="0"/>
          <w:numId w:val="23"/>
        </w:numPr>
        <w:jc w:val="both"/>
        <w:rPr>
          <w:rFonts w:asciiTheme="minorEastAsia" w:eastAsiaTheme="minorEastAsia" w:hAnsiTheme="minorEastAsia" w:cstheme="minorEastAsia"/>
          <w:color w:val="000000" w:themeColor="text1"/>
        </w:rPr>
      </w:pPr>
      <w:r w:rsidRPr="7F82A3B6">
        <w:rPr>
          <w:rFonts w:ascii="Calibri" w:eastAsiaTheme="minorEastAsia" w:hAnsi="Calibri" w:cs="Calibri"/>
          <w:b/>
          <w:bCs/>
          <w:color w:val="000000" w:themeColor="text1"/>
        </w:rPr>
        <w:t xml:space="preserve">Odbiorca </w:t>
      </w:r>
      <w:r w:rsidR="0FA90442" w:rsidRPr="7F82A3B6">
        <w:rPr>
          <w:rFonts w:ascii="Calibri" w:eastAsiaTheme="minorEastAsia" w:hAnsi="Calibri" w:cs="Calibri"/>
          <w:b/>
          <w:bCs/>
          <w:color w:val="000000" w:themeColor="text1"/>
        </w:rPr>
        <w:t>K</w:t>
      </w:r>
      <w:r w:rsidR="7D9AD8B2" w:rsidRPr="7F82A3B6">
        <w:rPr>
          <w:rFonts w:ascii="Calibri" w:eastAsiaTheme="minorEastAsia" w:hAnsi="Calibri" w:cs="Calibri"/>
          <w:b/>
          <w:bCs/>
          <w:color w:val="000000" w:themeColor="text1"/>
        </w:rPr>
        <w:t>ońcowy</w:t>
      </w:r>
      <w:r w:rsidR="0FEE8872" w:rsidRPr="7F82A3B6">
        <w:rPr>
          <w:rFonts w:ascii="Calibri" w:eastAsiaTheme="minorEastAsia" w:hAnsi="Calibri" w:cs="Calibri"/>
          <w:color w:val="000000" w:themeColor="text1"/>
        </w:rPr>
        <w:t xml:space="preserve"> </w:t>
      </w:r>
      <w:r w:rsidR="44594DFF" w:rsidRPr="7F82A3B6">
        <w:rPr>
          <w:rFonts w:ascii="Calibri" w:eastAsiaTheme="minorEastAsia" w:hAnsi="Calibri" w:cs="Calibri"/>
          <w:color w:val="000000" w:themeColor="text1"/>
        </w:rPr>
        <w:t xml:space="preserve">- </w:t>
      </w:r>
      <w:r w:rsidR="776FC1A7" w:rsidRPr="7F82A3B6">
        <w:rPr>
          <w:rFonts w:ascii="Calibri" w:eastAsiaTheme="minorEastAsia" w:hAnsi="Calibri" w:cs="Calibri"/>
          <w:color w:val="000000" w:themeColor="text1"/>
        </w:rPr>
        <w:t>osoba fizyczna lub prawna</w:t>
      </w:r>
      <w:r w:rsidR="0044554F">
        <w:rPr>
          <w:rFonts w:ascii="Calibri" w:eastAsiaTheme="minorEastAsia" w:hAnsi="Calibri" w:cs="Calibri"/>
          <w:color w:val="000000" w:themeColor="text1"/>
        </w:rPr>
        <w:t xml:space="preserve"> lub jednostka organizacyjna posiadająca zdolność prawną</w:t>
      </w:r>
      <w:r w:rsidR="776FC1A7" w:rsidRPr="7F82A3B6">
        <w:rPr>
          <w:rFonts w:ascii="Calibri" w:eastAsiaTheme="minorEastAsia" w:hAnsi="Calibri" w:cs="Calibri"/>
          <w:color w:val="000000" w:themeColor="text1"/>
        </w:rPr>
        <w:t xml:space="preserve">, </w:t>
      </w:r>
      <w:r w:rsidR="3E8E5B35" w:rsidRPr="7F82A3B6">
        <w:rPr>
          <w:rFonts w:ascii="Calibri" w:eastAsiaTheme="minorEastAsia" w:hAnsi="Calibri" w:cs="Calibri"/>
          <w:color w:val="000000" w:themeColor="text1"/>
        </w:rPr>
        <w:t xml:space="preserve">z </w:t>
      </w:r>
      <w:r w:rsidR="776FC1A7" w:rsidRPr="7F82A3B6">
        <w:rPr>
          <w:rFonts w:ascii="Calibri" w:eastAsiaTheme="minorEastAsia" w:hAnsi="Calibri" w:cs="Calibri"/>
          <w:color w:val="000000" w:themeColor="text1"/>
        </w:rPr>
        <w:t>któr</w:t>
      </w:r>
      <w:r w:rsidR="64EE7FA1" w:rsidRPr="7F82A3B6">
        <w:rPr>
          <w:rFonts w:ascii="Calibri" w:eastAsiaTheme="minorEastAsia" w:hAnsi="Calibri" w:cs="Calibri"/>
          <w:color w:val="000000" w:themeColor="text1"/>
        </w:rPr>
        <w:t>ą</w:t>
      </w:r>
      <w:r w:rsidR="776FC1A7" w:rsidRPr="7F82A3B6">
        <w:rPr>
          <w:rFonts w:ascii="Calibri" w:eastAsiaTheme="minorEastAsia" w:hAnsi="Calibri" w:cs="Calibri"/>
          <w:color w:val="000000" w:themeColor="text1"/>
        </w:rPr>
        <w:t xml:space="preserve"> </w:t>
      </w:r>
      <w:r w:rsidR="76AEFED3" w:rsidRPr="7F82A3B6">
        <w:rPr>
          <w:rFonts w:ascii="Calibri" w:eastAsiaTheme="minorEastAsia" w:hAnsi="Calibri" w:cs="Calibri"/>
          <w:color w:val="000000" w:themeColor="text1"/>
        </w:rPr>
        <w:t>Użytkownik zawarł</w:t>
      </w:r>
      <w:r w:rsidR="776FC1A7" w:rsidRPr="7F82A3B6">
        <w:rPr>
          <w:rFonts w:ascii="Calibri" w:eastAsiaTheme="minorEastAsia" w:hAnsi="Calibri" w:cs="Calibri"/>
          <w:color w:val="000000" w:themeColor="text1"/>
        </w:rPr>
        <w:t xml:space="preserve"> </w:t>
      </w:r>
      <w:r w:rsidR="0FEE8872" w:rsidRPr="7F82A3B6">
        <w:rPr>
          <w:rFonts w:ascii="Calibri" w:eastAsiaTheme="minorEastAsia" w:hAnsi="Calibri" w:cs="Calibri"/>
          <w:color w:val="000000" w:themeColor="text1"/>
        </w:rPr>
        <w:t xml:space="preserve">odrębną umowę </w:t>
      </w:r>
      <w:r w:rsidR="1947E15D" w:rsidRPr="7F82A3B6">
        <w:rPr>
          <w:rFonts w:ascii="Calibri" w:eastAsiaTheme="minorEastAsia" w:hAnsi="Calibri" w:cs="Calibri"/>
          <w:color w:val="000000" w:themeColor="text1"/>
        </w:rPr>
        <w:t>sprzedaży</w:t>
      </w:r>
      <w:r w:rsidR="0FEE8872" w:rsidRPr="7F82A3B6">
        <w:rPr>
          <w:rFonts w:ascii="Calibri" w:eastAsiaTheme="minorEastAsia" w:hAnsi="Calibri" w:cs="Calibri"/>
          <w:color w:val="000000" w:themeColor="text1"/>
        </w:rPr>
        <w:t xml:space="preserve"> ciepła</w:t>
      </w:r>
      <w:r w:rsidR="32B42939" w:rsidRPr="7F82A3B6">
        <w:rPr>
          <w:rFonts w:ascii="Calibri" w:eastAsiaTheme="minorEastAsia" w:hAnsi="Calibri" w:cs="Calibri"/>
          <w:color w:val="000000" w:themeColor="text1"/>
        </w:rPr>
        <w:t>.</w:t>
      </w:r>
    </w:p>
    <w:p w14:paraId="0A23E173" w14:textId="6C15B5CD" w:rsidR="28066ADA" w:rsidRDefault="190B9420" w:rsidP="7F82A3B6">
      <w:pPr>
        <w:pStyle w:val="Akapitzlist"/>
        <w:numPr>
          <w:ilvl w:val="0"/>
          <w:numId w:val="23"/>
        </w:numPr>
        <w:jc w:val="both"/>
        <w:rPr>
          <w:rFonts w:eastAsiaTheme="minorEastAsia"/>
          <w:b/>
          <w:bCs/>
          <w:color w:val="000000" w:themeColor="text1"/>
        </w:rPr>
      </w:pPr>
      <w:r w:rsidRPr="7F82A3B6">
        <w:rPr>
          <w:rFonts w:ascii="Calibri" w:eastAsia="Calibri" w:hAnsi="Calibri" w:cs="Calibri"/>
          <w:b/>
          <w:bCs/>
          <w:color w:val="000000" w:themeColor="text1"/>
        </w:rPr>
        <w:t xml:space="preserve">Powierzchnia </w:t>
      </w:r>
      <w:r w:rsidR="787651F8" w:rsidRPr="7F82A3B6">
        <w:rPr>
          <w:rFonts w:ascii="Calibri" w:eastAsia="Calibri" w:hAnsi="Calibri" w:cs="Calibri"/>
          <w:b/>
          <w:bCs/>
          <w:color w:val="000000" w:themeColor="text1"/>
        </w:rPr>
        <w:t>U</w:t>
      </w:r>
      <w:r w:rsidRPr="7F82A3B6">
        <w:rPr>
          <w:rFonts w:ascii="Calibri" w:eastAsia="Calibri" w:hAnsi="Calibri" w:cs="Calibri"/>
          <w:b/>
          <w:bCs/>
          <w:color w:val="000000" w:themeColor="text1"/>
        </w:rPr>
        <w:t xml:space="preserve">żytkowa </w:t>
      </w:r>
      <w:r w:rsidRPr="7F82A3B6">
        <w:rPr>
          <w:rFonts w:ascii="Calibri" w:eastAsia="Calibri" w:hAnsi="Calibri" w:cs="Calibri"/>
          <w:color w:val="000000" w:themeColor="text1"/>
        </w:rPr>
        <w:t>-</w:t>
      </w:r>
      <w:r w:rsidR="18AD70BE" w:rsidRPr="7F82A3B6">
        <w:rPr>
          <w:rFonts w:ascii="Calibri" w:eastAsia="Calibri" w:hAnsi="Calibri" w:cs="Calibri"/>
          <w:color w:val="000000" w:themeColor="text1"/>
        </w:rPr>
        <w:t xml:space="preserve"> </w:t>
      </w:r>
      <w:r w:rsidR="3DFDE05E" w:rsidRPr="7F82A3B6">
        <w:rPr>
          <w:rFonts w:ascii="Calibri" w:eastAsia="Calibri" w:hAnsi="Calibri" w:cs="Calibri"/>
          <w:color w:val="000000" w:themeColor="text1"/>
        </w:rPr>
        <w:t>roz</w:t>
      </w:r>
      <w:r w:rsidR="3DFDE05E" w:rsidRPr="7F82A3B6">
        <w:rPr>
          <w:rFonts w:ascii="Calibri" w:eastAsia="Calibri" w:hAnsi="Calibri" w:cs="Calibri"/>
        </w:rPr>
        <w:t xml:space="preserve">miar </w:t>
      </w:r>
      <w:r w:rsidR="7D5A535B" w:rsidRPr="7F82A3B6">
        <w:rPr>
          <w:rFonts w:ascii="Calibri" w:eastAsia="Calibri" w:hAnsi="Calibri" w:cs="Calibri"/>
        </w:rPr>
        <w:t xml:space="preserve">powierzchni </w:t>
      </w:r>
      <w:r w:rsidR="028529D2" w:rsidRPr="7F82A3B6">
        <w:rPr>
          <w:rFonts w:ascii="Calibri" w:eastAsia="Calibri" w:hAnsi="Calibri" w:cs="Calibri"/>
        </w:rPr>
        <w:t>lokali</w:t>
      </w:r>
      <w:r w:rsidR="7D5A535B" w:rsidRPr="7F82A3B6">
        <w:rPr>
          <w:rFonts w:ascii="Calibri" w:eastAsia="Calibri" w:hAnsi="Calibri" w:cs="Calibri"/>
        </w:rPr>
        <w:t xml:space="preserve"> </w:t>
      </w:r>
      <w:r w:rsidR="18AD70BE" w:rsidRPr="7F82A3B6">
        <w:rPr>
          <w:rFonts w:ascii="Calibri" w:eastAsia="Calibri" w:hAnsi="Calibri" w:cs="Calibri"/>
        </w:rPr>
        <w:t>o</w:t>
      </w:r>
      <w:r w:rsidR="18AD70BE" w:rsidRPr="7F82A3B6">
        <w:t>blicz</w:t>
      </w:r>
      <w:r w:rsidR="44D33F6C" w:rsidRPr="7F82A3B6">
        <w:t xml:space="preserve">any </w:t>
      </w:r>
      <w:r w:rsidR="18AD70BE" w:rsidRPr="7F82A3B6">
        <w:t>zgodn</w:t>
      </w:r>
      <w:r w:rsidR="59C7E4C5" w:rsidRPr="7F82A3B6">
        <w:t>ie</w:t>
      </w:r>
      <w:r w:rsidR="18AD70BE" w:rsidRPr="7F82A3B6">
        <w:t xml:space="preserve"> z art. 1a ust. 1 pkt 5 Ustawy z 12 stycznia 1991 r. o podatkach i opłatach lokalnych.</w:t>
      </w:r>
    </w:p>
    <w:p w14:paraId="429A8E41" w14:textId="076E5CA1" w:rsidR="28066ADA" w:rsidRDefault="24035D50" w:rsidP="2251C84C">
      <w:pPr>
        <w:pStyle w:val="Akapitzlist"/>
        <w:numPr>
          <w:ilvl w:val="0"/>
          <w:numId w:val="23"/>
        </w:numPr>
        <w:jc w:val="both"/>
        <w:rPr>
          <w:rFonts w:eastAsiaTheme="minorEastAsia"/>
          <w:b/>
          <w:bCs/>
          <w:color w:val="000000" w:themeColor="text1"/>
        </w:rPr>
      </w:pPr>
      <w:r w:rsidRPr="2251C84C">
        <w:rPr>
          <w:rFonts w:ascii="Calibri" w:eastAsia="Calibri" w:hAnsi="Calibri" w:cs="Calibri"/>
          <w:b/>
          <w:bCs/>
          <w:color w:val="000000" w:themeColor="text1"/>
        </w:rPr>
        <w:t xml:space="preserve">System </w:t>
      </w:r>
      <w:r w:rsidR="373D8CF2" w:rsidRPr="2251C84C">
        <w:rPr>
          <w:rFonts w:ascii="Calibri" w:eastAsia="Calibri" w:hAnsi="Calibri" w:cs="Calibri"/>
          <w:b/>
          <w:bCs/>
          <w:color w:val="000000" w:themeColor="text1"/>
        </w:rPr>
        <w:t>Demonstracyjny</w:t>
      </w:r>
      <w:r w:rsidRPr="2251C84C">
        <w:rPr>
          <w:rFonts w:ascii="Calibri" w:eastAsia="Calibri" w:hAnsi="Calibri" w:cs="Calibri"/>
          <w:b/>
          <w:bCs/>
          <w:color w:val="000000" w:themeColor="text1"/>
        </w:rPr>
        <w:t xml:space="preserve"> - </w:t>
      </w:r>
      <w:r w:rsidRPr="2251C84C">
        <w:rPr>
          <w:rFonts w:ascii="Calibri" w:eastAsia="Calibri" w:hAnsi="Calibri" w:cs="Calibri"/>
          <w:color w:val="000000" w:themeColor="text1"/>
        </w:rPr>
        <w:t>wydzielony fragment lub całość systemu ciepłowniczego</w:t>
      </w:r>
      <w:r w:rsidR="2910E064" w:rsidRPr="2251C84C">
        <w:rPr>
          <w:rFonts w:ascii="Calibri" w:eastAsia="Calibri" w:hAnsi="Calibri" w:cs="Calibri"/>
          <w:color w:val="000000" w:themeColor="text1"/>
        </w:rPr>
        <w:t xml:space="preserve"> lub elektrociepłowniczego,</w:t>
      </w:r>
      <w:r w:rsidRPr="2251C84C">
        <w:rPr>
          <w:rFonts w:ascii="Calibri" w:eastAsia="Calibri" w:hAnsi="Calibri" w:cs="Calibri"/>
          <w:color w:val="000000" w:themeColor="text1"/>
        </w:rPr>
        <w:t xml:space="preserve"> który podlega modernizacji w ramach realizacji </w:t>
      </w:r>
      <w:r w:rsidR="5AF3E460" w:rsidRPr="2251C84C">
        <w:rPr>
          <w:rFonts w:ascii="Calibri" w:eastAsia="Calibri" w:hAnsi="Calibri" w:cs="Calibri"/>
          <w:color w:val="000000" w:themeColor="text1"/>
        </w:rPr>
        <w:t xml:space="preserve">przedsięwzięcia </w:t>
      </w:r>
      <w:r w:rsidR="15327799" w:rsidRPr="2251C84C">
        <w:rPr>
          <w:rFonts w:ascii="Calibri" w:eastAsia="Calibri" w:hAnsi="Calibri" w:cs="Calibri"/>
          <w:color w:val="000000" w:themeColor="text1"/>
        </w:rPr>
        <w:t>Elektro</w:t>
      </w:r>
      <w:r w:rsidR="0E5F85F8" w:rsidRPr="00530E5C">
        <w:rPr>
          <w:rFonts w:ascii="Calibri" w:eastAsia="Calibri" w:hAnsi="Calibri" w:cs="Calibri"/>
          <w:color w:val="000000" w:themeColor="text1"/>
        </w:rPr>
        <w:t>ciepłownia</w:t>
      </w:r>
      <w:r w:rsidRPr="2251C84C">
        <w:rPr>
          <w:rFonts w:ascii="Calibri" w:eastAsia="Calibri" w:hAnsi="Calibri" w:cs="Calibri"/>
          <w:color w:val="000000" w:themeColor="text1"/>
        </w:rPr>
        <w:t>, wraz ze źródłami ciepła</w:t>
      </w:r>
      <w:r w:rsidR="496FD612" w:rsidRPr="2251C84C">
        <w:rPr>
          <w:rFonts w:ascii="Calibri" w:eastAsia="Calibri" w:hAnsi="Calibri" w:cs="Calibri"/>
          <w:color w:val="000000" w:themeColor="text1"/>
        </w:rPr>
        <w:t>,</w:t>
      </w:r>
      <w:r w:rsidR="1696E9C3" w:rsidRPr="2251C84C">
        <w:rPr>
          <w:rFonts w:ascii="Calibri" w:eastAsia="Calibri" w:hAnsi="Calibri" w:cs="Calibri"/>
          <w:color w:val="000000" w:themeColor="text1"/>
        </w:rPr>
        <w:t xml:space="preserve"> energii elektrycznej</w:t>
      </w:r>
      <w:r w:rsidRPr="2251C84C">
        <w:rPr>
          <w:rFonts w:ascii="Calibri" w:eastAsia="Calibri" w:hAnsi="Calibri" w:cs="Calibri"/>
          <w:color w:val="000000" w:themeColor="text1"/>
        </w:rPr>
        <w:t>, system</w:t>
      </w:r>
      <w:r w:rsidR="28C248AB" w:rsidRPr="2251C84C">
        <w:rPr>
          <w:rFonts w:ascii="Calibri" w:eastAsia="Calibri" w:hAnsi="Calibri" w:cs="Calibri"/>
          <w:color w:val="000000" w:themeColor="text1"/>
        </w:rPr>
        <w:t>ami</w:t>
      </w:r>
      <w:r w:rsidRPr="2251C84C">
        <w:rPr>
          <w:rFonts w:ascii="Calibri" w:eastAsia="Calibri" w:hAnsi="Calibri" w:cs="Calibri"/>
          <w:color w:val="000000" w:themeColor="text1"/>
        </w:rPr>
        <w:t xml:space="preserve"> dystrybucji i odbiorami. System </w:t>
      </w:r>
      <w:r w:rsidR="5DDFFFFA" w:rsidRPr="2251C84C">
        <w:rPr>
          <w:rFonts w:ascii="Calibri" w:eastAsia="Calibri" w:hAnsi="Calibri" w:cs="Calibri"/>
          <w:color w:val="000000" w:themeColor="text1"/>
        </w:rPr>
        <w:t>Demonstracyjny</w:t>
      </w:r>
      <w:r w:rsidRPr="2251C84C">
        <w:rPr>
          <w:rFonts w:ascii="Calibri" w:eastAsia="Calibri" w:hAnsi="Calibri" w:cs="Calibri"/>
          <w:color w:val="000000" w:themeColor="text1"/>
        </w:rPr>
        <w:t xml:space="preserve"> </w:t>
      </w:r>
      <w:r w:rsidR="47AEE6FD" w:rsidRPr="2251C84C">
        <w:rPr>
          <w:rFonts w:ascii="Calibri" w:eastAsia="Calibri" w:hAnsi="Calibri" w:cs="Calibri"/>
          <w:color w:val="000000" w:themeColor="text1"/>
        </w:rPr>
        <w:t>jest</w:t>
      </w:r>
      <w:r w:rsidR="69CA255F" w:rsidRPr="2251C84C">
        <w:rPr>
          <w:rFonts w:ascii="Calibri" w:eastAsia="Calibri" w:hAnsi="Calibri" w:cs="Calibri"/>
          <w:color w:val="000000" w:themeColor="text1"/>
        </w:rPr>
        <w:t xml:space="preserve"> objęty jedną siecią dystrybucyjną </w:t>
      </w:r>
      <w:r w:rsidR="60DA2131" w:rsidRPr="2251C84C">
        <w:rPr>
          <w:rFonts w:ascii="Calibri" w:eastAsia="Calibri" w:hAnsi="Calibri" w:cs="Calibri"/>
          <w:color w:val="000000" w:themeColor="text1"/>
        </w:rPr>
        <w:t xml:space="preserve">ciepła </w:t>
      </w:r>
      <w:r w:rsidR="69CA255F" w:rsidRPr="2251C84C">
        <w:rPr>
          <w:rFonts w:ascii="Calibri" w:eastAsia="Calibri" w:hAnsi="Calibri" w:cs="Calibri"/>
          <w:color w:val="000000" w:themeColor="text1"/>
        </w:rPr>
        <w:t>zlokalizowaną w jednym geograficznie obszarze</w:t>
      </w:r>
      <w:r w:rsidR="6A752364" w:rsidRPr="2251C84C">
        <w:rPr>
          <w:rFonts w:ascii="Calibri" w:eastAsia="Calibri" w:hAnsi="Calibri" w:cs="Calibri"/>
          <w:color w:val="000000" w:themeColor="text1"/>
        </w:rPr>
        <w:t>. W</w:t>
      </w:r>
      <w:r w:rsidRPr="2251C84C">
        <w:rPr>
          <w:rFonts w:ascii="Calibri" w:eastAsia="Calibri" w:hAnsi="Calibri" w:cs="Calibri"/>
          <w:color w:val="000000" w:themeColor="text1"/>
        </w:rPr>
        <w:t xml:space="preserve"> </w:t>
      </w:r>
      <w:r w:rsidR="3039D2EA" w:rsidRPr="2251C84C">
        <w:rPr>
          <w:rFonts w:ascii="Calibri" w:eastAsia="Calibri" w:hAnsi="Calibri" w:cs="Calibri"/>
          <w:color w:val="000000" w:themeColor="text1"/>
        </w:rPr>
        <w:t>S</w:t>
      </w:r>
      <w:r w:rsidRPr="2251C84C">
        <w:rPr>
          <w:rFonts w:ascii="Calibri" w:eastAsia="Calibri" w:hAnsi="Calibri" w:cs="Calibri"/>
          <w:color w:val="000000" w:themeColor="text1"/>
        </w:rPr>
        <w:t xml:space="preserve">ystemie </w:t>
      </w:r>
      <w:r w:rsidR="43F87F07" w:rsidRPr="2251C84C">
        <w:rPr>
          <w:rFonts w:ascii="Calibri" w:eastAsia="Calibri" w:hAnsi="Calibri" w:cs="Calibri"/>
          <w:color w:val="000000" w:themeColor="text1"/>
        </w:rPr>
        <w:t>Demonstracyjnym</w:t>
      </w:r>
      <w:r w:rsidRPr="2251C84C">
        <w:rPr>
          <w:rFonts w:ascii="Calibri" w:eastAsia="Calibri" w:hAnsi="Calibri" w:cs="Calibri"/>
          <w:color w:val="000000" w:themeColor="text1"/>
        </w:rPr>
        <w:t xml:space="preserve"> musi istnieć co najmniej jedno wspólne źródło ciepła, które dostarc</w:t>
      </w:r>
      <w:r w:rsidR="464CF8E4" w:rsidRPr="2251C84C">
        <w:rPr>
          <w:rFonts w:ascii="Calibri" w:eastAsia="Calibri" w:hAnsi="Calibri" w:cs="Calibri"/>
          <w:color w:val="000000" w:themeColor="text1"/>
        </w:rPr>
        <w:t>za</w:t>
      </w:r>
      <w:r w:rsidRPr="2251C84C">
        <w:rPr>
          <w:rFonts w:ascii="Calibri" w:eastAsia="Calibri" w:hAnsi="Calibri" w:cs="Calibri"/>
          <w:color w:val="000000" w:themeColor="text1"/>
        </w:rPr>
        <w:t xml:space="preserve"> ciepło do każdego odbiorcy. System </w:t>
      </w:r>
      <w:r w:rsidR="4DBE7CCD" w:rsidRPr="2251C84C">
        <w:rPr>
          <w:rFonts w:ascii="Calibri" w:eastAsia="Calibri" w:hAnsi="Calibri" w:cs="Calibri"/>
          <w:color w:val="000000" w:themeColor="text1"/>
        </w:rPr>
        <w:t>Demonstracyjny</w:t>
      </w:r>
      <w:r w:rsidR="66E0DAA5" w:rsidRPr="2251C84C">
        <w:rPr>
          <w:rFonts w:ascii="Calibri" w:eastAsia="Calibri" w:hAnsi="Calibri" w:cs="Calibri"/>
          <w:color w:val="000000" w:themeColor="text1"/>
        </w:rPr>
        <w:t xml:space="preserve"> </w:t>
      </w:r>
      <w:r w:rsidRPr="2251C84C">
        <w:rPr>
          <w:rFonts w:ascii="Calibri" w:eastAsia="Calibri" w:hAnsi="Calibri" w:cs="Calibri"/>
          <w:color w:val="000000" w:themeColor="text1"/>
        </w:rPr>
        <w:t>ofer</w:t>
      </w:r>
      <w:r w:rsidR="06AC66DB" w:rsidRPr="2251C84C">
        <w:rPr>
          <w:rFonts w:ascii="Calibri" w:eastAsia="Calibri" w:hAnsi="Calibri" w:cs="Calibri"/>
          <w:color w:val="000000" w:themeColor="text1"/>
        </w:rPr>
        <w:t>uje</w:t>
      </w:r>
      <w:r w:rsidRPr="2251C84C">
        <w:rPr>
          <w:rFonts w:ascii="Calibri" w:eastAsia="Calibri" w:hAnsi="Calibri" w:cs="Calibri"/>
          <w:color w:val="000000" w:themeColor="text1"/>
        </w:rPr>
        <w:t xml:space="preserve"> usługę centralnego ogrzewania.</w:t>
      </w:r>
    </w:p>
    <w:p w14:paraId="37303754" w14:textId="721C2614" w:rsidR="4ED2582E" w:rsidRDefault="32A161BD" w:rsidP="0C5D272A">
      <w:pPr>
        <w:pStyle w:val="Akapitzlist"/>
        <w:numPr>
          <w:ilvl w:val="0"/>
          <w:numId w:val="23"/>
        </w:numPr>
        <w:jc w:val="both"/>
        <w:rPr>
          <w:rFonts w:eastAsiaTheme="minorEastAsia"/>
          <w:color w:val="000000" w:themeColor="text1"/>
        </w:rPr>
      </w:pPr>
      <w:r w:rsidRPr="0C5D272A">
        <w:rPr>
          <w:rFonts w:ascii="Calibri" w:eastAsia="Calibri" w:hAnsi="Calibri" w:cs="Calibri"/>
          <w:b/>
          <w:bCs/>
          <w:color w:val="000000" w:themeColor="text1"/>
        </w:rPr>
        <w:t>Demonstrator Technologii</w:t>
      </w:r>
      <w:r w:rsidR="4E117069" w:rsidRPr="0C5D272A">
        <w:rPr>
          <w:rFonts w:ascii="Calibri" w:eastAsia="Calibri" w:hAnsi="Calibri" w:cs="Calibri"/>
          <w:b/>
          <w:bCs/>
          <w:color w:val="000000" w:themeColor="text1"/>
        </w:rPr>
        <w:t xml:space="preserve"> - </w:t>
      </w:r>
      <w:r w:rsidRPr="0C5D272A">
        <w:rPr>
          <w:rFonts w:ascii="Calibri" w:eastAsia="Calibri" w:hAnsi="Calibri" w:cs="Calibri"/>
          <w:color w:val="000000" w:themeColor="text1"/>
        </w:rPr>
        <w:t xml:space="preserve">zmodernizowany System </w:t>
      </w:r>
      <w:r w:rsidR="4404635F" w:rsidRPr="0C5D272A">
        <w:rPr>
          <w:rFonts w:ascii="Calibri" w:eastAsia="Calibri" w:hAnsi="Calibri" w:cs="Calibri"/>
          <w:color w:val="000000" w:themeColor="text1"/>
        </w:rPr>
        <w:t>Demonstracyjny</w:t>
      </w:r>
      <w:r w:rsidRPr="0C5D272A">
        <w:rPr>
          <w:rFonts w:ascii="Calibri" w:eastAsia="Calibri" w:hAnsi="Calibri" w:cs="Calibri"/>
          <w:color w:val="000000" w:themeColor="text1"/>
        </w:rPr>
        <w:t>.</w:t>
      </w:r>
    </w:p>
    <w:p w14:paraId="6CC2029F" w14:textId="2FE443DD" w:rsidR="7355207B" w:rsidRDefault="368699C4" w:rsidP="7F82A3B6">
      <w:pPr>
        <w:pStyle w:val="Akapitzlist"/>
        <w:numPr>
          <w:ilvl w:val="0"/>
          <w:numId w:val="23"/>
        </w:numPr>
        <w:jc w:val="both"/>
        <w:rPr>
          <w:b/>
          <w:bCs/>
          <w:color w:val="000000" w:themeColor="text1"/>
        </w:rPr>
      </w:pPr>
      <w:r w:rsidRPr="0C5D272A">
        <w:rPr>
          <w:rFonts w:ascii="Calibri" w:eastAsia="Calibri" w:hAnsi="Calibri" w:cs="Calibri"/>
          <w:b/>
          <w:bCs/>
          <w:color w:val="000000" w:themeColor="text1"/>
        </w:rPr>
        <w:t>Użytkownik</w:t>
      </w:r>
      <w:r w:rsidRPr="0C5D272A">
        <w:rPr>
          <w:rFonts w:ascii="Calibri" w:eastAsia="Calibri" w:hAnsi="Calibri" w:cs="Calibri"/>
          <w:color w:val="000000" w:themeColor="text1"/>
        </w:rPr>
        <w:t xml:space="preserve"> - przedsiębiorstwo energetyki ciepłowniczej</w:t>
      </w:r>
      <w:r w:rsidR="3D757325" w:rsidRPr="0C5D272A">
        <w:rPr>
          <w:rFonts w:ascii="Calibri" w:eastAsia="Calibri" w:hAnsi="Calibri" w:cs="Calibri"/>
          <w:color w:val="000000" w:themeColor="text1"/>
        </w:rPr>
        <w:t xml:space="preserve"> lub elektrociepłow</w:t>
      </w:r>
      <w:r w:rsidR="0EC92451" w:rsidRPr="0C5D272A">
        <w:rPr>
          <w:rFonts w:ascii="Calibri" w:eastAsia="Calibri" w:hAnsi="Calibri" w:cs="Calibri"/>
          <w:color w:val="000000" w:themeColor="text1"/>
        </w:rPr>
        <w:t>ni</w:t>
      </w:r>
      <w:r w:rsidR="3D757325" w:rsidRPr="0C5D272A">
        <w:rPr>
          <w:rFonts w:ascii="Calibri" w:eastAsia="Calibri" w:hAnsi="Calibri" w:cs="Calibri"/>
          <w:color w:val="000000" w:themeColor="text1"/>
        </w:rPr>
        <w:t>czej</w:t>
      </w:r>
      <w:r w:rsidR="7E7C8AA2" w:rsidRPr="0C5D272A">
        <w:rPr>
          <w:rFonts w:ascii="Calibri" w:eastAsia="Calibri" w:hAnsi="Calibri" w:cs="Calibri"/>
          <w:color w:val="000000" w:themeColor="text1"/>
        </w:rPr>
        <w:t>,</w:t>
      </w:r>
      <w:r w:rsidR="0C311630" w:rsidRPr="0C5D272A">
        <w:rPr>
          <w:rFonts w:ascii="Calibri" w:eastAsia="Calibri" w:hAnsi="Calibri" w:cs="Calibri"/>
          <w:color w:val="000000" w:themeColor="text1"/>
        </w:rPr>
        <w:t xml:space="preserve"> które jest właścicielem/operatorem/dysponentem Systemu </w:t>
      </w:r>
      <w:r w:rsidR="1E7470E1" w:rsidRPr="0C5D272A">
        <w:rPr>
          <w:rFonts w:ascii="Calibri" w:eastAsia="Calibri" w:hAnsi="Calibri" w:cs="Calibri"/>
          <w:color w:val="000000" w:themeColor="text1"/>
        </w:rPr>
        <w:t>Demonstracyjnego</w:t>
      </w:r>
      <w:r w:rsidR="7BE01B90" w:rsidRPr="0C5D272A">
        <w:rPr>
          <w:rFonts w:ascii="Calibri" w:eastAsia="Calibri" w:hAnsi="Calibri" w:cs="Calibri"/>
          <w:color w:val="000000" w:themeColor="text1"/>
        </w:rPr>
        <w:t>.</w:t>
      </w:r>
    </w:p>
    <w:p w14:paraId="0A22E10A" w14:textId="26CBB0C9" w:rsidR="28066ADA" w:rsidRDefault="6241204D" w:rsidP="3FA479BB">
      <w:pPr>
        <w:jc w:val="both"/>
        <w:rPr>
          <w:rFonts w:ascii="Calibri" w:eastAsia="Calibri" w:hAnsi="Calibri" w:cs="Calibri"/>
          <w:color w:val="000000" w:themeColor="text1"/>
        </w:rPr>
      </w:pPr>
      <w:r w:rsidRPr="0D925E83">
        <w:rPr>
          <w:rFonts w:ascii="Calibri" w:eastAsia="Calibri" w:hAnsi="Calibri" w:cs="Calibri"/>
          <w:color w:val="000000" w:themeColor="text1"/>
        </w:rPr>
        <w:t xml:space="preserve">Zamawiający </w:t>
      </w:r>
      <w:r w:rsidR="6233D3CC" w:rsidRPr="0D925E83">
        <w:rPr>
          <w:rFonts w:ascii="Calibri" w:eastAsia="Calibri" w:hAnsi="Calibri" w:cs="Calibri"/>
          <w:color w:val="000000" w:themeColor="text1"/>
        </w:rPr>
        <w:t>określił</w:t>
      </w:r>
      <w:r w:rsidRPr="0D925E83">
        <w:rPr>
          <w:rFonts w:ascii="Calibri" w:eastAsia="Calibri" w:hAnsi="Calibri" w:cs="Calibri"/>
          <w:color w:val="000000" w:themeColor="text1"/>
        </w:rPr>
        <w:t xml:space="preserve"> </w:t>
      </w:r>
      <w:r w:rsidR="0044554F" w:rsidRPr="0D925E83">
        <w:rPr>
          <w:rFonts w:ascii="Calibri" w:eastAsia="Calibri" w:hAnsi="Calibri" w:cs="Calibri"/>
          <w:color w:val="000000" w:themeColor="text1"/>
        </w:rPr>
        <w:t xml:space="preserve">Wymagania </w:t>
      </w:r>
      <w:r w:rsidR="43CA3501" w:rsidRPr="0D925E83">
        <w:rPr>
          <w:rFonts w:ascii="Calibri" w:eastAsia="Calibri" w:hAnsi="Calibri" w:cs="Calibri"/>
          <w:color w:val="000000" w:themeColor="text1"/>
        </w:rPr>
        <w:t>Obligatoryjne, Jakościowe</w:t>
      </w:r>
      <w:r w:rsidR="7C48A5B9" w:rsidRPr="0D925E83">
        <w:rPr>
          <w:rFonts w:ascii="Calibri" w:eastAsia="Calibri" w:hAnsi="Calibri" w:cs="Calibri"/>
          <w:color w:val="000000" w:themeColor="text1"/>
        </w:rPr>
        <w:t xml:space="preserve"> i </w:t>
      </w:r>
      <w:r w:rsidR="0044554F" w:rsidRPr="0D925E83">
        <w:rPr>
          <w:rFonts w:ascii="Calibri" w:eastAsia="Calibri" w:hAnsi="Calibri" w:cs="Calibri"/>
          <w:color w:val="000000" w:themeColor="text1"/>
        </w:rPr>
        <w:t>Konkursowe</w:t>
      </w:r>
      <w:r w:rsidR="313346EA" w:rsidRPr="0D925E83">
        <w:rPr>
          <w:rFonts w:ascii="Calibri" w:eastAsia="Calibri" w:hAnsi="Calibri" w:cs="Calibri"/>
          <w:color w:val="000000" w:themeColor="text1"/>
        </w:rPr>
        <w:t>, grupując je w</w:t>
      </w:r>
      <w:r w:rsidR="27B47362" w:rsidRPr="0D925E83">
        <w:rPr>
          <w:rFonts w:ascii="Calibri" w:eastAsia="Calibri" w:hAnsi="Calibri" w:cs="Calibri"/>
          <w:color w:val="000000" w:themeColor="text1"/>
        </w:rPr>
        <w:t xml:space="preserve"> poniżej opisanych kategori</w:t>
      </w:r>
      <w:r w:rsidR="73B627E1" w:rsidRPr="0D925E83">
        <w:rPr>
          <w:rFonts w:ascii="Calibri" w:eastAsia="Calibri" w:hAnsi="Calibri" w:cs="Calibri"/>
          <w:color w:val="000000" w:themeColor="text1"/>
        </w:rPr>
        <w:t>ach</w:t>
      </w:r>
      <w:r w:rsidR="7C48A5B9" w:rsidRPr="0D925E83">
        <w:rPr>
          <w:rFonts w:ascii="Calibri" w:eastAsia="Calibri" w:hAnsi="Calibri" w:cs="Calibri"/>
          <w:color w:val="000000" w:themeColor="text1"/>
        </w:rPr>
        <w:t>:</w:t>
      </w:r>
    </w:p>
    <w:p w14:paraId="46A3B1BF" w14:textId="400A4C5F" w:rsidR="28066ADA" w:rsidRDefault="73598950" w:rsidP="3FA479BB">
      <w:pPr>
        <w:pStyle w:val="Akapitzlist"/>
        <w:numPr>
          <w:ilvl w:val="0"/>
          <w:numId w:val="23"/>
        </w:numPr>
        <w:jc w:val="both"/>
        <w:rPr>
          <w:b/>
          <w:bCs/>
          <w:color w:val="000000" w:themeColor="text1"/>
        </w:rPr>
      </w:pPr>
      <w:r w:rsidRPr="0D925E83">
        <w:rPr>
          <w:rFonts w:ascii="Calibri" w:eastAsia="Calibri" w:hAnsi="Calibri" w:cs="Calibri"/>
          <w:b/>
          <w:bCs/>
          <w:color w:val="000000" w:themeColor="text1"/>
        </w:rPr>
        <w:t>Technologia –</w:t>
      </w:r>
      <w:r w:rsidR="3DB9AED0" w:rsidRPr="0D925E83">
        <w:rPr>
          <w:rFonts w:ascii="Calibri" w:eastAsia="Calibri" w:hAnsi="Calibri" w:cs="Calibri"/>
          <w:color w:val="000000" w:themeColor="text1"/>
        </w:rPr>
        <w:t xml:space="preserve"> wymagania związane z opracowaną Technologią, która zostanie zastosowana w Demonstratorze Technologii,</w:t>
      </w:r>
    </w:p>
    <w:p w14:paraId="3C9B5A02" w14:textId="4C20DC9E" w:rsidR="28066ADA" w:rsidRDefault="6F76CA3B" w:rsidP="063AD85E">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t>Demonstrator</w:t>
      </w:r>
      <w:r w:rsidRPr="4B667E5C">
        <w:rPr>
          <w:rFonts w:ascii="Calibri" w:eastAsia="Calibri" w:hAnsi="Calibri" w:cs="Calibri"/>
          <w:color w:val="000000" w:themeColor="text1"/>
        </w:rPr>
        <w:t xml:space="preserve"> – wymagania dla </w:t>
      </w:r>
      <w:r w:rsidR="1464A97F" w:rsidRPr="4B667E5C">
        <w:rPr>
          <w:rFonts w:ascii="Calibri" w:eastAsia="Calibri" w:hAnsi="Calibri" w:cs="Calibri"/>
          <w:color w:val="000000" w:themeColor="text1"/>
        </w:rPr>
        <w:t xml:space="preserve">zmodernizowanego na potrzeby </w:t>
      </w:r>
      <w:r w:rsidR="226D604C" w:rsidRPr="4B667E5C">
        <w:rPr>
          <w:rFonts w:ascii="Calibri" w:eastAsia="Calibri" w:hAnsi="Calibri" w:cs="Calibri"/>
          <w:color w:val="000000" w:themeColor="text1"/>
        </w:rPr>
        <w:t xml:space="preserve">Przedsięwzięcia </w:t>
      </w:r>
      <w:r w:rsidR="0B451E62" w:rsidRPr="4B667E5C">
        <w:rPr>
          <w:rFonts w:ascii="Calibri" w:eastAsia="Calibri" w:hAnsi="Calibri" w:cs="Calibri"/>
          <w:color w:val="000000" w:themeColor="text1"/>
        </w:rPr>
        <w:t xml:space="preserve">Systemu </w:t>
      </w:r>
      <w:r w:rsidR="5A8093EF" w:rsidRPr="4B667E5C">
        <w:rPr>
          <w:rFonts w:ascii="Calibri" w:eastAsia="Calibri" w:hAnsi="Calibri" w:cs="Calibri"/>
          <w:color w:val="000000" w:themeColor="text1"/>
        </w:rPr>
        <w:t>Demonstracyjnego</w:t>
      </w:r>
      <w:r w:rsidRPr="4B667E5C">
        <w:rPr>
          <w:rFonts w:ascii="Calibri" w:eastAsia="Calibri" w:hAnsi="Calibri" w:cs="Calibri"/>
          <w:color w:val="000000" w:themeColor="text1"/>
        </w:rPr>
        <w:t>,</w:t>
      </w:r>
    </w:p>
    <w:p w14:paraId="234522AB" w14:textId="65E0D670" w:rsidR="245D8DD9" w:rsidRDefault="245D8DD9" w:rsidP="5E23F866">
      <w:pPr>
        <w:pStyle w:val="Akapitzlist"/>
        <w:numPr>
          <w:ilvl w:val="0"/>
          <w:numId w:val="23"/>
        </w:numPr>
        <w:jc w:val="both"/>
        <w:rPr>
          <w:b/>
          <w:bCs/>
          <w:color w:val="000000" w:themeColor="text1"/>
        </w:rPr>
      </w:pPr>
      <w:r w:rsidRPr="7F82A3B6">
        <w:rPr>
          <w:rFonts w:ascii="Calibri" w:eastAsia="Calibri" w:hAnsi="Calibri" w:cs="Calibri"/>
          <w:b/>
          <w:bCs/>
          <w:color w:val="000000" w:themeColor="text1"/>
        </w:rPr>
        <w:t xml:space="preserve">Prace badawczo-rozwojowe – </w:t>
      </w:r>
      <w:r w:rsidRPr="7F82A3B6">
        <w:rPr>
          <w:rFonts w:ascii="Calibri" w:eastAsia="Calibri" w:hAnsi="Calibri" w:cs="Calibri"/>
          <w:color w:val="000000" w:themeColor="text1"/>
        </w:rPr>
        <w:t xml:space="preserve">wymagania </w:t>
      </w:r>
      <w:r w:rsidR="10A36C05" w:rsidRPr="7F82A3B6">
        <w:rPr>
          <w:rFonts w:ascii="Calibri" w:eastAsia="Calibri" w:hAnsi="Calibri" w:cs="Calibri"/>
          <w:color w:val="000000" w:themeColor="text1"/>
        </w:rPr>
        <w:t>dotyczące</w:t>
      </w:r>
      <w:r w:rsidRPr="7F82A3B6">
        <w:rPr>
          <w:rFonts w:ascii="Calibri" w:eastAsia="Calibri" w:hAnsi="Calibri" w:cs="Calibri"/>
          <w:color w:val="000000" w:themeColor="text1"/>
        </w:rPr>
        <w:t xml:space="preserve"> realizacj</w:t>
      </w:r>
      <w:r w:rsidR="3F2975B5" w:rsidRPr="7F82A3B6">
        <w:rPr>
          <w:rFonts w:ascii="Calibri" w:eastAsia="Calibri" w:hAnsi="Calibri" w:cs="Calibri"/>
          <w:color w:val="000000" w:themeColor="text1"/>
        </w:rPr>
        <w:t>i</w:t>
      </w:r>
      <w:r w:rsidRPr="7F82A3B6">
        <w:rPr>
          <w:rFonts w:ascii="Calibri" w:eastAsia="Calibri" w:hAnsi="Calibri" w:cs="Calibri"/>
          <w:color w:val="000000" w:themeColor="text1"/>
        </w:rPr>
        <w:t xml:space="preserve"> prac </w:t>
      </w:r>
      <w:r w:rsidR="0176CC99" w:rsidRPr="7F82A3B6">
        <w:rPr>
          <w:rFonts w:ascii="Calibri" w:eastAsia="Calibri" w:hAnsi="Calibri" w:cs="Calibri"/>
          <w:color w:val="000000" w:themeColor="text1"/>
        </w:rPr>
        <w:t>badawczo-rozwojowych,</w:t>
      </w:r>
    </w:p>
    <w:p w14:paraId="59428AF1" w14:textId="65777C24" w:rsidR="28066ADA" w:rsidRDefault="28066ADA"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t xml:space="preserve">Przychód z komercjalizacji – </w:t>
      </w:r>
      <w:r w:rsidRPr="0C5D272A">
        <w:rPr>
          <w:rFonts w:ascii="Calibri" w:eastAsia="Calibri" w:hAnsi="Calibri" w:cs="Calibri"/>
          <w:color w:val="000000" w:themeColor="text1"/>
        </w:rPr>
        <w:t xml:space="preserve">wymagania </w:t>
      </w:r>
      <w:r w:rsidR="1923FDCC" w:rsidRPr="0C5D272A">
        <w:rPr>
          <w:rFonts w:ascii="Calibri" w:eastAsia="Calibri" w:hAnsi="Calibri" w:cs="Calibri"/>
          <w:color w:val="000000" w:themeColor="text1"/>
        </w:rPr>
        <w:t>dotyczące</w:t>
      </w:r>
      <w:r w:rsidRPr="0C5D272A">
        <w:rPr>
          <w:rFonts w:ascii="Calibri" w:eastAsia="Calibri" w:hAnsi="Calibri" w:cs="Calibri"/>
          <w:color w:val="000000" w:themeColor="text1"/>
        </w:rPr>
        <w:t xml:space="preserve"> </w:t>
      </w:r>
      <w:r w:rsidR="00CB6CA7">
        <w:rPr>
          <w:rFonts w:ascii="Calibri" w:eastAsia="Calibri" w:hAnsi="Calibri" w:cs="Calibri"/>
          <w:color w:val="000000" w:themeColor="text1"/>
        </w:rPr>
        <w:t xml:space="preserve">udział NCBR w przychodzie </w:t>
      </w:r>
      <w:r w:rsidRPr="0C5D272A">
        <w:rPr>
          <w:rFonts w:ascii="Calibri" w:eastAsia="Calibri" w:hAnsi="Calibri" w:cs="Calibri"/>
          <w:color w:val="000000" w:themeColor="text1"/>
        </w:rPr>
        <w:t>z komercjalizacji rozwiązań opracowanych w ramach Przedsięwzięcia</w:t>
      </w:r>
      <w:r w:rsidR="007C32B3" w:rsidRPr="0C5D272A">
        <w:rPr>
          <w:rFonts w:ascii="Calibri" w:eastAsia="Calibri" w:hAnsi="Calibri" w:cs="Calibri"/>
          <w:color w:val="000000" w:themeColor="text1"/>
        </w:rPr>
        <w:t xml:space="preserve"> w zakresie Komponentu Technologicznego (o ile występuje)</w:t>
      </w:r>
    </w:p>
    <w:p w14:paraId="3C2B0898" w14:textId="786BE6EA" w:rsidR="28066ADA" w:rsidRDefault="28066ADA"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Wykonawca</w:t>
      </w:r>
      <w:r w:rsidRPr="42ECB0A6">
        <w:rPr>
          <w:rFonts w:ascii="Calibri" w:eastAsia="Calibri" w:hAnsi="Calibri" w:cs="Calibri"/>
          <w:color w:val="000000" w:themeColor="text1"/>
        </w:rPr>
        <w:t xml:space="preserve"> – wymagania stawiane Wykonawcy.</w:t>
      </w:r>
    </w:p>
    <w:p w14:paraId="4AA226A4" w14:textId="5C9FFF66" w:rsidR="00613E30" w:rsidRDefault="0086541B" w:rsidP="3FA479BB">
      <w:pPr>
        <w:jc w:val="both"/>
      </w:pPr>
      <w:r>
        <w:t>[</w:t>
      </w:r>
      <w:r w:rsidRPr="2251C84C">
        <w:rPr>
          <w:b/>
          <w:bCs/>
        </w:rPr>
        <w:t xml:space="preserve">Komponent Procesowy] </w:t>
      </w:r>
      <w:r w:rsidR="00613E30">
        <w:t xml:space="preserve">Zamawiający wymaga, </w:t>
      </w:r>
      <w:r w:rsidR="2A73CF2F">
        <w:t>a</w:t>
      </w:r>
      <w:r w:rsidR="00613E30">
        <w:t>by realizacja Wymagań Obligatoryjnych, Konkursowych</w:t>
      </w:r>
      <w:r w:rsidR="4AE22246">
        <w:t xml:space="preserve"> i</w:t>
      </w:r>
      <w:r w:rsidR="00613E30">
        <w:t xml:space="preserve"> Jakościowych, był</w:t>
      </w:r>
      <w:r w:rsidR="00565709">
        <w:t>a</w:t>
      </w:r>
      <w:r w:rsidR="00613E30">
        <w:t xml:space="preserve"> zapewniona przez Wykonawcę </w:t>
      </w:r>
      <w:r w:rsidR="0098454F">
        <w:t xml:space="preserve">co najmniej </w:t>
      </w:r>
      <w:r w:rsidR="00613E30">
        <w:t xml:space="preserve">w drodze </w:t>
      </w:r>
      <w:r w:rsidR="0098454F">
        <w:t>Komponentu Procesowego, opartego o innowację procesową</w:t>
      </w:r>
      <w:r w:rsidR="005F39AA">
        <w:t xml:space="preserve"> (obowiązkow</w:t>
      </w:r>
      <w:r w:rsidR="00565709">
        <w:t>a część</w:t>
      </w:r>
      <w:r w:rsidR="005F39AA">
        <w:t xml:space="preserve"> przedmiot</w:t>
      </w:r>
      <w:r w:rsidR="00565709">
        <w:t>u</w:t>
      </w:r>
      <w:r w:rsidR="005F39AA">
        <w:t xml:space="preserve"> zamówienia)</w:t>
      </w:r>
      <w:r w:rsidR="0098454F">
        <w:t xml:space="preserve">. Innowacja procesowa na potrzeby </w:t>
      </w:r>
      <w:r w:rsidR="00C86C3C">
        <w:t xml:space="preserve">Przedsięwzięcia jest rozumiana jako nowa lub znacznie udoskonalona </w:t>
      </w:r>
      <w:r w:rsidR="00C86C3C" w:rsidRPr="2251C84C">
        <w:rPr>
          <w:b/>
          <w:bCs/>
        </w:rPr>
        <w:t xml:space="preserve">metoda </w:t>
      </w:r>
      <w:r w:rsidR="00487DB8" w:rsidRPr="2251C84C">
        <w:rPr>
          <w:b/>
          <w:bCs/>
        </w:rPr>
        <w:t>konstrukcji</w:t>
      </w:r>
      <w:r w:rsidR="00C86C3C" w:rsidRPr="2251C84C">
        <w:rPr>
          <w:b/>
          <w:bCs/>
        </w:rPr>
        <w:t xml:space="preserve">, organizacji lub eksploatacji </w:t>
      </w:r>
      <w:r w:rsidR="16A6B003" w:rsidRPr="2251C84C">
        <w:rPr>
          <w:b/>
          <w:bCs/>
        </w:rPr>
        <w:t>S</w:t>
      </w:r>
      <w:r w:rsidR="00C86C3C" w:rsidRPr="2251C84C">
        <w:rPr>
          <w:b/>
          <w:bCs/>
        </w:rPr>
        <w:t xml:space="preserve">ystemu </w:t>
      </w:r>
      <w:r w:rsidR="439D3810" w:rsidRPr="2251C84C">
        <w:rPr>
          <w:b/>
          <w:bCs/>
        </w:rPr>
        <w:t>Demonstracyjnego</w:t>
      </w:r>
      <w:r w:rsidR="00F205D0">
        <w:t xml:space="preserve"> obejmująca znaczne zmiany w obrębie techniki, sprzętu lub oprogramowania, z wyjątkiem</w:t>
      </w:r>
      <w:r w:rsidR="005F39AA">
        <w:t>:</w:t>
      </w:r>
      <w:r w:rsidR="00F205D0">
        <w:t xml:space="preserve"> </w:t>
      </w:r>
      <w:r w:rsidR="00487DB8">
        <w:t>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produkcji, dostosowania do potrzeb użytkownika, lokalizacji, zmian regularnych, sezonowych i innych zmian cyklicznych oraz obrotu nowymi lub znacząco udoskonalonymi produktami</w:t>
      </w:r>
      <w:r w:rsidR="005F39AA">
        <w:t xml:space="preserve">. Wykonawca może ująć w ramach Komponentu Procesowego również innowacje produktowe i usługowe, </w:t>
      </w:r>
      <w:r w:rsidR="00805DC8">
        <w:t>jeśli nie postanowił ich wyodrębnić w postaci Komponentu Technologicznego.</w:t>
      </w:r>
    </w:p>
    <w:p w14:paraId="5F46FA4D" w14:textId="465AB408" w:rsidR="00805DC8" w:rsidRPr="00805DC8" w:rsidRDefault="00805DC8" w:rsidP="3FA479BB">
      <w:pPr>
        <w:jc w:val="both"/>
      </w:pPr>
      <w:r>
        <w:lastRenderedPageBreak/>
        <w:t>[</w:t>
      </w:r>
      <w:r w:rsidRPr="6BE6F940">
        <w:rPr>
          <w:b/>
          <w:bCs/>
        </w:rPr>
        <w:t>Komponent Technologiczny]</w:t>
      </w:r>
      <w:r w:rsidR="00565709">
        <w:t xml:space="preserve"> Zamawiający dopuszcza, </w:t>
      </w:r>
      <w:r w:rsidR="7D7D4721">
        <w:t>a</w:t>
      </w:r>
      <w:r w:rsidR="00565709">
        <w:t>by realizacja Wymagań Obligatoryjnych, Konkursowych</w:t>
      </w:r>
      <w:r w:rsidR="16FC3A24">
        <w:t xml:space="preserve"> i</w:t>
      </w:r>
      <w:r w:rsidR="00565709">
        <w:t xml:space="preserve"> Jakościowych, była zapewniona przez Wykonawcę w części w drodze Komponentu Technologicznego, opartego o innowację produktową lub usługową (fakultatywna część przedmiotu zamówienia).</w:t>
      </w:r>
      <w:r w:rsidR="00701B30">
        <w:t xml:space="preserve"> </w:t>
      </w:r>
      <w:r w:rsidR="005B1D80">
        <w:t>Innowacja produktowa jest na potrzeby Przedsięwzięcia rozumiana jako stworzenie</w:t>
      </w:r>
      <w:r w:rsidR="1A31FA10">
        <w:t xml:space="preserve"> </w:t>
      </w:r>
      <w:r w:rsidR="005B1D80">
        <w:t xml:space="preserve">nowego lub znacznie udoskonalonego produktu, </w:t>
      </w:r>
      <w:r w:rsidR="00B07698">
        <w:t xml:space="preserve">w szczególności </w:t>
      </w:r>
      <w:r w:rsidR="005B1D80">
        <w:t>urządzenia lub oprogramowania</w:t>
      </w:r>
      <w:r w:rsidR="00B07698">
        <w:t>.</w:t>
      </w:r>
      <w:r w:rsidR="00D266A8">
        <w:t xml:space="preserve"> Innowacja usługowa jest na potrzeby Przedsięwzięcia rozumiana jako stworzenie nowej lub znacznie udoskonalonej usługi.</w:t>
      </w:r>
    </w:p>
    <w:p w14:paraId="0E7838BB" w14:textId="2790A984" w:rsidR="237FFC85" w:rsidRDefault="794E897B" w:rsidP="0C5D272A">
      <w:pPr>
        <w:jc w:val="both"/>
        <w:rPr>
          <w:rFonts w:eastAsiaTheme="majorEastAsia" w:cstheme="majorBidi"/>
          <w:b/>
          <w:bCs/>
          <w:color w:val="C00000"/>
        </w:rPr>
      </w:pPr>
      <w:r w:rsidRPr="0C5D272A">
        <w:rPr>
          <w:i/>
          <w:iCs/>
        </w:rPr>
        <w:t>Każdorazowo, gdy dane Wymaganie odwołuje się do przepisów aktów prawa bezwzględnie obowiązującego,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Wynik Prac Etapu oraz Wyniki Prac Etapów następujących po nim do takich zmienionych wymogów lub norm</w:t>
      </w:r>
      <w:r w:rsidR="692F8F34" w:rsidRPr="0C5D272A">
        <w:rPr>
          <w:i/>
          <w:iCs/>
        </w:rPr>
        <w:t xml:space="preserve"> na własny koszt i ryzyko</w:t>
      </w:r>
      <w:r w:rsidRPr="0C5D272A">
        <w:rPr>
          <w:i/>
          <w:iCs/>
        </w:rPr>
        <w:t>.</w:t>
      </w:r>
    </w:p>
    <w:p w14:paraId="3DDD49E9" w14:textId="321FDDAF" w:rsidR="237FFC85" w:rsidRDefault="72463CEF" w:rsidP="42ECB0A6">
      <w:pPr>
        <w:jc w:val="both"/>
        <w:rPr>
          <w:i/>
          <w:iCs/>
        </w:rPr>
      </w:pPr>
      <w:r w:rsidRPr="42ECB0A6">
        <w:rPr>
          <w:i/>
          <w:iCs/>
        </w:rPr>
        <w:t>Uwaga ogóln</w:t>
      </w:r>
      <w:r w:rsidR="14A5A10E" w:rsidRPr="42ECB0A6">
        <w:rPr>
          <w:i/>
          <w:iCs/>
        </w:rPr>
        <w:t>a</w:t>
      </w:r>
      <w:r w:rsidRPr="42ECB0A6">
        <w:rPr>
          <w:i/>
          <w:iCs/>
        </w:rPr>
        <w:t xml:space="preserve">: </w:t>
      </w:r>
      <w:r w:rsidR="041DD40B" w:rsidRPr="42ECB0A6">
        <w:rPr>
          <w:i/>
          <w:iCs/>
        </w:rPr>
        <w:t>Każdorazowo, gdy</w:t>
      </w:r>
      <w:r w:rsidRPr="42ECB0A6">
        <w:rPr>
          <w:i/>
          <w:iCs/>
        </w:rPr>
        <w:t xml:space="preserve"> w dokumencie </w:t>
      </w:r>
      <w:r w:rsidR="05C24D2C" w:rsidRPr="42ECB0A6">
        <w:rPr>
          <w:i/>
          <w:iCs/>
        </w:rPr>
        <w:t xml:space="preserve">Załącznik nr 1 </w:t>
      </w:r>
      <w:r w:rsidRPr="42ECB0A6">
        <w:rPr>
          <w:i/>
          <w:iCs/>
        </w:rPr>
        <w:t>Zamawiający odnosi się do</w:t>
      </w:r>
      <w:r w:rsidR="001949A9">
        <w:rPr>
          <w:i/>
          <w:iCs/>
        </w:rPr>
        <w:t xml:space="preserve"> </w:t>
      </w:r>
      <w:r w:rsidR="001949A9" w:rsidRPr="2695D37E">
        <w:rPr>
          <w:i/>
          <w:iCs/>
        </w:rPr>
        <w:t>wymagań oznaczonych “X”, wskazanych w kolumnie: Wymagania warunkowe w Tabeli 1</w:t>
      </w:r>
      <w:r w:rsidR="1511CE34" w:rsidRPr="42ECB0A6">
        <w:rPr>
          <w:i/>
          <w:iCs/>
        </w:rPr>
        <w:t xml:space="preserve">, ograniczenia i wytyczne mają </w:t>
      </w:r>
      <w:r w:rsidR="4F7405D9" w:rsidRPr="42ECB0A6">
        <w:rPr>
          <w:i/>
          <w:iCs/>
        </w:rPr>
        <w:t>znaczenie,</w:t>
      </w:r>
      <w:r w:rsidR="1511CE34" w:rsidRPr="42ECB0A6">
        <w:rPr>
          <w:i/>
          <w:iCs/>
        </w:rPr>
        <w:t xml:space="preserve"> jeśli dane urz</w:t>
      </w:r>
      <w:r w:rsidR="58752BD5" w:rsidRPr="42ECB0A6">
        <w:rPr>
          <w:i/>
          <w:iCs/>
        </w:rPr>
        <w:t>ą</w:t>
      </w:r>
      <w:r w:rsidR="1511CE34" w:rsidRPr="42ECB0A6">
        <w:rPr>
          <w:i/>
          <w:iCs/>
        </w:rPr>
        <w:t xml:space="preserve">dzenie lub podsystem są obecne w zaproponowanym przez Wykonawcę </w:t>
      </w:r>
      <w:r w:rsidR="007C32B3">
        <w:rPr>
          <w:i/>
          <w:iCs/>
        </w:rPr>
        <w:t>R</w:t>
      </w:r>
      <w:r w:rsidR="007C32B3" w:rsidRPr="42ECB0A6">
        <w:rPr>
          <w:i/>
          <w:iCs/>
        </w:rPr>
        <w:t>ozwiązaniu</w:t>
      </w:r>
      <w:r w:rsidR="007C32B3">
        <w:rPr>
          <w:i/>
          <w:iCs/>
        </w:rPr>
        <w:t xml:space="preserve"> – jeśli Rozwiązanie nie uwzględnia zastosowania danego urządzenia lub podsystemu, Wykonawca jest zwolniony z danego Wymagania w zakresie w jakim odnosi się do takiego urządzenia lub podsystemu</w:t>
      </w:r>
      <w:r w:rsidR="1511CE34" w:rsidRPr="42ECB0A6">
        <w:rPr>
          <w:i/>
          <w:iCs/>
        </w:rPr>
        <w:t>.</w:t>
      </w:r>
    </w:p>
    <w:p w14:paraId="7B385F2E" w14:textId="7F47D5AF" w:rsidR="237FFC85" w:rsidRDefault="237FFC85" w:rsidP="3FA479BB">
      <w:pPr>
        <w:jc w:val="both"/>
      </w:pPr>
    </w:p>
    <w:p w14:paraId="5393C9A7" w14:textId="77777777" w:rsidR="00D906E1" w:rsidRDefault="00D906E1" w:rsidP="4B33BCEA">
      <w:pPr>
        <w:pStyle w:val="Nagwek2"/>
        <w:numPr>
          <w:ilvl w:val="0"/>
          <w:numId w:val="0"/>
        </w:numPr>
        <w:sectPr w:rsidR="00D906E1" w:rsidSect="00A21F3C">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20" w:footer="720" w:gutter="0"/>
          <w:cols w:space="720"/>
          <w:titlePg/>
          <w:docGrid w:linePitch="360"/>
        </w:sectPr>
      </w:pPr>
    </w:p>
    <w:p w14:paraId="367EBE01" w14:textId="298AB48B" w:rsidR="00B75F86" w:rsidRPr="00EF67F1" w:rsidRDefault="4CD6FF11" w:rsidP="00EF67F1">
      <w:pPr>
        <w:pStyle w:val="Nagwek2"/>
      </w:pPr>
      <w:r>
        <w:lastRenderedPageBreak/>
        <w:t>Wymagania Obligatoryjne</w:t>
      </w:r>
    </w:p>
    <w:p w14:paraId="057C8A17" w14:textId="1DD4B01D" w:rsidR="00B75F86" w:rsidRPr="00EF67F1" w:rsidRDefault="40F91CD4" w:rsidP="541A41DD">
      <w:pPr>
        <w:jc w:val="both"/>
      </w:pPr>
      <w:r>
        <w:t>Wymagania</w:t>
      </w:r>
      <w:r w:rsidR="76DED9FF">
        <w:t xml:space="preserve"> Obligatoryjne </w:t>
      </w:r>
      <w:r w:rsidR="6A85C93D">
        <w:t xml:space="preserve">należy spełnić </w:t>
      </w:r>
      <w:r w:rsidR="271AAAC8">
        <w:t>wszystkie łącznie, z </w:t>
      </w:r>
      <w:r w:rsidR="76DED9FF">
        <w:t xml:space="preserve">uwzględnieniem </w:t>
      </w:r>
      <w:r w:rsidR="347D2811">
        <w:t>wymaganych</w:t>
      </w:r>
      <w:r w:rsidR="76DED9FF">
        <w:t xml:space="preserve"> wartości, jeśli</w:t>
      </w:r>
      <w:r w:rsidR="2D4E697B">
        <w:t xml:space="preserve"> takie zostały określo</w:t>
      </w:r>
      <w:r w:rsidR="0B4539E5">
        <w:t>ne</w:t>
      </w:r>
      <w:r w:rsidR="2956CC3F">
        <w:t>.</w:t>
      </w:r>
    </w:p>
    <w:p w14:paraId="374C0B86" w14:textId="59DF061A" w:rsidR="00B75F86" w:rsidRPr="00EF67F1" w:rsidRDefault="00B95D08" w:rsidP="541A41DD">
      <w:pPr>
        <w:jc w:val="both"/>
      </w:pPr>
      <w:r w:rsidRPr="541A41DD">
        <w:t>Opis Wymagań O</w:t>
      </w:r>
      <w:r w:rsidR="00B75F86" w:rsidRPr="541A41DD">
        <w:t>bligatoryjnych przedstawiono w Tab. 1.</w:t>
      </w:r>
    </w:p>
    <w:p w14:paraId="08B8AD4A" w14:textId="54534E27" w:rsidR="00B75F86" w:rsidRPr="00EF67F1" w:rsidRDefault="00B75F86" w:rsidP="3FA479BB">
      <w:pPr>
        <w:spacing w:after="0"/>
        <w:rPr>
          <w:rFonts w:cstheme="majorBidi"/>
        </w:rPr>
      </w:pPr>
      <w:r w:rsidRPr="3FA479BB">
        <w:rPr>
          <w:rFonts w:cstheme="majorBidi"/>
          <w:b/>
          <w:bCs/>
        </w:rPr>
        <w:t>Tabela 1.</w:t>
      </w:r>
      <w:r w:rsidR="00B95D08" w:rsidRPr="3FA479BB">
        <w:rPr>
          <w:rFonts w:cstheme="majorBidi"/>
        </w:rPr>
        <w:t xml:space="preserve"> Wymagania O</w:t>
      </w:r>
      <w:r w:rsidRPr="3FA479BB">
        <w:rPr>
          <w:rFonts w:cstheme="majorBidi"/>
        </w:rPr>
        <w:t>bligatoryjne w Przedsięwzięciu.</w:t>
      </w:r>
    </w:p>
    <w:tbl>
      <w:tblPr>
        <w:tblStyle w:val="Tabela-Siatka"/>
        <w:tblW w:w="10627" w:type="dxa"/>
        <w:jc w:val="center"/>
        <w:tblLook w:val="04A0" w:firstRow="1" w:lastRow="0" w:firstColumn="1" w:lastColumn="0" w:noHBand="0" w:noVBand="1"/>
      </w:tblPr>
      <w:tblGrid>
        <w:gridCol w:w="567"/>
        <w:gridCol w:w="1375"/>
        <w:gridCol w:w="2703"/>
        <w:gridCol w:w="4564"/>
        <w:gridCol w:w="1418"/>
      </w:tblGrid>
      <w:tr w:rsidR="001949A9" w:rsidRPr="007A78A5" w14:paraId="58A318F7" w14:textId="3B6D6FCD" w:rsidTr="228A99D5">
        <w:trPr>
          <w:trHeight w:val="848"/>
          <w:jc w:val="center"/>
        </w:trPr>
        <w:tc>
          <w:tcPr>
            <w:tcW w:w="567" w:type="dxa"/>
            <w:shd w:val="clear" w:color="auto" w:fill="E2EFD9" w:themeFill="accent6" w:themeFillTint="33"/>
            <w:vAlign w:val="center"/>
          </w:tcPr>
          <w:p w14:paraId="6FE59CF9" w14:textId="0E538640" w:rsidR="001949A9" w:rsidRPr="007A78A5" w:rsidRDefault="001949A9" w:rsidP="744192EB">
            <w:pPr>
              <w:spacing w:after="0"/>
              <w:rPr>
                <w:rFonts w:asciiTheme="minorHAnsi" w:hAnsiTheme="minorHAnsi" w:cstheme="minorBidi"/>
                <w:b/>
                <w:bCs/>
              </w:rPr>
            </w:pPr>
            <w:r w:rsidRPr="007A78A5">
              <w:rPr>
                <w:rFonts w:asciiTheme="minorHAnsi" w:hAnsiTheme="minorHAnsi" w:cstheme="minorBidi"/>
                <w:b/>
                <w:bCs/>
              </w:rPr>
              <w:t>L.p.</w:t>
            </w:r>
          </w:p>
        </w:tc>
        <w:tc>
          <w:tcPr>
            <w:tcW w:w="1375" w:type="dxa"/>
            <w:shd w:val="clear" w:color="auto" w:fill="E2EFD9" w:themeFill="accent6" w:themeFillTint="33"/>
            <w:vAlign w:val="center"/>
          </w:tcPr>
          <w:p w14:paraId="56C401C1" w14:textId="2F6FCA7D" w:rsidR="001949A9" w:rsidRPr="007A78A5" w:rsidRDefault="001949A9" w:rsidP="005C41E0">
            <w:pPr>
              <w:spacing w:after="0"/>
              <w:rPr>
                <w:rFonts w:asciiTheme="minorHAnsi" w:hAnsiTheme="minorHAnsi" w:cstheme="minorHAnsi"/>
                <w:b/>
              </w:rPr>
            </w:pPr>
            <w:r w:rsidRPr="007A78A5">
              <w:rPr>
                <w:rFonts w:asciiTheme="minorHAnsi" w:hAnsiTheme="minorHAnsi" w:cstheme="minorHAnsi"/>
                <w:b/>
              </w:rPr>
              <w:t>KATEGORIA</w:t>
            </w:r>
          </w:p>
        </w:tc>
        <w:tc>
          <w:tcPr>
            <w:tcW w:w="2703" w:type="dxa"/>
            <w:shd w:val="clear" w:color="auto" w:fill="E2EFD9" w:themeFill="accent6" w:themeFillTint="33"/>
            <w:vAlign w:val="center"/>
          </w:tcPr>
          <w:p w14:paraId="38842859" w14:textId="4168329D" w:rsidR="001949A9" w:rsidRPr="007A78A5" w:rsidRDefault="001949A9" w:rsidP="00172486">
            <w:pPr>
              <w:spacing w:after="0"/>
              <w:rPr>
                <w:rFonts w:asciiTheme="minorHAnsi" w:hAnsiTheme="minorHAnsi" w:cstheme="minorHAnsi"/>
                <w:b/>
              </w:rPr>
            </w:pPr>
            <w:r w:rsidRPr="007A78A5">
              <w:rPr>
                <w:rFonts w:asciiTheme="minorHAnsi" w:hAnsiTheme="minorHAnsi" w:cstheme="minorHAnsi"/>
                <w:b/>
              </w:rPr>
              <w:t>NAZWA WYMAGANIA</w:t>
            </w:r>
          </w:p>
        </w:tc>
        <w:tc>
          <w:tcPr>
            <w:tcW w:w="4564" w:type="dxa"/>
            <w:shd w:val="clear" w:color="auto" w:fill="E2EFD9" w:themeFill="accent6" w:themeFillTint="33"/>
            <w:vAlign w:val="center"/>
          </w:tcPr>
          <w:p w14:paraId="410CB300" w14:textId="1CAC9CB5" w:rsidR="001949A9" w:rsidRPr="007A78A5" w:rsidRDefault="001949A9" w:rsidP="002B043A">
            <w:pPr>
              <w:spacing w:after="0"/>
              <w:rPr>
                <w:rFonts w:asciiTheme="minorHAnsi" w:hAnsiTheme="minorHAnsi" w:cstheme="minorHAnsi"/>
                <w:b/>
              </w:rPr>
            </w:pPr>
            <w:r w:rsidRPr="007A78A5">
              <w:rPr>
                <w:rFonts w:cs="Calibri"/>
                <w:b/>
                <w:color w:val="000000"/>
              </w:rPr>
              <w:t>OPIS WYMAGANIA ORAZ OBOWIĄZUJĄCE PARAMETRY DO SPEŁNIENA</w:t>
            </w:r>
          </w:p>
        </w:tc>
        <w:tc>
          <w:tcPr>
            <w:tcW w:w="1418" w:type="dxa"/>
            <w:shd w:val="clear" w:color="auto" w:fill="E2EFD9" w:themeFill="accent6" w:themeFillTint="33"/>
            <w:vAlign w:val="center"/>
          </w:tcPr>
          <w:p w14:paraId="7066E981" w14:textId="3B932334" w:rsidR="001949A9" w:rsidRPr="007A78A5" w:rsidRDefault="001949A9" w:rsidP="00310C40">
            <w:pPr>
              <w:spacing w:after="0"/>
              <w:jc w:val="center"/>
              <w:rPr>
                <w:rFonts w:cs="Calibri"/>
                <w:b/>
                <w:color w:val="000000"/>
              </w:rPr>
            </w:pPr>
            <w:r>
              <w:rPr>
                <w:rFonts w:cs="Calibri"/>
                <w:b/>
                <w:color w:val="000000"/>
              </w:rPr>
              <w:t>WYMAGANIE WARUNKOWE</w:t>
            </w:r>
          </w:p>
        </w:tc>
      </w:tr>
      <w:tr w:rsidR="5158C55C" w14:paraId="1FB011B0" w14:textId="77777777" w:rsidTr="228A99D5">
        <w:trPr>
          <w:trHeight w:val="840"/>
          <w:jc w:val="center"/>
        </w:trPr>
        <w:tc>
          <w:tcPr>
            <w:tcW w:w="567" w:type="dxa"/>
            <w:shd w:val="clear" w:color="auto" w:fill="auto"/>
          </w:tcPr>
          <w:p w14:paraId="3FEDAED0" w14:textId="2337556A" w:rsidR="5158C55C" w:rsidRDefault="0A517D86" w:rsidP="00530E5C">
            <w:pPr>
              <w:pStyle w:val="Akapitzlist"/>
              <w:spacing w:after="0"/>
              <w:ind w:left="0"/>
              <w:jc w:val="center"/>
              <w:rPr>
                <w:rFonts w:asciiTheme="minorHAnsi" w:hAnsiTheme="minorHAnsi" w:cstheme="minorBidi"/>
                <w:b/>
                <w:bCs/>
              </w:rPr>
            </w:pPr>
            <w:r w:rsidRPr="0C449178">
              <w:rPr>
                <w:rFonts w:asciiTheme="minorHAnsi" w:hAnsiTheme="minorHAnsi" w:cstheme="minorBidi"/>
                <w:b/>
                <w:bCs/>
              </w:rPr>
              <w:t>1.</w:t>
            </w:r>
          </w:p>
        </w:tc>
        <w:tc>
          <w:tcPr>
            <w:tcW w:w="1375" w:type="dxa"/>
            <w:shd w:val="clear" w:color="auto" w:fill="auto"/>
          </w:tcPr>
          <w:p w14:paraId="389BB771" w14:textId="30ECC330" w:rsidR="5158C55C" w:rsidRDefault="00DA1E8A" w:rsidP="5158C55C">
            <w:pPr>
              <w:rPr>
                <w:rFonts w:asciiTheme="minorHAnsi" w:hAnsiTheme="minorHAnsi" w:cstheme="minorBidi"/>
                <w:b/>
                <w:bCs/>
                <w:color w:val="000000" w:themeColor="text1"/>
              </w:rPr>
            </w:pPr>
            <w:r>
              <w:rPr>
                <w:rFonts w:asciiTheme="minorHAnsi" w:hAnsiTheme="minorHAnsi" w:cstheme="minorBidi"/>
                <w:b/>
                <w:bCs/>
                <w:color w:val="000000" w:themeColor="text1"/>
              </w:rPr>
              <w:t>Technologia</w:t>
            </w:r>
          </w:p>
        </w:tc>
        <w:tc>
          <w:tcPr>
            <w:tcW w:w="2703" w:type="dxa"/>
            <w:shd w:val="clear" w:color="auto" w:fill="auto"/>
          </w:tcPr>
          <w:p w14:paraId="51E73DE8" w14:textId="620609A3" w:rsidR="5158C55C" w:rsidRDefault="7C3E1C9A" w:rsidP="5158C55C">
            <w:pPr>
              <w:rPr>
                <w:rFonts w:eastAsia="Calibri" w:cs="Calibri"/>
                <w:b/>
                <w:bCs/>
                <w:color w:val="000000" w:themeColor="text1"/>
              </w:rPr>
            </w:pPr>
            <w:r w:rsidRPr="0C449178">
              <w:rPr>
                <w:rFonts w:eastAsia="Calibri" w:cs="Calibri"/>
                <w:b/>
                <w:bCs/>
                <w:color w:val="000000" w:themeColor="text1"/>
              </w:rPr>
              <w:t xml:space="preserve">Kogeneracja </w:t>
            </w:r>
            <w:r w:rsidR="4ACB8FAB" w:rsidRPr="0C449178">
              <w:rPr>
                <w:rFonts w:eastAsia="Calibri" w:cs="Calibri"/>
                <w:b/>
                <w:bCs/>
                <w:color w:val="000000" w:themeColor="text1"/>
              </w:rPr>
              <w:t xml:space="preserve">100% </w:t>
            </w:r>
            <w:r w:rsidRPr="0C449178">
              <w:rPr>
                <w:rFonts w:eastAsia="Calibri" w:cs="Calibri"/>
                <w:b/>
                <w:bCs/>
                <w:color w:val="000000" w:themeColor="text1"/>
              </w:rPr>
              <w:t>OZE</w:t>
            </w:r>
          </w:p>
        </w:tc>
        <w:tc>
          <w:tcPr>
            <w:tcW w:w="4564" w:type="dxa"/>
          </w:tcPr>
          <w:p w14:paraId="223C0D8F" w14:textId="26400210" w:rsidR="5158C55C" w:rsidRDefault="6FF12EA7" w:rsidP="228A99D5">
            <w:pPr>
              <w:rPr>
                <w:ins w:id="3" w:author="Autor"/>
                <w:rFonts w:cs="Calibri"/>
                <w:color w:val="000000" w:themeColor="text1"/>
              </w:rPr>
            </w:pPr>
            <w:r w:rsidRPr="228A99D5">
              <w:rPr>
                <w:rFonts w:cs="Calibri"/>
                <w:color w:val="000000" w:themeColor="text1"/>
              </w:rPr>
              <w:t>Zamawiający wymaga, aby</w:t>
            </w:r>
            <w:r w:rsidR="1E1B4E12" w:rsidRPr="228A99D5">
              <w:rPr>
                <w:rFonts w:cs="Calibri"/>
                <w:color w:val="000000" w:themeColor="text1"/>
              </w:rPr>
              <w:t xml:space="preserve"> elementem projektowanego systemu był układ kogeneracyjny</w:t>
            </w:r>
            <w:r w:rsidR="46219F64" w:rsidRPr="228A99D5">
              <w:rPr>
                <w:rFonts w:cs="Calibri"/>
                <w:color w:val="000000" w:themeColor="text1"/>
              </w:rPr>
              <w:t xml:space="preserve"> </w:t>
            </w:r>
            <w:del w:id="4" w:author="Autor">
              <w:r w:rsidR="03EA4CD1" w:rsidRPr="228A99D5" w:rsidDel="6FF12EA7">
                <w:rPr>
                  <w:rFonts w:cs="Calibri"/>
                  <w:color w:val="000000" w:themeColor="text1"/>
                </w:rPr>
                <w:delText>wytwarzający energię z</w:delText>
              </w:r>
            </w:del>
            <w:ins w:id="5" w:author="Autor">
              <w:r w:rsidR="1E0B080F" w:rsidRPr="228A99D5">
                <w:rPr>
                  <w:rFonts w:cs="Calibri"/>
                  <w:color w:val="000000" w:themeColor="text1"/>
                </w:rPr>
                <w:t xml:space="preserve">zasilany </w:t>
              </w:r>
              <w:r w:rsidR="547A934B" w:rsidRPr="228A99D5">
                <w:rPr>
                  <w:rFonts w:cs="Calibri"/>
                  <w:color w:val="000000" w:themeColor="text1"/>
                </w:rPr>
                <w:t>paliw</w:t>
              </w:r>
              <w:r w:rsidR="67FA7BCD" w:rsidRPr="228A99D5">
                <w:rPr>
                  <w:rFonts w:cs="Calibri"/>
                  <w:color w:val="000000" w:themeColor="text1"/>
                </w:rPr>
                <w:t>em</w:t>
              </w:r>
              <w:r w:rsidR="547A934B" w:rsidRPr="228A99D5">
                <w:rPr>
                  <w:rFonts w:cs="Calibri"/>
                  <w:color w:val="000000" w:themeColor="text1"/>
                </w:rPr>
                <w:t xml:space="preserve"> wytworzon</w:t>
              </w:r>
              <w:r w:rsidR="6A7FB5BC" w:rsidRPr="228A99D5">
                <w:rPr>
                  <w:rFonts w:cs="Calibri"/>
                  <w:color w:val="000000" w:themeColor="text1"/>
                </w:rPr>
                <w:t>ym</w:t>
              </w:r>
              <w:r w:rsidR="547A934B" w:rsidRPr="228A99D5">
                <w:rPr>
                  <w:rFonts w:cs="Calibri"/>
                  <w:color w:val="000000" w:themeColor="text1"/>
                </w:rPr>
                <w:t xml:space="preserve"> w Demonstratorze Technologii, z wykorzystaniem </w:t>
              </w:r>
            </w:ins>
            <w:del w:id="6" w:author="Autor">
              <w:r w:rsidR="03EA4CD1" w:rsidRPr="228A99D5" w:rsidDel="6FF12EA7">
                <w:rPr>
                  <w:rFonts w:cs="Calibri"/>
                  <w:color w:val="000000" w:themeColor="text1"/>
                </w:rPr>
                <w:delText xml:space="preserve">e zmagazynowanej </w:delText>
              </w:r>
            </w:del>
            <w:r w:rsidR="46219F64" w:rsidRPr="228A99D5">
              <w:rPr>
                <w:rFonts w:cs="Calibri"/>
                <w:color w:val="000000" w:themeColor="text1"/>
              </w:rPr>
              <w:t>energii OZE</w:t>
            </w:r>
            <w:del w:id="7" w:author="Autor">
              <w:r w:rsidR="03EA4CD1" w:rsidRPr="228A99D5" w:rsidDel="46219F64">
                <w:rPr>
                  <w:rFonts w:cs="Calibri"/>
                  <w:color w:val="000000" w:themeColor="text1"/>
                </w:rPr>
                <w:delText>,</w:delText>
              </w:r>
            </w:del>
            <w:r w:rsidR="1E1B4E12" w:rsidRPr="228A99D5">
              <w:rPr>
                <w:rFonts w:cs="Calibri"/>
                <w:color w:val="000000" w:themeColor="text1"/>
              </w:rPr>
              <w:t xml:space="preserve"> </w:t>
            </w:r>
            <w:del w:id="8" w:author="Autor">
              <w:r w:rsidR="03EA4CD1" w:rsidRPr="228A99D5" w:rsidDel="6FF12EA7">
                <w:rPr>
                  <w:rFonts w:cs="Calibri"/>
                  <w:color w:val="000000" w:themeColor="text1"/>
                </w:rPr>
                <w:delText>zgodny z definicją Kogeneracji OZE powyżej</w:delText>
              </w:r>
            </w:del>
            <w:r w:rsidR="1E1B4E12" w:rsidRPr="228A99D5">
              <w:rPr>
                <w:rFonts w:cs="Calibri"/>
                <w:color w:val="000000" w:themeColor="text1"/>
              </w:rPr>
              <w:t>, w którym</w:t>
            </w:r>
            <w:r w:rsidRPr="228A99D5">
              <w:rPr>
                <w:rFonts w:cs="Calibri"/>
                <w:color w:val="000000" w:themeColor="text1"/>
              </w:rPr>
              <w:t xml:space="preserve"> moc zainstalowana elektryczna jednostki kogeneracji wynosi </w:t>
            </w:r>
            <w:r w:rsidR="1335C6BB" w:rsidRPr="228A99D5">
              <w:rPr>
                <w:rFonts w:cs="Calibri"/>
                <w:color w:val="000000" w:themeColor="text1"/>
              </w:rPr>
              <w:t>nie mniej niż</w:t>
            </w:r>
            <w:r w:rsidRPr="228A99D5">
              <w:rPr>
                <w:rFonts w:cs="Calibri"/>
                <w:color w:val="000000" w:themeColor="text1"/>
              </w:rPr>
              <w:t xml:space="preserve"> 450 </w:t>
            </w:r>
            <w:proofErr w:type="spellStart"/>
            <w:r w:rsidRPr="228A99D5">
              <w:rPr>
                <w:rFonts w:cs="Calibri"/>
                <w:color w:val="000000" w:themeColor="text1"/>
              </w:rPr>
              <w:t>kW</w:t>
            </w:r>
            <w:r w:rsidRPr="228A99D5">
              <w:rPr>
                <w:rFonts w:cs="Calibri"/>
                <w:color w:val="000000" w:themeColor="text1"/>
                <w:vertAlign w:val="subscript"/>
              </w:rPr>
              <w:t>e</w:t>
            </w:r>
            <w:proofErr w:type="spellEnd"/>
            <w:r w:rsidR="16E2E60D" w:rsidRPr="228A99D5">
              <w:rPr>
                <w:rFonts w:cs="Calibri"/>
                <w:color w:val="000000" w:themeColor="text1"/>
              </w:rPr>
              <w:t xml:space="preserve">, </w:t>
            </w:r>
            <w:r w:rsidR="46C7D82F" w:rsidRPr="228A99D5">
              <w:rPr>
                <w:rFonts w:cs="Calibri"/>
                <w:color w:val="000000" w:themeColor="text1"/>
              </w:rPr>
              <w:t xml:space="preserve">a moc zainstalowana cieplna jednostki kogeneracji wynosi nie mniej niż 30% sumy mocy zainstalowanej elektrycznej i </w:t>
            </w:r>
            <w:r w:rsidR="14BAFD51" w:rsidRPr="228A99D5">
              <w:rPr>
                <w:rFonts w:cs="Calibri"/>
                <w:color w:val="000000" w:themeColor="text1"/>
              </w:rPr>
              <w:t>ci</w:t>
            </w:r>
            <w:r w:rsidR="46C7D82F" w:rsidRPr="228A99D5">
              <w:rPr>
                <w:rFonts w:cs="Calibri"/>
                <w:color w:val="000000" w:themeColor="text1"/>
              </w:rPr>
              <w:t>eplnej.</w:t>
            </w:r>
            <w:ins w:id="9" w:author="Autor">
              <w:r w:rsidR="6BD2D09D" w:rsidRPr="228A99D5">
                <w:rPr>
                  <w:rFonts w:cs="Calibri"/>
                  <w:color w:val="000000" w:themeColor="text1"/>
                </w:rPr>
                <w:t xml:space="preserve"> </w:t>
              </w:r>
            </w:ins>
          </w:p>
          <w:p w14:paraId="26F83E56" w14:textId="0C7E5555" w:rsidR="5158C55C" w:rsidRDefault="6BD2D09D" w:rsidP="228A99D5">
            <w:pPr>
              <w:rPr>
                <w:ins w:id="10" w:author="Autor"/>
                <w:del w:id="11" w:author="Autor"/>
                <w:rFonts w:cs="Calibri"/>
                <w:color w:val="000000" w:themeColor="text1"/>
              </w:rPr>
            </w:pPr>
            <w:ins w:id="12" w:author="Autor">
              <w:r w:rsidRPr="228A99D5">
                <w:rPr>
                  <w:rFonts w:cs="Calibri"/>
                  <w:color w:val="000000" w:themeColor="text1"/>
                </w:rPr>
                <w:t>Zamawiający wymaga magazynowania</w:t>
              </w:r>
              <w:r w:rsidR="78566CDC" w:rsidRPr="228A99D5">
                <w:rPr>
                  <w:rFonts w:cs="Calibri"/>
                  <w:color w:val="000000" w:themeColor="text1"/>
                </w:rPr>
                <w:t xml:space="preserve"> wytworzonego na potrzeby kogeneracji paliwa </w:t>
              </w:r>
              <w:proofErr w:type="spellStart"/>
              <w:r w:rsidR="78566CDC" w:rsidRPr="228A99D5">
                <w:rPr>
                  <w:rFonts w:cs="Calibri"/>
                  <w:color w:val="000000" w:themeColor="text1"/>
                </w:rPr>
                <w:t>OZE.</w:t>
              </w:r>
            </w:ins>
          </w:p>
          <w:p w14:paraId="4A14C9EA" w14:textId="3BD7A29C" w:rsidR="5158C55C" w:rsidRDefault="5158C55C" w:rsidP="7B16C413">
            <w:pPr>
              <w:rPr>
                <w:del w:id="13" w:author="Autor"/>
                <w:rFonts w:cs="Calibri"/>
                <w:color w:val="000000" w:themeColor="text1"/>
              </w:rPr>
            </w:pPr>
          </w:p>
          <w:p w14:paraId="3A431097" w14:textId="510EA176" w:rsidR="5158C55C" w:rsidRDefault="6F3106AE" w:rsidP="5158C55C">
            <w:pPr>
              <w:rPr>
                <w:rFonts w:cs="Calibri"/>
                <w:color w:val="000000" w:themeColor="text1"/>
              </w:rPr>
            </w:pPr>
            <w:r w:rsidRPr="7B16C413">
              <w:rPr>
                <w:rFonts w:cs="Calibri"/>
                <w:color w:val="000000" w:themeColor="text1"/>
              </w:rPr>
              <w:t>Pozyskane</w:t>
            </w:r>
            <w:proofErr w:type="spellEnd"/>
            <w:r w:rsidR="1DD769AF" w:rsidRPr="7B16C413">
              <w:rPr>
                <w:rFonts w:cs="Calibri"/>
                <w:color w:val="000000" w:themeColor="text1"/>
              </w:rPr>
              <w:t xml:space="preserve"> ciepło </w:t>
            </w:r>
            <w:r w:rsidR="5B297199" w:rsidRPr="7B16C413">
              <w:rPr>
                <w:rFonts w:cs="Calibri"/>
                <w:color w:val="000000" w:themeColor="text1"/>
              </w:rPr>
              <w:t xml:space="preserve">musi </w:t>
            </w:r>
            <w:r w:rsidR="79D97DDB" w:rsidRPr="7B16C413">
              <w:rPr>
                <w:rFonts w:cs="Calibri"/>
                <w:color w:val="000000" w:themeColor="text1"/>
              </w:rPr>
              <w:t xml:space="preserve">zostać </w:t>
            </w:r>
            <w:r w:rsidR="61F236C0" w:rsidRPr="7B16C413">
              <w:rPr>
                <w:rFonts w:cs="Calibri"/>
                <w:color w:val="000000" w:themeColor="text1"/>
              </w:rPr>
              <w:t>zmagazynowanie</w:t>
            </w:r>
            <w:r w:rsidR="460BA879" w:rsidRPr="7B16C413">
              <w:rPr>
                <w:rFonts w:cs="Calibri"/>
                <w:color w:val="000000" w:themeColor="text1"/>
              </w:rPr>
              <w:t xml:space="preserve"> i/lub dost</w:t>
            </w:r>
            <w:r w:rsidR="6241C0AD" w:rsidRPr="7B16C413">
              <w:rPr>
                <w:rFonts w:cs="Calibri"/>
                <w:color w:val="000000" w:themeColor="text1"/>
              </w:rPr>
              <w:t>a</w:t>
            </w:r>
            <w:r w:rsidR="53AB73F3" w:rsidRPr="7B16C413">
              <w:rPr>
                <w:rFonts w:cs="Calibri"/>
                <w:color w:val="000000" w:themeColor="text1"/>
              </w:rPr>
              <w:t>rczone</w:t>
            </w:r>
            <w:r w:rsidR="460BA879" w:rsidRPr="7B16C413">
              <w:rPr>
                <w:rFonts w:cs="Calibri"/>
                <w:color w:val="000000" w:themeColor="text1"/>
              </w:rPr>
              <w:t xml:space="preserve"> do </w:t>
            </w:r>
            <w:r w:rsidR="00CB6CA7" w:rsidRPr="7B16C413">
              <w:rPr>
                <w:rFonts w:cs="Calibri"/>
                <w:color w:val="000000" w:themeColor="text1"/>
              </w:rPr>
              <w:t>Odbiorców Końcowych</w:t>
            </w:r>
            <w:r w:rsidR="03EA4CD1" w:rsidRPr="7B16C413">
              <w:rPr>
                <w:rFonts w:cs="Calibri"/>
                <w:color w:val="000000" w:themeColor="text1"/>
              </w:rPr>
              <w:t>.</w:t>
            </w:r>
            <w:r w:rsidR="0F4233F2" w:rsidRPr="7B16C413">
              <w:rPr>
                <w:rFonts w:cs="Calibri"/>
                <w:color w:val="000000" w:themeColor="text1"/>
              </w:rPr>
              <w:t xml:space="preserve"> Zamawiający wymaga, aby kogeneracja była realizowana w 100%</w:t>
            </w:r>
            <w:r w:rsidR="00CB6CA7" w:rsidRPr="7B16C413">
              <w:rPr>
                <w:rFonts w:cs="Calibri"/>
                <w:color w:val="000000" w:themeColor="text1"/>
              </w:rPr>
              <w:t xml:space="preserve"> w oparciu o</w:t>
            </w:r>
            <w:r w:rsidR="0F4233F2" w:rsidRPr="7B16C413">
              <w:rPr>
                <w:rFonts w:cs="Calibri"/>
                <w:color w:val="000000" w:themeColor="text1"/>
              </w:rPr>
              <w:t xml:space="preserve"> </w:t>
            </w:r>
            <w:r w:rsidR="15128E77" w:rsidRPr="7B16C413">
              <w:rPr>
                <w:rFonts w:cs="Calibri"/>
                <w:color w:val="000000" w:themeColor="text1"/>
              </w:rPr>
              <w:t xml:space="preserve">OZE </w:t>
            </w:r>
            <w:r w:rsidR="0F4233F2" w:rsidRPr="7B16C413">
              <w:rPr>
                <w:rFonts w:cs="Calibri"/>
                <w:color w:val="000000" w:themeColor="text1"/>
              </w:rPr>
              <w:t xml:space="preserve">z wykorzystaniem </w:t>
            </w:r>
            <w:r w:rsidR="30ABDB56" w:rsidRPr="7B16C413">
              <w:rPr>
                <w:rFonts w:cs="Calibri"/>
                <w:color w:val="000000" w:themeColor="text1"/>
              </w:rPr>
              <w:t>B</w:t>
            </w:r>
            <w:r w:rsidR="65C246A2" w:rsidRPr="7B16C413">
              <w:rPr>
                <w:rFonts w:cs="Calibri"/>
                <w:color w:val="000000" w:themeColor="text1"/>
              </w:rPr>
              <w:t>iogazu</w:t>
            </w:r>
            <w:r w:rsidR="7067D35F" w:rsidRPr="7B16C413">
              <w:rPr>
                <w:rFonts w:cs="Calibri"/>
                <w:color w:val="000000" w:themeColor="text1"/>
              </w:rPr>
              <w:t xml:space="preserve"> </w:t>
            </w:r>
            <w:r w:rsidR="7B580221" w:rsidRPr="7B16C413">
              <w:rPr>
                <w:rFonts w:cs="Calibri"/>
                <w:color w:val="000000" w:themeColor="text1"/>
              </w:rPr>
              <w:t xml:space="preserve">lub wodoru </w:t>
            </w:r>
            <w:r w:rsidR="5675C9CB" w:rsidRPr="7B16C413">
              <w:rPr>
                <w:rFonts w:cs="Calibri"/>
                <w:color w:val="000000" w:themeColor="text1"/>
              </w:rPr>
              <w:t xml:space="preserve">z </w:t>
            </w:r>
            <w:r w:rsidR="7B580221" w:rsidRPr="7B16C413">
              <w:rPr>
                <w:rFonts w:cs="Calibri"/>
                <w:color w:val="000000" w:themeColor="text1"/>
              </w:rPr>
              <w:t>OZE</w:t>
            </w:r>
            <w:r w:rsidR="18911E58" w:rsidRPr="7B16C413">
              <w:rPr>
                <w:rFonts w:cs="Calibri"/>
                <w:color w:val="000000" w:themeColor="text1"/>
              </w:rPr>
              <w:t>, lub inn</w:t>
            </w:r>
            <w:r w:rsidR="1FB2AA5E" w:rsidRPr="7B16C413">
              <w:rPr>
                <w:rFonts w:cs="Calibri"/>
                <w:color w:val="000000" w:themeColor="text1"/>
              </w:rPr>
              <w:t>ych</w:t>
            </w:r>
            <w:r w:rsidR="18911E58" w:rsidRPr="7B16C413">
              <w:rPr>
                <w:rFonts w:cs="Calibri"/>
                <w:color w:val="000000" w:themeColor="text1"/>
              </w:rPr>
              <w:t xml:space="preserve"> </w:t>
            </w:r>
            <w:r w:rsidR="43CAE798" w:rsidRPr="7B16C413">
              <w:rPr>
                <w:rFonts w:cs="Calibri"/>
                <w:color w:val="000000" w:themeColor="text1"/>
              </w:rPr>
              <w:t xml:space="preserve">równoważnych </w:t>
            </w:r>
            <w:r w:rsidR="2DCA54A7" w:rsidRPr="7B16C413">
              <w:rPr>
                <w:rFonts w:cs="Calibri"/>
                <w:color w:val="000000" w:themeColor="text1"/>
              </w:rPr>
              <w:t>mieszczących się w formule</w:t>
            </w:r>
            <w:r w:rsidR="369675B8" w:rsidRPr="7B16C413">
              <w:rPr>
                <w:rFonts w:cs="Calibri"/>
                <w:color w:val="000000" w:themeColor="text1"/>
              </w:rPr>
              <w:t xml:space="preserve"> </w:t>
            </w:r>
            <w:r w:rsidR="1D78CEFA" w:rsidRPr="7B16C413">
              <w:rPr>
                <w:rFonts w:cs="Calibri"/>
                <w:color w:val="000000" w:themeColor="text1"/>
              </w:rPr>
              <w:t>Europejski</w:t>
            </w:r>
            <w:r w:rsidR="6D8E8A34" w:rsidRPr="7B16C413">
              <w:rPr>
                <w:rFonts w:cs="Calibri"/>
                <w:color w:val="000000" w:themeColor="text1"/>
              </w:rPr>
              <w:t>ego</w:t>
            </w:r>
            <w:r w:rsidR="1D78CEFA" w:rsidRPr="7B16C413">
              <w:rPr>
                <w:rFonts w:cs="Calibri"/>
                <w:color w:val="000000" w:themeColor="text1"/>
              </w:rPr>
              <w:t xml:space="preserve"> Zielon</w:t>
            </w:r>
            <w:r w:rsidR="22C7DDA9" w:rsidRPr="7B16C413">
              <w:rPr>
                <w:rFonts w:cs="Calibri"/>
                <w:color w:val="000000" w:themeColor="text1"/>
              </w:rPr>
              <w:t>ego</w:t>
            </w:r>
            <w:r w:rsidR="1D78CEFA" w:rsidRPr="7B16C413">
              <w:rPr>
                <w:rFonts w:cs="Calibri"/>
                <w:color w:val="000000" w:themeColor="text1"/>
              </w:rPr>
              <w:t xml:space="preserve"> Ład</w:t>
            </w:r>
            <w:r w:rsidR="41A80CA3" w:rsidRPr="7B16C413">
              <w:rPr>
                <w:rFonts w:cs="Calibri"/>
                <w:color w:val="000000" w:themeColor="text1"/>
              </w:rPr>
              <w:t>u</w:t>
            </w:r>
            <w:r w:rsidR="1D78CEFA" w:rsidRPr="7B16C413">
              <w:rPr>
                <w:rFonts w:cs="Calibri"/>
                <w:color w:val="000000" w:themeColor="text1"/>
              </w:rPr>
              <w:t xml:space="preserve">, tj. </w:t>
            </w:r>
            <w:r w:rsidR="1603E8CF" w:rsidRPr="7B16C413">
              <w:rPr>
                <w:rFonts w:cs="Calibri"/>
                <w:color w:val="000000" w:themeColor="text1"/>
              </w:rPr>
              <w:t>służących</w:t>
            </w:r>
            <w:r w:rsidR="1D78CEFA" w:rsidRPr="7B16C413">
              <w:rPr>
                <w:rFonts w:cs="Calibri"/>
                <w:color w:val="000000" w:themeColor="text1"/>
              </w:rPr>
              <w:t xml:space="preserve"> </w:t>
            </w:r>
            <w:r w:rsidR="51C1657C" w:rsidRPr="7B16C413">
              <w:rPr>
                <w:rFonts w:cs="Calibri"/>
                <w:color w:val="000000" w:themeColor="text1"/>
              </w:rPr>
              <w:t xml:space="preserve">bardziej efektywnemu wykorzystaniu zasobów dzięki przejściu na czystą gospodarkę o obiegu zamkniętym, </w:t>
            </w:r>
            <w:r w:rsidR="76A8CC20" w:rsidRPr="7B16C413">
              <w:rPr>
                <w:rFonts w:cs="Calibri"/>
                <w:color w:val="000000" w:themeColor="text1"/>
              </w:rPr>
              <w:t>tworzeni</w:t>
            </w:r>
            <w:r w:rsidR="7A059330" w:rsidRPr="7B16C413">
              <w:rPr>
                <w:rFonts w:cs="Calibri"/>
                <w:color w:val="000000" w:themeColor="text1"/>
              </w:rPr>
              <w:t>u</w:t>
            </w:r>
            <w:r w:rsidR="76A8CC20" w:rsidRPr="7B16C413">
              <w:rPr>
                <w:rFonts w:cs="Calibri"/>
                <w:color w:val="000000" w:themeColor="text1"/>
              </w:rPr>
              <w:t xml:space="preserve"> zamkniętych obiegów surowców</w:t>
            </w:r>
            <w:r w:rsidR="56E4B943" w:rsidRPr="7B16C413">
              <w:rPr>
                <w:rFonts w:cs="Calibri"/>
                <w:color w:val="000000" w:themeColor="text1"/>
              </w:rPr>
              <w:t>,</w:t>
            </w:r>
            <w:r w:rsidR="76A8CC20" w:rsidRPr="7B16C413">
              <w:rPr>
                <w:rFonts w:cs="Calibri"/>
                <w:color w:val="000000" w:themeColor="text1"/>
              </w:rPr>
              <w:t xml:space="preserve"> w tym surowców biogennych, </w:t>
            </w:r>
            <w:r w:rsidR="51C1657C" w:rsidRPr="7B16C413">
              <w:rPr>
                <w:rFonts w:cs="Calibri"/>
                <w:color w:val="000000" w:themeColor="text1"/>
              </w:rPr>
              <w:t>przeciwdziałaniu utracie różnorodności biologicznej i zmniejszeniu poziomu zanieczyszczeń</w:t>
            </w:r>
            <w:r w:rsidR="1394C320" w:rsidRPr="7B16C413">
              <w:rPr>
                <w:rFonts w:cs="Calibri"/>
                <w:color w:val="000000" w:themeColor="text1"/>
              </w:rPr>
              <w:t>.</w:t>
            </w:r>
          </w:p>
        </w:tc>
        <w:tc>
          <w:tcPr>
            <w:tcW w:w="1418" w:type="dxa"/>
            <w:vAlign w:val="center"/>
          </w:tcPr>
          <w:p w14:paraId="3E728FEB" w14:textId="069F9807" w:rsidR="5158C55C" w:rsidRDefault="77D1CA6F" w:rsidP="5158C55C">
            <w:pPr>
              <w:jc w:val="center"/>
              <w:rPr>
                <w:rFonts w:cs="Calibri"/>
                <w:color w:val="000000" w:themeColor="text1"/>
              </w:rPr>
            </w:pPr>
            <w:r w:rsidRPr="0C449178">
              <w:rPr>
                <w:rFonts w:cs="Calibri"/>
                <w:color w:val="000000" w:themeColor="text1"/>
              </w:rPr>
              <w:t>-</w:t>
            </w:r>
          </w:p>
        </w:tc>
      </w:tr>
      <w:tr w:rsidR="00FF232D" w14:paraId="645CB0E1" w14:textId="77777777" w:rsidTr="228A99D5">
        <w:trPr>
          <w:trHeight w:val="840"/>
          <w:jc w:val="center"/>
        </w:trPr>
        <w:tc>
          <w:tcPr>
            <w:tcW w:w="567" w:type="dxa"/>
            <w:shd w:val="clear" w:color="auto" w:fill="auto"/>
          </w:tcPr>
          <w:p w14:paraId="670C0E0F" w14:textId="426B359F" w:rsidR="00FF232D" w:rsidRPr="0C449178" w:rsidRDefault="00FF232D">
            <w:pPr>
              <w:pStyle w:val="Akapitzlist"/>
              <w:spacing w:after="0"/>
              <w:ind w:left="0"/>
              <w:jc w:val="center"/>
              <w:rPr>
                <w:b/>
                <w:bCs/>
              </w:rPr>
            </w:pPr>
            <w:r>
              <w:rPr>
                <w:b/>
                <w:bCs/>
              </w:rPr>
              <w:t>2.</w:t>
            </w:r>
          </w:p>
        </w:tc>
        <w:tc>
          <w:tcPr>
            <w:tcW w:w="1375" w:type="dxa"/>
            <w:shd w:val="clear" w:color="auto" w:fill="auto"/>
          </w:tcPr>
          <w:p w14:paraId="548436C8" w14:textId="37DB307D" w:rsidR="00FF232D" w:rsidRDefault="00FF232D" w:rsidP="5158C55C">
            <w:pPr>
              <w:rPr>
                <w:b/>
                <w:bCs/>
                <w:color w:val="000000" w:themeColor="text1"/>
              </w:rPr>
            </w:pPr>
            <w:r w:rsidRPr="0C449178">
              <w:rPr>
                <w:rFonts w:asciiTheme="minorHAnsi" w:hAnsiTheme="minorHAnsi" w:cstheme="minorBidi"/>
                <w:b/>
                <w:bCs/>
                <w:color w:val="000000" w:themeColor="text1"/>
              </w:rPr>
              <w:t>Technologia</w:t>
            </w:r>
          </w:p>
        </w:tc>
        <w:tc>
          <w:tcPr>
            <w:tcW w:w="2703" w:type="dxa"/>
            <w:shd w:val="clear" w:color="auto" w:fill="auto"/>
          </w:tcPr>
          <w:p w14:paraId="6F366E9F" w14:textId="13F7A22F" w:rsidR="00FF232D" w:rsidRPr="0C449178" w:rsidRDefault="10060ADB" w:rsidP="5158C55C">
            <w:pPr>
              <w:rPr>
                <w:rFonts w:eastAsia="Calibri" w:cs="Calibri"/>
                <w:b/>
                <w:bCs/>
                <w:color w:val="000000" w:themeColor="text1"/>
              </w:rPr>
            </w:pPr>
            <w:r w:rsidRPr="09083C2C">
              <w:rPr>
                <w:rFonts w:eastAsia="Calibri" w:cs="Calibri"/>
                <w:b/>
                <w:bCs/>
                <w:color w:val="000000" w:themeColor="text1"/>
              </w:rPr>
              <w:t>Zdolność sprzedaży</w:t>
            </w:r>
            <w:r w:rsidR="7067D35F" w:rsidRPr="09083C2C">
              <w:rPr>
                <w:rFonts w:eastAsia="Calibri" w:cs="Calibri"/>
                <w:b/>
                <w:bCs/>
                <w:color w:val="000000" w:themeColor="text1"/>
              </w:rPr>
              <w:t xml:space="preserve"> </w:t>
            </w:r>
            <w:r w:rsidRPr="09083C2C">
              <w:rPr>
                <w:rFonts w:eastAsia="Calibri" w:cs="Calibri"/>
                <w:b/>
                <w:bCs/>
                <w:color w:val="000000" w:themeColor="text1"/>
              </w:rPr>
              <w:t>energii elektrycznej</w:t>
            </w:r>
          </w:p>
        </w:tc>
        <w:tc>
          <w:tcPr>
            <w:tcW w:w="4564" w:type="dxa"/>
          </w:tcPr>
          <w:p w14:paraId="163EAD0B" w14:textId="68EF36F0" w:rsidR="00FF232D" w:rsidRPr="0C449178" w:rsidRDefault="2317EB3D" w:rsidP="5158C55C">
            <w:pPr>
              <w:rPr>
                <w:rFonts w:cs="Calibri"/>
                <w:color w:val="000000" w:themeColor="text1"/>
              </w:rPr>
            </w:pPr>
            <w:r w:rsidRPr="09083C2C">
              <w:rPr>
                <w:rFonts w:cs="Calibri"/>
                <w:color w:val="000000" w:themeColor="text1"/>
              </w:rPr>
              <w:t>Zamawiający wymaga, aby</w:t>
            </w:r>
            <w:r w:rsidR="7067D35F" w:rsidRPr="09083C2C">
              <w:rPr>
                <w:rFonts w:cs="Calibri"/>
                <w:color w:val="000000" w:themeColor="text1"/>
              </w:rPr>
              <w:t xml:space="preserve"> </w:t>
            </w:r>
            <w:r w:rsidRPr="09083C2C">
              <w:rPr>
                <w:rFonts w:cs="Calibri"/>
                <w:color w:val="000000" w:themeColor="text1"/>
              </w:rPr>
              <w:t>Demonstrator Technologii miał zdolność</w:t>
            </w:r>
            <w:r w:rsidR="47DD5C97" w:rsidRPr="09083C2C">
              <w:rPr>
                <w:rFonts w:cs="Calibri"/>
                <w:color w:val="000000" w:themeColor="text1"/>
              </w:rPr>
              <w:t xml:space="preserve"> </w:t>
            </w:r>
            <w:r w:rsidRPr="09083C2C">
              <w:rPr>
                <w:rFonts w:cs="Calibri"/>
                <w:color w:val="000000" w:themeColor="text1"/>
              </w:rPr>
              <w:t>sprzedaży energii elektrycznej</w:t>
            </w:r>
            <w:r w:rsidR="4B95DD68" w:rsidRPr="09083C2C">
              <w:rPr>
                <w:rFonts w:cs="Calibri"/>
                <w:color w:val="000000" w:themeColor="text1"/>
              </w:rPr>
              <w:t xml:space="preserve"> wyprodukowanej</w:t>
            </w:r>
            <w:r w:rsidR="55E4317A" w:rsidRPr="09083C2C">
              <w:rPr>
                <w:rFonts w:cs="Calibri"/>
                <w:color w:val="000000" w:themeColor="text1"/>
              </w:rPr>
              <w:t xml:space="preserve"> w procesie Kogeneracji OZE</w:t>
            </w:r>
            <w:r w:rsidR="4B95DD68" w:rsidRPr="09083C2C">
              <w:rPr>
                <w:rFonts w:cs="Calibri"/>
                <w:color w:val="000000" w:themeColor="text1"/>
              </w:rPr>
              <w:t xml:space="preserve"> ze zmagazynowanej energii OZE</w:t>
            </w:r>
            <w:r w:rsidRPr="09083C2C">
              <w:rPr>
                <w:rFonts w:cs="Calibri"/>
                <w:color w:val="000000" w:themeColor="text1"/>
              </w:rPr>
              <w:t>.</w:t>
            </w:r>
          </w:p>
        </w:tc>
        <w:tc>
          <w:tcPr>
            <w:tcW w:w="1418" w:type="dxa"/>
            <w:vAlign w:val="center"/>
          </w:tcPr>
          <w:p w14:paraId="7D814C65" w14:textId="6DD20D5B" w:rsidR="00FF232D" w:rsidRPr="0C449178" w:rsidRDefault="2F116D82" w:rsidP="5158C55C">
            <w:pPr>
              <w:jc w:val="center"/>
              <w:rPr>
                <w:rFonts w:cs="Calibri"/>
                <w:color w:val="000000" w:themeColor="text1"/>
              </w:rPr>
            </w:pPr>
            <w:r w:rsidRPr="0A5142DE">
              <w:rPr>
                <w:rFonts w:cs="Calibri"/>
                <w:color w:val="000000" w:themeColor="text1"/>
              </w:rPr>
              <w:t>-</w:t>
            </w:r>
          </w:p>
        </w:tc>
      </w:tr>
      <w:tr w:rsidR="53270FB7" w14:paraId="0AA1294B" w14:textId="77777777" w:rsidTr="228A99D5">
        <w:trPr>
          <w:trHeight w:val="840"/>
          <w:jc w:val="center"/>
        </w:trPr>
        <w:tc>
          <w:tcPr>
            <w:tcW w:w="567" w:type="dxa"/>
            <w:shd w:val="clear" w:color="auto" w:fill="auto"/>
          </w:tcPr>
          <w:p w14:paraId="6CDA6411" w14:textId="5EC1E365" w:rsidR="53270FB7" w:rsidRDefault="00FF232D" w:rsidP="53270FB7">
            <w:pPr>
              <w:rPr>
                <w:rFonts w:asciiTheme="minorHAnsi" w:hAnsiTheme="minorHAnsi" w:cstheme="minorBidi"/>
                <w:b/>
                <w:bCs/>
              </w:rPr>
            </w:pPr>
            <w:r>
              <w:rPr>
                <w:rFonts w:asciiTheme="minorHAnsi" w:hAnsiTheme="minorHAnsi" w:cstheme="minorBidi"/>
                <w:b/>
                <w:bCs/>
              </w:rPr>
              <w:t>3.</w:t>
            </w:r>
          </w:p>
        </w:tc>
        <w:tc>
          <w:tcPr>
            <w:tcW w:w="1375" w:type="dxa"/>
            <w:shd w:val="clear" w:color="auto" w:fill="auto"/>
          </w:tcPr>
          <w:p w14:paraId="756752EA" w14:textId="046C34E1" w:rsidR="53270FB7" w:rsidRDefault="0727A049" w:rsidP="2251C84C">
            <w:pPr>
              <w:rPr>
                <w:rFonts w:asciiTheme="minorHAnsi" w:hAnsiTheme="minorHAnsi" w:cstheme="minorBidi"/>
                <w:b/>
                <w:bCs/>
                <w:color w:val="000000" w:themeColor="text1"/>
              </w:rPr>
            </w:pPr>
            <w:r w:rsidRPr="2251C84C">
              <w:rPr>
                <w:rFonts w:asciiTheme="minorHAnsi" w:hAnsiTheme="minorHAnsi" w:cstheme="minorBidi"/>
                <w:b/>
                <w:bCs/>
                <w:color w:val="000000" w:themeColor="text1"/>
              </w:rPr>
              <w:t>Technologia</w:t>
            </w:r>
          </w:p>
        </w:tc>
        <w:tc>
          <w:tcPr>
            <w:tcW w:w="2703" w:type="dxa"/>
            <w:shd w:val="clear" w:color="auto" w:fill="auto"/>
          </w:tcPr>
          <w:p w14:paraId="1A5BCEF0" w14:textId="3954FE10" w:rsidR="53270FB7" w:rsidRDefault="18D1A45A" w:rsidP="53270FB7">
            <w:pPr>
              <w:rPr>
                <w:rFonts w:eastAsia="Calibri" w:cs="Calibri"/>
                <w:b/>
                <w:bCs/>
                <w:color w:val="000000" w:themeColor="text1"/>
              </w:rPr>
            </w:pPr>
            <w:r w:rsidRPr="7B16C413">
              <w:rPr>
                <w:rFonts w:eastAsia="Calibri" w:cs="Calibri"/>
                <w:b/>
                <w:bCs/>
                <w:color w:val="000000" w:themeColor="text1"/>
              </w:rPr>
              <w:t>Ź</w:t>
            </w:r>
            <w:r w:rsidR="09152C67" w:rsidRPr="7B16C413">
              <w:rPr>
                <w:rFonts w:eastAsia="Calibri" w:cs="Calibri"/>
                <w:b/>
                <w:bCs/>
                <w:color w:val="000000" w:themeColor="text1"/>
              </w:rPr>
              <w:t>ródła OZE</w:t>
            </w:r>
            <w:r w:rsidR="431E6956" w:rsidRPr="7B16C413">
              <w:rPr>
                <w:rFonts w:eastAsia="Calibri" w:cs="Calibri"/>
                <w:b/>
                <w:bCs/>
                <w:color w:val="000000" w:themeColor="text1"/>
              </w:rPr>
              <w:t xml:space="preserve"> w lokalnym systemie energetycznym</w:t>
            </w:r>
          </w:p>
        </w:tc>
        <w:tc>
          <w:tcPr>
            <w:tcW w:w="4564" w:type="dxa"/>
          </w:tcPr>
          <w:p w14:paraId="4F435A14" w14:textId="13C38C36" w:rsidR="53270FB7" w:rsidRDefault="5E83FBB7" w:rsidP="6CFE63B3">
            <w:pPr>
              <w:rPr>
                <w:rFonts w:cs="Calibri"/>
                <w:color w:val="000000" w:themeColor="text1"/>
              </w:rPr>
            </w:pPr>
            <w:r w:rsidRPr="09083C2C">
              <w:rPr>
                <w:rFonts w:cs="Calibri"/>
                <w:color w:val="000000" w:themeColor="text1"/>
              </w:rPr>
              <w:t>Jeżeli w ramach tworzenia Rozwiązania</w:t>
            </w:r>
            <w:r w:rsidR="174BF88D" w:rsidRPr="09083C2C">
              <w:rPr>
                <w:rFonts w:cs="Calibri"/>
                <w:color w:val="000000" w:themeColor="text1"/>
              </w:rPr>
              <w:t xml:space="preserve"> Wykonawca przedstawi zamiar wykorzystania energii elektrycznej</w:t>
            </w:r>
            <w:r w:rsidR="0993EC19" w:rsidRPr="09083C2C">
              <w:rPr>
                <w:rFonts w:cs="Calibri"/>
                <w:color w:val="000000" w:themeColor="text1"/>
              </w:rPr>
              <w:t xml:space="preserve"> kupowanej od lokalnych</w:t>
            </w:r>
            <w:r w:rsidR="1A616C92" w:rsidRPr="09083C2C">
              <w:rPr>
                <w:rFonts w:cs="Calibri"/>
                <w:color w:val="000000" w:themeColor="text1"/>
              </w:rPr>
              <w:t xml:space="preserve"> </w:t>
            </w:r>
            <w:r w:rsidR="441950EC" w:rsidRPr="09083C2C">
              <w:rPr>
                <w:rFonts w:cs="Calibri"/>
                <w:color w:val="000000" w:themeColor="text1"/>
              </w:rPr>
              <w:t xml:space="preserve">wytwórców </w:t>
            </w:r>
            <w:r w:rsidR="73497FFD" w:rsidRPr="09083C2C">
              <w:rPr>
                <w:rFonts w:cs="Calibri"/>
                <w:color w:val="000000" w:themeColor="text1"/>
              </w:rPr>
              <w:t xml:space="preserve">energii elektrycznej </w:t>
            </w:r>
            <w:r w:rsidR="0993EC19" w:rsidRPr="09083C2C">
              <w:rPr>
                <w:rFonts w:cs="Calibri"/>
                <w:color w:val="000000" w:themeColor="text1"/>
              </w:rPr>
              <w:t xml:space="preserve">OZE, </w:t>
            </w:r>
            <w:r w:rsidR="7A99C2E2" w:rsidRPr="09083C2C">
              <w:rPr>
                <w:rFonts w:cs="Calibri"/>
                <w:color w:val="000000" w:themeColor="text1"/>
              </w:rPr>
              <w:t xml:space="preserve">Zamawiający wymaga, aby lokalny wytwórca spełniał następujące </w:t>
            </w:r>
            <w:r w:rsidR="61551B97" w:rsidRPr="09083C2C">
              <w:rPr>
                <w:rFonts w:cs="Calibri"/>
                <w:color w:val="000000" w:themeColor="text1"/>
              </w:rPr>
              <w:t>warunki:</w:t>
            </w:r>
          </w:p>
          <w:p w14:paraId="3BDBB367" w14:textId="35BE2638" w:rsidR="53270FB7" w:rsidRDefault="3CB90187"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t xml:space="preserve">odległość </w:t>
            </w:r>
            <w:r w:rsidR="70D6855A" w:rsidRPr="15020E67">
              <w:rPr>
                <w:rFonts w:cs="Calibri"/>
                <w:color w:val="000000" w:themeColor="text1"/>
              </w:rPr>
              <w:t xml:space="preserve">pomiędzy urządzeniem wytwarzającym energię </w:t>
            </w:r>
            <w:r w:rsidRPr="15020E67">
              <w:rPr>
                <w:rFonts w:cs="Calibri"/>
                <w:color w:val="000000" w:themeColor="text1"/>
              </w:rPr>
              <w:t>OZE</w:t>
            </w:r>
            <w:r w:rsidR="3EC4C55F" w:rsidRPr="15020E67">
              <w:rPr>
                <w:rFonts w:cs="Calibri"/>
                <w:color w:val="000000" w:themeColor="text1"/>
              </w:rPr>
              <w:t xml:space="preserve"> (dalej Źródło)</w:t>
            </w:r>
            <w:r w:rsidRPr="15020E67">
              <w:rPr>
                <w:rFonts w:cs="Calibri"/>
                <w:color w:val="000000" w:themeColor="text1"/>
              </w:rPr>
              <w:t xml:space="preserve"> od Demonstratora Technologii nie może być większa niż</w:t>
            </w:r>
            <w:r w:rsidR="41598F50" w:rsidRPr="15020E67">
              <w:rPr>
                <w:rFonts w:cs="Calibri"/>
                <w:color w:val="000000" w:themeColor="text1"/>
              </w:rPr>
              <w:t xml:space="preserve"> 40 km</w:t>
            </w:r>
            <w:r w:rsidR="279E0E7E" w:rsidRPr="15020E67">
              <w:rPr>
                <w:rFonts w:cs="Calibri"/>
                <w:color w:val="000000" w:themeColor="text1"/>
              </w:rPr>
              <w:t xml:space="preserve"> w linii prostej</w:t>
            </w:r>
            <w:r w:rsidR="782E93AE" w:rsidRPr="15020E67">
              <w:rPr>
                <w:rFonts w:cs="Calibri"/>
                <w:color w:val="000000" w:themeColor="text1"/>
              </w:rPr>
              <w:t>,</w:t>
            </w:r>
          </w:p>
          <w:p w14:paraId="5E555558" w14:textId="70C2A347" w:rsidR="1B59D1FD" w:rsidRDefault="1B59D1FD"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lastRenderedPageBreak/>
              <w:t xml:space="preserve">wytwarzał w </w:t>
            </w:r>
            <w:r w:rsidR="06620544" w:rsidRPr="15020E67">
              <w:rPr>
                <w:rFonts w:cs="Calibri"/>
                <w:color w:val="000000" w:themeColor="text1"/>
              </w:rPr>
              <w:t>Ź</w:t>
            </w:r>
            <w:r w:rsidRPr="15020E67">
              <w:rPr>
                <w:rFonts w:cs="Calibri"/>
                <w:color w:val="000000" w:themeColor="text1"/>
              </w:rPr>
              <w:t xml:space="preserve">ródle energię elektryczną OZE zgodnie z definicją OZE zawartą w definicji Wymagania “Udział Odnawialnych Źródeł Energii (OZE) w Demonstratorze Technologii”, </w:t>
            </w:r>
          </w:p>
          <w:p w14:paraId="65831402" w14:textId="6CAA77B6" w:rsidR="53270FB7" w:rsidRPr="000260E3" w:rsidRDefault="00CB6CA7" w:rsidP="000260E3">
            <w:pPr>
              <w:pStyle w:val="Akapitzlist"/>
              <w:numPr>
                <w:ilvl w:val="0"/>
                <w:numId w:val="5"/>
              </w:numPr>
              <w:rPr>
                <w:color w:val="000000" w:themeColor="text1"/>
              </w:rPr>
            </w:pPr>
            <w:r>
              <w:rPr>
                <w:rFonts w:cs="Calibri"/>
                <w:color w:val="000000" w:themeColor="text1"/>
              </w:rPr>
              <w:t>Ź</w:t>
            </w:r>
            <w:r w:rsidRPr="09083C2C">
              <w:rPr>
                <w:rFonts w:cs="Calibri"/>
                <w:color w:val="000000" w:themeColor="text1"/>
              </w:rPr>
              <w:t xml:space="preserve">ródło </w:t>
            </w:r>
            <w:r w:rsidR="576A905B" w:rsidRPr="09083C2C">
              <w:rPr>
                <w:rFonts w:cs="Calibri"/>
                <w:color w:val="000000" w:themeColor="text1"/>
              </w:rPr>
              <w:t xml:space="preserve">musi być </w:t>
            </w:r>
            <w:r w:rsidR="46785AB2" w:rsidRPr="09083C2C">
              <w:rPr>
                <w:rFonts w:cs="Calibri"/>
                <w:color w:val="000000" w:themeColor="text1"/>
              </w:rPr>
              <w:t xml:space="preserve">wskazane </w:t>
            </w:r>
            <w:r w:rsidR="2ECF32E0" w:rsidRPr="09083C2C">
              <w:rPr>
                <w:rFonts w:cs="Calibri"/>
                <w:color w:val="000000" w:themeColor="text1"/>
              </w:rPr>
              <w:t xml:space="preserve">we Wniosku </w:t>
            </w:r>
            <w:r w:rsidR="46785AB2" w:rsidRPr="09083C2C">
              <w:rPr>
                <w:rFonts w:cs="Calibri"/>
                <w:color w:val="000000" w:themeColor="text1"/>
              </w:rPr>
              <w:t>jednoznacznie</w:t>
            </w:r>
            <w:r w:rsidR="7067D35F" w:rsidRPr="09083C2C">
              <w:rPr>
                <w:rFonts w:cs="Calibri"/>
                <w:color w:val="000000" w:themeColor="text1"/>
              </w:rPr>
              <w:t xml:space="preserve"> </w:t>
            </w:r>
            <w:r w:rsidR="576A905B" w:rsidRPr="09083C2C">
              <w:rPr>
                <w:rFonts w:cs="Calibri"/>
                <w:color w:val="000000" w:themeColor="text1"/>
              </w:rPr>
              <w:t xml:space="preserve">a </w:t>
            </w:r>
            <w:r w:rsidR="659116E8" w:rsidRPr="09083C2C">
              <w:rPr>
                <w:rFonts w:cs="Calibri"/>
                <w:color w:val="000000" w:themeColor="text1"/>
              </w:rPr>
              <w:t>wymaga</w:t>
            </w:r>
            <w:r w:rsidR="2C1F43C3" w:rsidRPr="09083C2C">
              <w:rPr>
                <w:rFonts w:cs="Calibri"/>
                <w:color w:val="000000" w:themeColor="text1"/>
              </w:rPr>
              <w:t>n</w:t>
            </w:r>
            <w:r w:rsidR="659116E8" w:rsidRPr="09083C2C">
              <w:rPr>
                <w:rFonts w:cs="Calibri"/>
                <w:color w:val="000000" w:themeColor="text1"/>
              </w:rPr>
              <w:t xml:space="preserve">e </w:t>
            </w:r>
            <w:r w:rsidR="576A905B" w:rsidRPr="09083C2C">
              <w:rPr>
                <w:rFonts w:cs="Calibri"/>
                <w:color w:val="000000" w:themeColor="text1"/>
              </w:rPr>
              <w:t xml:space="preserve">informacje </w:t>
            </w:r>
            <w:r w:rsidR="7783FC04" w:rsidRPr="09083C2C">
              <w:rPr>
                <w:rFonts w:cs="Calibri"/>
                <w:color w:val="000000" w:themeColor="text1"/>
              </w:rPr>
              <w:t xml:space="preserve">na jego temat </w:t>
            </w:r>
            <w:r w:rsidR="576A905B" w:rsidRPr="09083C2C">
              <w:rPr>
                <w:rFonts w:cs="Calibri"/>
                <w:color w:val="000000" w:themeColor="text1"/>
              </w:rPr>
              <w:t>przekazane Zamawiającemu,</w:t>
            </w:r>
          </w:p>
          <w:p w14:paraId="2769476D" w14:textId="06EA712D" w:rsidR="53270FB7" w:rsidRDefault="00CB6CA7" w:rsidP="7B16C413">
            <w:pPr>
              <w:pStyle w:val="Akapitzlist"/>
              <w:numPr>
                <w:ilvl w:val="0"/>
                <w:numId w:val="5"/>
              </w:numPr>
              <w:rPr>
                <w:rFonts w:asciiTheme="minorHAnsi" w:eastAsiaTheme="minorEastAsia" w:hAnsiTheme="minorHAnsi" w:cstheme="minorBidi"/>
                <w:color w:val="000000" w:themeColor="text1"/>
              </w:rPr>
            </w:pPr>
            <w:r w:rsidRPr="7B16C413">
              <w:rPr>
                <w:rFonts w:cs="Calibri"/>
                <w:color w:val="000000" w:themeColor="text1"/>
              </w:rPr>
              <w:t xml:space="preserve">Źródło </w:t>
            </w:r>
            <w:r w:rsidR="2A7E1B3C" w:rsidRPr="7B16C413">
              <w:rPr>
                <w:rFonts w:cs="Calibri"/>
                <w:color w:val="000000" w:themeColor="text1"/>
              </w:rPr>
              <w:t>m</w:t>
            </w:r>
            <w:r w:rsidR="64D2F135" w:rsidRPr="7B16C413">
              <w:rPr>
                <w:rFonts w:cs="Calibri"/>
                <w:color w:val="000000" w:themeColor="text1"/>
              </w:rPr>
              <w:t xml:space="preserve">usi </w:t>
            </w:r>
            <w:r w:rsidR="6F9003B9" w:rsidRPr="7B16C413">
              <w:rPr>
                <w:rFonts w:cs="Calibri"/>
                <w:color w:val="000000" w:themeColor="text1"/>
              </w:rPr>
              <w:t xml:space="preserve">być oddane do eksploatacji nie później niż </w:t>
            </w:r>
            <w:r w:rsidR="64D2F135" w:rsidRPr="7B16C413">
              <w:rPr>
                <w:rFonts w:cs="Calibri"/>
                <w:color w:val="000000" w:themeColor="text1"/>
              </w:rPr>
              <w:t xml:space="preserve">w dniu złożenia </w:t>
            </w:r>
            <w:r w:rsidR="54ECB42D" w:rsidRPr="7B16C413">
              <w:rPr>
                <w:rFonts w:cs="Calibri"/>
                <w:color w:val="000000" w:themeColor="text1"/>
              </w:rPr>
              <w:t>W</w:t>
            </w:r>
            <w:r w:rsidR="64D2F135" w:rsidRPr="7B16C413">
              <w:rPr>
                <w:rFonts w:cs="Calibri"/>
                <w:color w:val="000000" w:themeColor="text1"/>
              </w:rPr>
              <w:t>niosku</w:t>
            </w:r>
            <w:r w:rsidR="54AAFCF6" w:rsidRPr="7B16C413">
              <w:rPr>
                <w:rFonts w:cs="Calibri"/>
                <w:color w:val="000000" w:themeColor="text1"/>
              </w:rPr>
              <w:t>.</w:t>
            </w:r>
          </w:p>
          <w:p w14:paraId="26A50E77" w14:textId="0CA38F9F" w:rsidR="53270FB7" w:rsidRDefault="3B996598" w:rsidP="30540ADA">
            <w:pPr>
              <w:rPr>
                <w:rFonts w:cs="Calibri"/>
                <w:color w:val="000000" w:themeColor="text1"/>
              </w:rPr>
            </w:pPr>
            <w:r w:rsidRPr="30540ADA">
              <w:rPr>
                <w:rFonts w:eastAsia="Calibri" w:cs="Calibri"/>
              </w:rPr>
              <w:t>Zamawiający dopuszcza możliwość budowy przez Wykonawcę urządzeń wytwórczych OZE zasilających Demonstrator Technologii energią elektryczną OZE poza granicami administracyjnymi miejscowości posadowienia Demonstratora Technologii. Przy czym wzmiankowane źródło zasilania energią elektryczną OZE musi znajdować się maksymalnie w odległości w linii prostej 40 km od lokalizacji posadowienia Demonstratora Technologii.</w:t>
            </w:r>
          </w:p>
        </w:tc>
        <w:tc>
          <w:tcPr>
            <w:tcW w:w="1418" w:type="dxa"/>
            <w:vAlign w:val="center"/>
          </w:tcPr>
          <w:p w14:paraId="46A8718D" w14:textId="2E4625F9" w:rsidR="53270FB7" w:rsidRPr="000260E3" w:rsidRDefault="595B704C" w:rsidP="000260E3">
            <w:pPr>
              <w:spacing w:after="0"/>
              <w:jc w:val="center"/>
              <w:rPr>
                <w:rFonts w:eastAsia="Calibri" w:cs="Calibri"/>
                <w:sz w:val="28"/>
                <w:szCs w:val="28"/>
              </w:rPr>
            </w:pPr>
            <w:r w:rsidRPr="000260E3">
              <w:rPr>
                <w:rFonts w:cs="Calibri"/>
                <w:color w:val="000000" w:themeColor="text1"/>
                <w:sz w:val="24"/>
                <w:szCs w:val="24"/>
              </w:rPr>
              <w:lastRenderedPageBreak/>
              <w:t>x</w:t>
            </w:r>
          </w:p>
        </w:tc>
      </w:tr>
      <w:tr w:rsidR="001949A9" w:rsidRPr="007A78A5" w14:paraId="2EA72222" w14:textId="3718F87E" w:rsidTr="228A99D5">
        <w:trPr>
          <w:trHeight w:val="840"/>
          <w:jc w:val="center"/>
        </w:trPr>
        <w:tc>
          <w:tcPr>
            <w:tcW w:w="567" w:type="dxa"/>
            <w:shd w:val="clear" w:color="auto" w:fill="auto"/>
          </w:tcPr>
          <w:p w14:paraId="08AA27F9" w14:textId="59C4678B"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4.</w:t>
            </w:r>
          </w:p>
        </w:tc>
        <w:tc>
          <w:tcPr>
            <w:tcW w:w="1375" w:type="dxa"/>
            <w:shd w:val="clear" w:color="auto" w:fill="auto"/>
          </w:tcPr>
          <w:p w14:paraId="3029AA13" w14:textId="23529F30" w:rsidR="001949A9" w:rsidRPr="007A78A5" w:rsidRDefault="001949A9" w:rsidP="42ECB0A6">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444131FF" w14:textId="5D3CC4E0" w:rsidR="001949A9" w:rsidRPr="007A78A5" w:rsidRDefault="001949A9" w:rsidP="42ECB0A6">
            <w:pPr>
              <w:spacing w:after="0"/>
              <w:rPr>
                <w:rFonts w:eastAsia="Calibri" w:cs="Calibri"/>
                <w:b/>
                <w:bCs/>
                <w:color w:val="000000" w:themeColor="text1"/>
              </w:rPr>
            </w:pPr>
            <w:r w:rsidRPr="0C5D272A">
              <w:rPr>
                <w:rFonts w:eastAsia="Calibri" w:cs="Calibri"/>
                <w:b/>
                <w:bCs/>
                <w:color w:val="000000" w:themeColor="text1"/>
              </w:rPr>
              <w:t>Uwarunkowania dla modelowania</w:t>
            </w:r>
          </w:p>
        </w:tc>
        <w:tc>
          <w:tcPr>
            <w:tcW w:w="4564" w:type="dxa"/>
          </w:tcPr>
          <w:p w14:paraId="7769B499" w14:textId="36D1C4F4" w:rsidR="001949A9" w:rsidRPr="007A78A5" w:rsidRDefault="3301DA5B" w:rsidP="42ECB0A6">
            <w:pPr>
              <w:rPr>
                <w:rFonts w:cs="Calibri"/>
                <w:color w:val="000000" w:themeColor="text1"/>
              </w:rPr>
            </w:pPr>
            <w:r w:rsidRPr="09083C2C">
              <w:rPr>
                <w:rFonts w:cs="Calibri"/>
                <w:color w:val="000000" w:themeColor="text1"/>
              </w:rPr>
              <w:t xml:space="preserve">Zamawiający wymaga, aby koncepcja modernizacji Systemu Demonstracyjnego była zgodna z założeniami i ograniczeniami zawartymi w </w:t>
            </w:r>
            <w:r w:rsidR="26A5C1BE" w:rsidRPr="09083C2C">
              <w:rPr>
                <w:rFonts w:cs="Calibri"/>
                <w:color w:val="000000" w:themeColor="text1"/>
              </w:rPr>
              <w:t>Z</w:t>
            </w:r>
            <w:r w:rsidRPr="09083C2C">
              <w:rPr>
                <w:rFonts w:cs="Calibri"/>
                <w:color w:val="000000" w:themeColor="text1"/>
              </w:rPr>
              <w:t>ałączniku nr 6 do Regulaminu.</w:t>
            </w:r>
          </w:p>
        </w:tc>
        <w:tc>
          <w:tcPr>
            <w:tcW w:w="1418" w:type="dxa"/>
            <w:vAlign w:val="center"/>
          </w:tcPr>
          <w:p w14:paraId="5401D2B6" w14:textId="35F1010F" w:rsidR="001949A9" w:rsidRPr="007A78A5" w:rsidRDefault="001949A9" w:rsidP="00310C40">
            <w:pPr>
              <w:jc w:val="center"/>
              <w:rPr>
                <w:rFonts w:cs="Calibri"/>
                <w:color w:val="000000" w:themeColor="text1"/>
              </w:rPr>
            </w:pPr>
            <w:r>
              <w:rPr>
                <w:rFonts w:cs="Calibri"/>
                <w:color w:val="000000" w:themeColor="text1"/>
              </w:rPr>
              <w:t>-</w:t>
            </w:r>
          </w:p>
        </w:tc>
      </w:tr>
      <w:tr w:rsidR="001949A9" w:rsidRPr="007A78A5" w14:paraId="557BF892" w14:textId="64FD8142" w:rsidTr="228A99D5">
        <w:trPr>
          <w:jc w:val="center"/>
        </w:trPr>
        <w:tc>
          <w:tcPr>
            <w:tcW w:w="567" w:type="dxa"/>
            <w:shd w:val="clear" w:color="auto" w:fill="auto"/>
          </w:tcPr>
          <w:p w14:paraId="26E68AB9" w14:textId="7829C223"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5.</w:t>
            </w:r>
          </w:p>
        </w:tc>
        <w:tc>
          <w:tcPr>
            <w:tcW w:w="1375" w:type="dxa"/>
            <w:shd w:val="clear" w:color="auto" w:fill="auto"/>
          </w:tcPr>
          <w:p w14:paraId="567454A0" w14:textId="524B2B4E" w:rsidR="001949A9" w:rsidRPr="007A78A5" w:rsidRDefault="001949A9" w:rsidP="00972038">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192503F0" w14:textId="42F7D59A" w:rsidR="001949A9" w:rsidRPr="007A78A5" w:rsidRDefault="001949A9" w:rsidP="00972038">
            <w:pPr>
              <w:rPr>
                <w:rFonts w:eastAsia="Calibri" w:cs="Calibri"/>
                <w:b/>
                <w:bCs/>
                <w:color w:val="000000" w:themeColor="text1"/>
              </w:rPr>
            </w:pPr>
            <w:r w:rsidRPr="007A78A5">
              <w:rPr>
                <w:rFonts w:eastAsia="Calibri" w:cs="Calibri"/>
                <w:b/>
                <w:bCs/>
                <w:color w:val="000000" w:themeColor="text1"/>
              </w:rPr>
              <w:t>Zasilanie Magazynu Sezonowego</w:t>
            </w:r>
          </w:p>
        </w:tc>
        <w:tc>
          <w:tcPr>
            <w:tcW w:w="4564" w:type="dxa"/>
          </w:tcPr>
          <w:p w14:paraId="6B15E4E3" w14:textId="3DCE4825" w:rsidR="001949A9" w:rsidRPr="007A78A5" w:rsidRDefault="001949A9" w:rsidP="00972038">
            <w:pPr>
              <w:rPr>
                <w:rFonts w:cs="Calibri"/>
                <w:color w:val="000000" w:themeColor="text1"/>
              </w:rPr>
            </w:pPr>
            <w:r w:rsidRPr="4831D3A5">
              <w:rPr>
                <w:rFonts w:cs="Calibri"/>
                <w:color w:val="000000" w:themeColor="text1"/>
              </w:rPr>
              <w:t>Jeżeli w ramach tworzenia Rozwiązania Wykonawca przedstawi zamiar wykorzystania Magazynu Sezonowego</w:t>
            </w:r>
            <w:r w:rsidRPr="0D925E83">
              <w:rPr>
                <w:rFonts w:cs="Calibri"/>
                <w:color w:val="000000" w:themeColor="text1"/>
              </w:rPr>
              <w:t xml:space="preserve"> Zamawiający wymaga, aby Magazyn Sezonowy ciepła był zasilany wyłącznie energią OZE. Zastrzeżenie nie dotyczy magazynów krótkoterminowych (niespełniających definicji Magazynu Sezonowego). </w:t>
            </w:r>
          </w:p>
          <w:p w14:paraId="628BD2E5" w14:textId="542B95C0" w:rsidR="001949A9" w:rsidRPr="007A78A5" w:rsidRDefault="001949A9" w:rsidP="00972038">
            <w:pPr>
              <w:rPr>
                <w:rFonts w:cs="Calibri"/>
                <w:color w:val="000000" w:themeColor="text1"/>
              </w:rPr>
            </w:pPr>
            <w:r w:rsidRPr="007A78A5">
              <w:rPr>
                <w:rFonts w:cs="Calibri"/>
                <w:color w:val="000000" w:themeColor="text1"/>
              </w:rPr>
              <w:t xml:space="preserve">Zamawiający umieścił opis definiujący, co uznawane jest za energię OZE w rozumieniu Przedsięwzięcia, w pkt </w:t>
            </w:r>
            <w:r w:rsidR="00C04D3B">
              <w:rPr>
                <w:rFonts w:cs="Calibri"/>
                <w:color w:val="000000" w:themeColor="text1"/>
              </w:rPr>
              <w:t>7</w:t>
            </w:r>
            <w:r w:rsidR="00C04D3B" w:rsidRPr="007A78A5">
              <w:rPr>
                <w:rFonts w:cs="Calibri"/>
                <w:color w:val="000000" w:themeColor="text1"/>
              </w:rPr>
              <w:t xml:space="preserve"> </w:t>
            </w:r>
            <w:r w:rsidRPr="007A78A5">
              <w:rPr>
                <w:rFonts w:cs="Calibri"/>
                <w:color w:val="000000" w:themeColor="text1"/>
              </w:rPr>
              <w:t>poniżej.</w:t>
            </w:r>
          </w:p>
        </w:tc>
        <w:tc>
          <w:tcPr>
            <w:tcW w:w="1418" w:type="dxa"/>
            <w:vAlign w:val="center"/>
          </w:tcPr>
          <w:p w14:paraId="6C54A574" w14:textId="7EAE6041" w:rsidR="001949A9" w:rsidRPr="0D925E83" w:rsidRDefault="001949A9" w:rsidP="00310C40">
            <w:pPr>
              <w:jc w:val="center"/>
              <w:rPr>
                <w:rFonts w:cs="Calibri"/>
                <w:color w:val="000000" w:themeColor="text1"/>
              </w:rPr>
            </w:pPr>
            <w:r>
              <w:rPr>
                <w:rFonts w:cs="Calibri"/>
                <w:color w:val="000000" w:themeColor="text1"/>
              </w:rPr>
              <w:t>X</w:t>
            </w:r>
          </w:p>
        </w:tc>
      </w:tr>
      <w:tr w:rsidR="001949A9" w:rsidRPr="007A78A5" w14:paraId="527852FF" w14:textId="065C433D" w:rsidTr="228A99D5">
        <w:trPr>
          <w:jc w:val="center"/>
        </w:trPr>
        <w:tc>
          <w:tcPr>
            <w:tcW w:w="567" w:type="dxa"/>
            <w:shd w:val="clear" w:color="auto" w:fill="auto"/>
          </w:tcPr>
          <w:p w14:paraId="43B3FA22" w14:textId="121CE916"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6.</w:t>
            </w:r>
          </w:p>
        </w:tc>
        <w:tc>
          <w:tcPr>
            <w:tcW w:w="1375" w:type="dxa"/>
            <w:shd w:val="clear" w:color="auto" w:fill="auto"/>
          </w:tcPr>
          <w:p w14:paraId="10819492" w14:textId="5FA10B54" w:rsidR="001949A9" w:rsidRPr="007A78A5" w:rsidRDefault="001949A9" w:rsidP="7F82A3B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52E47A88" w14:textId="67220D0F" w:rsidR="001949A9" w:rsidRPr="007A78A5" w:rsidRDefault="001949A9" w:rsidP="4B33BCEA">
            <w:pPr>
              <w:rPr>
                <w:rFonts w:eastAsia="Calibri" w:cs="Calibri"/>
                <w:b/>
                <w:bCs/>
                <w:color w:val="000000" w:themeColor="text1"/>
              </w:rPr>
            </w:pPr>
            <w:r w:rsidRPr="007A78A5">
              <w:rPr>
                <w:rFonts w:eastAsia="Calibri" w:cs="Calibri"/>
                <w:b/>
                <w:bCs/>
                <w:color w:val="000000" w:themeColor="text1"/>
              </w:rPr>
              <w:t>Zakaz zakupu ciepła</w:t>
            </w:r>
          </w:p>
        </w:tc>
        <w:tc>
          <w:tcPr>
            <w:tcW w:w="4564" w:type="dxa"/>
          </w:tcPr>
          <w:p w14:paraId="2463E1C1" w14:textId="6890C2DD" w:rsidR="001949A9" w:rsidRPr="007A78A5" w:rsidRDefault="475E9D5D" w:rsidP="56955223">
            <w:pPr>
              <w:rPr>
                <w:color w:val="000000" w:themeColor="text1"/>
                <w:highlight w:val="green"/>
              </w:rPr>
            </w:pPr>
            <w:r>
              <w:t>Zamawiający nie dopuszcza możliwości zakupu ciepła na potrzeby Demonstratora Technologii.</w:t>
            </w:r>
          </w:p>
        </w:tc>
        <w:tc>
          <w:tcPr>
            <w:tcW w:w="1418" w:type="dxa"/>
            <w:vAlign w:val="center"/>
          </w:tcPr>
          <w:p w14:paraId="1C8C2473" w14:textId="2934C7D5" w:rsidR="001949A9" w:rsidRPr="007A78A5" w:rsidRDefault="001949A9" w:rsidP="00310C40">
            <w:pPr>
              <w:jc w:val="center"/>
            </w:pPr>
            <w:r>
              <w:t>-</w:t>
            </w:r>
          </w:p>
        </w:tc>
      </w:tr>
    </w:tbl>
    <w:p w14:paraId="441C6675" w14:textId="5CA57552" w:rsidR="2251C84C" w:rsidRDefault="2251C84C"/>
    <w:p w14:paraId="34F504B5" w14:textId="77777777" w:rsidR="00C140C1" w:rsidRDefault="00C140C1" w:rsidP="26A3AD3C">
      <w:pPr>
        <w:spacing w:after="0"/>
        <w:rPr>
          <w:b/>
          <w:bCs/>
        </w:rPr>
        <w:sectPr w:rsidR="00C140C1" w:rsidSect="00212AFD">
          <w:headerReference w:type="first" r:id="rId14"/>
          <w:pgSz w:w="11900" w:h="16840"/>
          <w:pgMar w:top="720" w:right="720" w:bottom="720" w:left="720" w:header="720" w:footer="720" w:gutter="0"/>
          <w:cols w:space="720"/>
          <w:titlePg/>
          <w:docGrid w:linePitch="360"/>
        </w:sectPr>
      </w:pPr>
    </w:p>
    <w:tbl>
      <w:tblPr>
        <w:tblStyle w:val="Tabela-Siatka"/>
        <w:tblW w:w="15390" w:type="dxa"/>
        <w:jc w:val="center"/>
        <w:tblLook w:val="04A0" w:firstRow="1" w:lastRow="0" w:firstColumn="1" w:lastColumn="0" w:noHBand="0" w:noVBand="1"/>
      </w:tblPr>
      <w:tblGrid>
        <w:gridCol w:w="394"/>
        <w:gridCol w:w="1442"/>
        <w:gridCol w:w="2133"/>
        <w:gridCol w:w="9918"/>
        <w:gridCol w:w="1503"/>
      </w:tblGrid>
      <w:tr w:rsidR="001949A9" w:rsidRPr="00081B45" w14:paraId="5CB1C81F" w14:textId="181E7F91" w:rsidTr="228A99D5">
        <w:trPr>
          <w:jc w:val="center"/>
        </w:trPr>
        <w:tc>
          <w:tcPr>
            <w:tcW w:w="394" w:type="dxa"/>
            <w:shd w:val="clear" w:color="auto" w:fill="auto"/>
          </w:tcPr>
          <w:p w14:paraId="04019679" w14:textId="4C1908EE"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lastRenderedPageBreak/>
              <w:t>7</w:t>
            </w:r>
            <w:r w:rsidR="001949A9">
              <w:rPr>
                <w:rFonts w:asciiTheme="minorHAnsi" w:hAnsiTheme="minorHAnsi" w:cstheme="minorBidi"/>
                <w:b/>
                <w:bCs/>
              </w:rPr>
              <w:t>.</w:t>
            </w:r>
          </w:p>
        </w:tc>
        <w:tc>
          <w:tcPr>
            <w:tcW w:w="1442" w:type="dxa"/>
            <w:shd w:val="clear" w:color="auto" w:fill="auto"/>
          </w:tcPr>
          <w:p w14:paraId="4BF65229" w14:textId="45A621E1" w:rsidR="001949A9" w:rsidRPr="007A78A5" w:rsidRDefault="001949A9" w:rsidP="568FF62B">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33" w:type="dxa"/>
            <w:shd w:val="clear" w:color="auto" w:fill="auto"/>
          </w:tcPr>
          <w:p w14:paraId="43BABD32" w14:textId="180CD76B" w:rsidR="001949A9" w:rsidRPr="007A78A5" w:rsidRDefault="001949A9" w:rsidP="0D925E83">
            <w:pPr>
              <w:spacing w:after="0"/>
              <w:rPr>
                <w:rFonts w:asciiTheme="minorHAnsi" w:hAnsiTheme="minorHAnsi" w:cstheme="minorBidi"/>
                <w:b/>
                <w:bCs/>
              </w:rPr>
            </w:pPr>
            <w:r w:rsidRPr="0D925E83">
              <w:rPr>
                <w:rFonts w:asciiTheme="minorHAnsi" w:hAnsiTheme="minorHAnsi" w:cstheme="minorBidi"/>
                <w:b/>
                <w:bCs/>
              </w:rPr>
              <w:t>Udział Odnawialnych Źródeł Energii (OZE) w Demonstratorze Technologii</w:t>
            </w:r>
          </w:p>
        </w:tc>
        <w:tc>
          <w:tcPr>
            <w:tcW w:w="9918" w:type="dxa"/>
          </w:tcPr>
          <w:p w14:paraId="4ECEBE05" w14:textId="3EB3DECC" w:rsidR="001949A9" w:rsidRPr="007A78A5" w:rsidRDefault="001949A9" w:rsidP="568FF62B">
            <w:pPr>
              <w:spacing w:after="0"/>
            </w:pPr>
            <w:r w:rsidRPr="0C5D272A">
              <w:rPr>
                <w:rFonts w:asciiTheme="minorHAnsi" w:hAnsiTheme="minorHAnsi" w:cstheme="minorBidi"/>
              </w:rPr>
              <w:t xml:space="preserve">Zamawiający wymaga, aby co najmniej 80% </w:t>
            </w:r>
            <w:r w:rsidRPr="0C5D272A">
              <w:rPr>
                <w:rFonts w:eastAsia="Calibri" w:cs="Calibri"/>
              </w:rPr>
              <w:t>energii zasilającej Demonstrator Technologii pochodziło ze źródeł odnawialnych, tj. pozyskanej z:</w:t>
            </w:r>
          </w:p>
          <w:p w14:paraId="50E83B2E" w14:textId="09DB6F5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promieniowania słonecznego,</w:t>
            </w:r>
          </w:p>
          <w:p w14:paraId="053D88B3" w14:textId="12B2A3D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wiatru,</w:t>
            </w:r>
          </w:p>
          <w:p w14:paraId="2B34C15E" w14:textId="6244018A" w:rsidR="001949A9" w:rsidRPr="007A78A5" w:rsidRDefault="001949A9" w:rsidP="26A3AD3C">
            <w:pPr>
              <w:pStyle w:val="Akapitzlist"/>
              <w:numPr>
                <w:ilvl w:val="0"/>
                <w:numId w:val="27"/>
              </w:numPr>
              <w:spacing w:after="0"/>
              <w:rPr>
                <w:rFonts w:asciiTheme="minorHAnsi" w:eastAsiaTheme="minorEastAsia" w:hAnsiTheme="minorHAnsi" w:cstheme="minorBidi"/>
              </w:rPr>
            </w:pPr>
            <w:r w:rsidRPr="007A78A5">
              <w:rPr>
                <w:rFonts w:eastAsia="Calibri" w:cs="Calibri"/>
              </w:rPr>
              <w:t>płytkiej geotermii,</w:t>
            </w:r>
          </w:p>
          <w:p w14:paraId="5ED8CECC" w14:textId="35CA29C5" w:rsidR="001949A9" w:rsidRPr="007A78A5" w:rsidRDefault="001949A9" w:rsidP="04EFA7C4">
            <w:pPr>
              <w:pStyle w:val="Akapitzlist"/>
              <w:numPr>
                <w:ilvl w:val="0"/>
                <w:numId w:val="27"/>
              </w:numPr>
              <w:spacing w:after="0"/>
              <w:rPr>
                <w:rFonts w:asciiTheme="minorHAnsi" w:eastAsiaTheme="minorEastAsia" w:hAnsiTheme="minorHAnsi" w:cstheme="minorBidi"/>
              </w:rPr>
            </w:pPr>
            <w:proofErr w:type="spellStart"/>
            <w:r w:rsidRPr="007A78A5">
              <w:rPr>
                <w:rFonts w:eastAsia="Calibri" w:cs="Calibri"/>
              </w:rPr>
              <w:t>aerotermii</w:t>
            </w:r>
            <w:proofErr w:type="spellEnd"/>
            <w:r w:rsidRPr="007A78A5">
              <w:rPr>
                <w:rFonts w:eastAsia="Calibri" w:cs="Calibri"/>
              </w:rPr>
              <w:t>,</w:t>
            </w:r>
          </w:p>
          <w:p w14:paraId="0E2A10BD" w14:textId="4112CB74" w:rsidR="001949A9" w:rsidRPr="007A78A5" w:rsidRDefault="620A4A2D" w:rsidP="7B16C413">
            <w:pPr>
              <w:pStyle w:val="Akapitzlist"/>
              <w:numPr>
                <w:ilvl w:val="0"/>
                <w:numId w:val="27"/>
              </w:numPr>
              <w:spacing w:after="0"/>
              <w:rPr>
                <w:rFonts w:asciiTheme="minorHAnsi" w:eastAsiaTheme="minorEastAsia" w:hAnsiTheme="minorHAnsi" w:cstheme="minorBidi"/>
              </w:rPr>
            </w:pPr>
            <w:r w:rsidRPr="7B16C413">
              <w:rPr>
                <w:rFonts w:asciiTheme="minorHAnsi" w:eastAsiaTheme="minorEastAsia" w:hAnsiTheme="minorHAnsi" w:cstheme="minorBidi"/>
              </w:rPr>
              <w:t>s</w:t>
            </w:r>
            <w:r w:rsidR="001949A9" w:rsidRPr="7B16C413">
              <w:rPr>
                <w:rFonts w:asciiTheme="minorHAnsi" w:eastAsiaTheme="minorEastAsia" w:hAnsiTheme="minorHAnsi" w:cstheme="minorBidi"/>
              </w:rPr>
              <w:t xml:space="preserve">ubstratów </w:t>
            </w:r>
            <w:r w:rsidR="1D8300BA" w:rsidRPr="7B16C413">
              <w:rPr>
                <w:rFonts w:asciiTheme="minorHAnsi" w:eastAsiaTheme="minorEastAsia" w:hAnsiTheme="minorHAnsi" w:cstheme="minorBidi"/>
              </w:rPr>
              <w:t xml:space="preserve">odpadowych </w:t>
            </w:r>
            <w:r w:rsidR="41EADFCD" w:rsidRPr="7B16C413">
              <w:rPr>
                <w:rFonts w:asciiTheme="minorHAnsi" w:eastAsiaTheme="minorEastAsia" w:hAnsiTheme="minorHAnsi" w:cstheme="minorBidi"/>
              </w:rPr>
              <w:t xml:space="preserve">wskazanych w </w:t>
            </w:r>
            <w:r w:rsidR="11DDF32B" w:rsidRPr="7B16C413">
              <w:rPr>
                <w:rFonts w:asciiTheme="minorHAnsi" w:eastAsiaTheme="minorEastAsia" w:hAnsiTheme="minorHAnsi" w:cstheme="minorBidi"/>
              </w:rPr>
              <w:t>Z</w:t>
            </w:r>
            <w:r w:rsidR="41EADFCD" w:rsidRPr="7B16C413">
              <w:rPr>
                <w:rFonts w:asciiTheme="minorHAnsi" w:eastAsiaTheme="minorEastAsia" w:hAnsiTheme="minorHAnsi" w:cstheme="minorBidi"/>
              </w:rPr>
              <w:t>ałączniku nr 6</w:t>
            </w:r>
            <w:r w:rsidR="1D28120D" w:rsidRPr="7B16C413">
              <w:rPr>
                <w:rFonts w:asciiTheme="minorHAnsi" w:eastAsiaTheme="minorEastAsia" w:hAnsiTheme="minorHAnsi" w:cstheme="minorBidi"/>
              </w:rPr>
              <w:t xml:space="preserve"> do Regulaminu</w:t>
            </w:r>
            <w:r w:rsidR="764249A0" w:rsidRPr="7B16C413">
              <w:rPr>
                <w:rFonts w:asciiTheme="minorHAnsi" w:eastAsiaTheme="minorEastAsia" w:hAnsiTheme="minorHAnsi" w:cstheme="minorBidi"/>
              </w:rPr>
              <w:t>,</w:t>
            </w:r>
            <w:r w:rsidR="41EADFCD" w:rsidRPr="7B16C413">
              <w:rPr>
                <w:rFonts w:asciiTheme="minorHAnsi" w:eastAsiaTheme="minorEastAsia" w:hAnsiTheme="minorHAnsi" w:cstheme="minorBidi"/>
              </w:rPr>
              <w:t xml:space="preserve"> </w:t>
            </w:r>
            <w:r w:rsidR="441C9C38" w:rsidRPr="7B16C413">
              <w:rPr>
                <w:rFonts w:asciiTheme="minorHAnsi" w:eastAsiaTheme="minorEastAsia" w:hAnsiTheme="minorHAnsi" w:cstheme="minorBidi"/>
              </w:rPr>
              <w:t>do wykorzystania w urządzeniu służącym do ich przetwarzania na paliwo do skojarzonego wytwarzania energii</w:t>
            </w:r>
            <w:r w:rsidR="273568D7" w:rsidRPr="7B16C413">
              <w:rPr>
                <w:rFonts w:asciiTheme="minorHAnsi" w:eastAsiaTheme="minorEastAsia" w:hAnsiTheme="minorHAnsi" w:cstheme="minorBidi"/>
              </w:rPr>
              <w:t xml:space="preserve">, </w:t>
            </w:r>
            <w:r w:rsidR="15BDD527" w:rsidRPr="7B16C413">
              <w:rPr>
                <w:rFonts w:asciiTheme="minorHAnsi" w:eastAsiaTheme="minorEastAsia" w:hAnsiTheme="minorHAnsi" w:cstheme="minorBidi"/>
              </w:rPr>
              <w:t xml:space="preserve">(proces przetwarzania substratów musi zapewniać, że </w:t>
            </w:r>
            <w:r w:rsidR="273568D7" w:rsidRPr="7B16C413">
              <w:rPr>
                <w:rFonts w:asciiTheme="minorHAnsi" w:eastAsiaTheme="minorEastAsia" w:hAnsiTheme="minorHAnsi" w:cstheme="minorBidi"/>
              </w:rPr>
              <w:t xml:space="preserve">substancje biogenne </w:t>
            </w:r>
            <w:r w:rsidR="19BC7A38" w:rsidRPr="7B16C413">
              <w:rPr>
                <w:rFonts w:asciiTheme="minorHAnsi" w:eastAsiaTheme="minorEastAsia" w:hAnsiTheme="minorHAnsi" w:cstheme="minorBidi"/>
              </w:rPr>
              <w:t xml:space="preserve">będą </w:t>
            </w:r>
            <w:r w:rsidR="2FAE5FA2" w:rsidRPr="7B16C413">
              <w:rPr>
                <w:rFonts w:asciiTheme="minorHAnsi" w:eastAsiaTheme="minorEastAsia" w:hAnsiTheme="minorHAnsi" w:cstheme="minorBidi"/>
              </w:rPr>
              <w:t xml:space="preserve">z punktu widzenia środowiska </w:t>
            </w:r>
            <w:r w:rsidR="273568D7" w:rsidRPr="7B16C413">
              <w:rPr>
                <w:rFonts w:asciiTheme="minorHAnsi" w:eastAsiaTheme="minorEastAsia" w:hAnsiTheme="minorHAnsi" w:cstheme="minorBidi"/>
              </w:rPr>
              <w:t>w obiegu zamkniętym</w:t>
            </w:r>
            <w:r w:rsidR="356A2EA8" w:rsidRPr="7B16C413">
              <w:rPr>
                <w:rFonts w:asciiTheme="minorHAnsi" w:eastAsiaTheme="minorEastAsia" w:hAnsiTheme="minorHAnsi" w:cstheme="minorBidi"/>
              </w:rPr>
              <w:t>)</w:t>
            </w:r>
          </w:p>
          <w:p w14:paraId="75DC4483" w14:textId="0913FAFC" w:rsidR="001949A9" w:rsidRPr="007A78A5" w:rsidRDefault="001949A9">
            <w:pPr>
              <w:spacing w:after="0"/>
              <w:rPr>
                <w:rFonts w:asciiTheme="minorHAnsi" w:eastAsiaTheme="minorEastAsia" w:hAnsiTheme="minorHAnsi" w:cstheme="minorBidi"/>
              </w:rPr>
              <w:pPrChange w:id="14" w:author="Autor">
                <w:pPr>
                  <w:pStyle w:val="Akapitzlist"/>
                  <w:numPr>
                    <w:numId w:val="27"/>
                  </w:numPr>
                  <w:spacing w:after="0"/>
                  <w:ind w:hanging="360"/>
                </w:pPr>
              </w:pPrChange>
            </w:pPr>
            <w:del w:id="15" w:author="Autor">
              <w:r w:rsidRPr="228A99D5" w:rsidDel="001949A9">
                <w:rPr>
                  <w:rFonts w:asciiTheme="minorHAnsi" w:eastAsiaTheme="minorEastAsia" w:hAnsiTheme="minorHAnsi" w:cstheme="minorBidi"/>
                </w:rPr>
                <w:delText>,</w:delText>
              </w:r>
            </w:del>
          </w:p>
          <w:p w14:paraId="710EF7AE" w14:textId="63E957EB" w:rsidR="001949A9" w:rsidRPr="007A78A5" w:rsidRDefault="001949A9" w:rsidP="6CFE63B3">
            <w:pPr>
              <w:spacing w:after="0"/>
              <w:rPr>
                <w:rFonts w:asciiTheme="minorHAnsi" w:eastAsiaTheme="minorEastAsia" w:hAnsiTheme="minorHAnsi" w:cstheme="minorBidi"/>
              </w:rPr>
            </w:pPr>
            <w:r w:rsidRPr="6CFE63B3">
              <w:rPr>
                <w:rFonts w:eastAsia="Calibri" w:cs="Calibri"/>
              </w:rPr>
              <w:t>zwanych dalej łącznie lub z osobna „OZE”</w:t>
            </w:r>
          </w:p>
          <w:p w14:paraId="27038DB0" w14:textId="767E5681" w:rsidR="001949A9" w:rsidRPr="007A78A5" w:rsidRDefault="001949A9" w:rsidP="00212AFD">
            <w:pPr>
              <w:pStyle w:val="Akapitzlist"/>
              <w:numPr>
                <w:ilvl w:val="3"/>
                <w:numId w:val="26"/>
              </w:numPr>
              <w:spacing w:after="0"/>
              <w:ind w:left="744"/>
              <w:rPr>
                <w:rFonts w:eastAsia="Calibri" w:cs="Calibri"/>
              </w:rPr>
            </w:pPr>
            <w:r w:rsidRPr="0C5D272A">
              <w:rPr>
                <w:rFonts w:eastAsia="Calibri" w:cs="Calibri"/>
              </w:rPr>
              <w:t>lub z zakupionej energii elektrycznej:</w:t>
            </w:r>
          </w:p>
          <w:p w14:paraId="28F955BB" w14:textId="671281DC" w:rsidR="001949A9" w:rsidRPr="007A78A5" w:rsidRDefault="001949A9" w:rsidP="0C5D272A">
            <w:pPr>
              <w:pStyle w:val="Akapitzlist"/>
              <w:numPr>
                <w:ilvl w:val="1"/>
                <w:numId w:val="26"/>
              </w:numPr>
              <w:spacing w:after="0"/>
              <w:rPr>
                <w:rFonts w:asciiTheme="minorHAnsi" w:eastAsiaTheme="minorEastAsia" w:hAnsiTheme="minorHAnsi" w:cstheme="minorBidi"/>
              </w:rPr>
            </w:pPr>
            <w:r w:rsidRPr="0C5D272A">
              <w:rPr>
                <w:rFonts w:eastAsia="Calibri" w:cs="Calibri"/>
              </w:rPr>
              <w:t>wraz ze świadectwem pochodzenia w rozumieniu ustawy z dnia 20 lutego 2015 r. o odnawialnych źródłach energii lub</w:t>
            </w:r>
          </w:p>
          <w:p w14:paraId="5B506603" w14:textId="5F340DF6" w:rsidR="001949A9" w:rsidRPr="007A78A5" w:rsidRDefault="001949A9" w:rsidP="00212AFD">
            <w:pPr>
              <w:pStyle w:val="Akapitzlist"/>
              <w:numPr>
                <w:ilvl w:val="1"/>
                <w:numId w:val="26"/>
              </w:numPr>
              <w:spacing w:after="0"/>
            </w:pPr>
            <w:r w:rsidRPr="0C5D272A">
              <w:rPr>
                <w:rFonts w:eastAsia="Calibri" w:cs="Calibri"/>
              </w:rPr>
              <w:t>wraz z gwarancją pochodzenia w rozumieniu ustawy z dnia 20 lutego 2015 r. o odnawialnych źródłach energii OZE lub</w:t>
            </w:r>
          </w:p>
          <w:p w14:paraId="2D57B918" w14:textId="4C0CC311" w:rsidR="001949A9" w:rsidRPr="007A78A5" w:rsidRDefault="001949A9" w:rsidP="00212AFD">
            <w:pPr>
              <w:pStyle w:val="Akapitzlist"/>
              <w:numPr>
                <w:ilvl w:val="1"/>
                <w:numId w:val="26"/>
              </w:numPr>
              <w:spacing w:after="0"/>
            </w:pPr>
            <w:r w:rsidRPr="0C5D272A">
              <w:rPr>
                <w:rFonts w:eastAsia="Calibri" w:cs="Calibri"/>
              </w:rPr>
              <w:t>od wytwórcy energii z odnawialnych źródeł energii w rozumieniu ustawy z dnia 20 lutego 2015 r. o odnawialnych źródłach energii w oparciu o kontrakt PPA,</w:t>
            </w:r>
          </w:p>
          <w:p w14:paraId="3BC0EA27" w14:textId="20A43D77" w:rsidR="001949A9" w:rsidRPr="007A78A5" w:rsidRDefault="001949A9" w:rsidP="00212AFD">
            <w:pPr>
              <w:spacing w:after="0"/>
              <w:ind w:left="744"/>
            </w:pPr>
            <w:r w:rsidRPr="007A78A5">
              <w:rPr>
                <w:rFonts w:eastAsia="Calibri" w:cs="Calibri"/>
              </w:rPr>
              <w:t>zwanej dalej łącznie i z osobna „zakupioną energią elektryczną OZE”.</w:t>
            </w:r>
          </w:p>
          <w:p w14:paraId="2F4E04CF" w14:textId="55232BC1" w:rsidR="001949A9" w:rsidRPr="007A78A5" w:rsidRDefault="001949A9" w:rsidP="7F82A3B6">
            <w:pPr>
              <w:spacing w:after="0"/>
              <w:rPr>
                <w:rFonts w:eastAsia="Calibri" w:cs="Calibri"/>
              </w:rPr>
            </w:pPr>
            <w:r w:rsidRPr="007A78A5">
              <w:rPr>
                <w:rFonts w:eastAsia="Calibri" w:cs="Calibri"/>
              </w:rPr>
              <w:t>W bilansie należy uwzględnić energię wykorzystaną do zasilania urządzeń, której włączenie w kalkulację kosztów poniesionych dopuszcza ROZPORZĄDZENIE MINISTRA KLIMATU z dnia 7 kwietnia 2020 r. w sprawie szczegółowych zasad kształtowania i kalkulacji taryf oraz rozliczeń z tytułu zaopatrzenia w ciepło z późniejszymi zmianami.</w:t>
            </w:r>
          </w:p>
          <w:p w14:paraId="1008D31D" w14:textId="01042FDB" w:rsidR="001949A9" w:rsidRPr="007A78A5" w:rsidDel="00DA1E8A" w:rsidRDefault="475E9D5D" w:rsidP="7F82A3B6">
            <w:pPr>
              <w:spacing w:before="120" w:after="0"/>
              <w:rPr>
                <w:rFonts w:eastAsia="Calibri" w:cs="Calibri"/>
              </w:rPr>
            </w:pPr>
            <w:r w:rsidRPr="77439E7B">
              <w:rPr>
                <w:rFonts w:eastAsia="Calibri" w:cs="Calibri"/>
              </w:rPr>
              <w:t>Do wyznaczenia udziału OZE, Zamawiający dopuszcza zaliczenie części zakupionej energii elektrycznej OZE, nie przekraczającej 15% ogólnej ilości energii pozyskanej przez Demonstrator Technologii.</w:t>
            </w:r>
          </w:p>
          <w:p w14:paraId="6E268334" w14:textId="2324840C" w:rsidR="001949A9" w:rsidRPr="007A78A5" w:rsidRDefault="7059D66C" w:rsidP="0C5D272A">
            <w:pPr>
              <w:spacing w:before="120" w:after="0"/>
              <w:rPr>
                <w:rFonts w:eastAsia="Calibri" w:cs="Calibri"/>
              </w:rPr>
            </w:pPr>
            <w:r w:rsidRPr="09083C2C">
              <w:rPr>
                <w:rFonts w:eastAsia="Calibri" w:cs="Calibri"/>
              </w:rPr>
              <w:t>Do wyznaczenia udziału OZE, Zamawiający dopuszcza zaliczenie zakupionej energii elektrycznej OZE pozyskanej przez Demonstrator Technologii pod warunkiem, że odległość pomi</w:t>
            </w:r>
            <w:r w:rsidR="05E696A5" w:rsidRPr="09083C2C">
              <w:rPr>
                <w:rFonts w:eastAsia="Calibri" w:cs="Calibri"/>
              </w:rPr>
              <w:t>ędzy urządzeniem wytwarzającym energię</w:t>
            </w:r>
            <w:r w:rsidR="00AE6888">
              <w:rPr>
                <w:rFonts w:eastAsia="Calibri" w:cs="Calibri"/>
              </w:rPr>
              <w:t xml:space="preserve"> (Źródłem)</w:t>
            </w:r>
            <w:r w:rsidR="05E696A5" w:rsidRPr="09083C2C">
              <w:rPr>
                <w:rFonts w:eastAsia="Calibri" w:cs="Calibri"/>
              </w:rPr>
              <w:t xml:space="preserve">, a Demonstratorem Technologii nie przekracza </w:t>
            </w:r>
            <w:r w:rsidR="04E1DDEB" w:rsidRPr="09083C2C">
              <w:rPr>
                <w:rFonts w:eastAsia="Calibri" w:cs="Calibri"/>
              </w:rPr>
              <w:t>4</w:t>
            </w:r>
            <w:r w:rsidR="05E696A5" w:rsidRPr="09083C2C">
              <w:rPr>
                <w:rFonts w:eastAsia="Calibri" w:cs="Calibri"/>
              </w:rPr>
              <w:t>0 km w linii prostej</w:t>
            </w:r>
            <w:r w:rsidR="3DCB010D" w:rsidRPr="09083C2C">
              <w:rPr>
                <w:rFonts w:eastAsia="Calibri" w:cs="Calibri"/>
              </w:rPr>
              <w:t>.</w:t>
            </w:r>
            <w:r w:rsidR="7067D35F" w:rsidRPr="09083C2C">
              <w:rPr>
                <w:rFonts w:eastAsia="Calibri" w:cs="Calibri"/>
              </w:rPr>
              <w:t xml:space="preserve"> </w:t>
            </w:r>
          </w:p>
          <w:p w14:paraId="4F4DD4DC" w14:textId="30056EA9" w:rsidR="001949A9" w:rsidRPr="007A78A5" w:rsidRDefault="001949A9" w:rsidP="0C5D272A">
            <w:pPr>
              <w:spacing w:after="0"/>
              <w:rPr>
                <w:rFonts w:eastAsia="Calibri" w:cs="Calibri"/>
              </w:rPr>
            </w:pPr>
          </w:p>
          <w:p w14:paraId="47D9FFC8" w14:textId="70DEF9BA" w:rsidR="001949A9" w:rsidRPr="007A78A5" w:rsidRDefault="001949A9" w:rsidP="7EFCF2E4">
            <w:pPr>
              <w:spacing w:after="0"/>
              <w:rPr>
                <w:rFonts w:eastAsia="Calibri" w:cs="Calibri"/>
              </w:rPr>
            </w:pPr>
            <w:r w:rsidRPr="007A78A5">
              <w:rPr>
                <w:rFonts w:eastAsia="Calibri" w:cs="Calibri"/>
              </w:rPr>
              <w:t xml:space="preserve">Zamawiający definiuje następujący sposób obliczenia </w:t>
            </w:r>
            <m:oMath>
              <m:r>
                <w:rPr>
                  <w:rFonts w:ascii="Cambria Math" w:eastAsia="Calibri" w:hAnsi="Cambria Math" w:cs="Calibri"/>
                </w:rPr>
                <m:t>%OZE</m:t>
              </m:r>
            </m:oMath>
            <w:r w:rsidRPr="007A78A5">
              <w:rPr>
                <w:rFonts w:eastAsia="Calibri" w:cs="Calibri"/>
              </w:rPr>
              <w:t xml:space="preserve"> w Demonstratorze Technologii</w:t>
            </w:r>
          </w:p>
          <w:p w14:paraId="382E8488" w14:textId="57374E71" w:rsidR="001949A9" w:rsidRPr="007A78A5" w:rsidRDefault="001949A9" w:rsidP="7EFCF2E4">
            <w:pPr>
              <w:spacing w:after="0"/>
              <w:rPr>
                <w:rFonts w:eastAsia="Calibri" w:cs="Calibri"/>
              </w:rPr>
            </w:pPr>
          </w:p>
          <w:p w14:paraId="6362C5D2" w14:textId="5E3AC637" w:rsidR="001949A9" w:rsidRPr="007A78A5" w:rsidRDefault="001949A9" w:rsidP="591AFB3A">
            <w:pPr>
              <w:spacing w:after="0"/>
              <w:rPr>
                <w:rFonts w:eastAsia="Calibri" w:cs="Calibri"/>
              </w:rPr>
            </w:pPr>
            <w:r w:rsidRPr="007A78A5">
              <w:rPr>
                <w:rFonts w:eastAsia="Calibri" w:cs="Calibri"/>
              </w:rPr>
              <w:t xml:space="preserve">Bilans (udział) OZE </w:t>
            </w:r>
            <w:r w:rsidRPr="007A78A5">
              <w:rPr>
                <w:rFonts w:eastAsia="Calibri" w:cs="Calibri"/>
                <w:i/>
                <w:iCs/>
              </w:rPr>
              <w:t>%OZE</w:t>
            </w:r>
            <w:r w:rsidRPr="007A78A5">
              <w:rPr>
                <w:rFonts w:eastAsia="Calibri" w:cs="Calibri"/>
              </w:rPr>
              <w:t xml:space="preserve"> obliczany jest z uwzględnieniem ilości energii wprowadzonej do Demonstratora Technologii w miejscu jej pierwszego pojawienia się w Demonstratorze Technologii w formie energii elektrycznej, ciepła, substratów lub energii chemicznej paliw. Z zastrzeżeniem dla sezonowego magazynu ciepła, w przypadku którego pomijana jest energia wprowadzana do magazynu, a uwzględniana w obliczeniach jest energia z niego pobierana.</w:t>
            </w:r>
          </w:p>
          <w:p w14:paraId="50DA53A7" w14:textId="2A6AA72C" w:rsidR="001949A9" w:rsidRPr="007A78A5" w:rsidRDefault="001949A9" w:rsidP="591AFB3A">
            <w:pPr>
              <w:spacing w:after="0"/>
              <w:rPr>
                <w:rFonts w:eastAsia="Calibri" w:cs="Calibri"/>
              </w:rPr>
            </w:pPr>
          </w:p>
          <w:p w14:paraId="21FEC37B" w14:textId="217C0674" w:rsidR="001949A9" w:rsidRPr="007A78A5" w:rsidRDefault="001949A9" w:rsidP="000D25C2">
            <w:pPr>
              <w:spacing w:after="0"/>
              <w:rPr>
                <w:rFonts w:eastAsia="Calibri" w:cs="Calibri"/>
              </w:rPr>
            </w:pPr>
            <w:r w:rsidRPr="007A78A5">
              <w:rPr>
                <w:rFonts w:eastAsia="Calibri" w:cs="Calibri"/>
              </w:rPr>
              <w:t>Wykonawca oblicza współczynnik procentowy Udziału Odnawialnych Źródeł Energii w Demonstratorze Technologii z zastosowaniem poniższych reguł oraz wzoru:</w:t>
            </w:r>
          </w:p>
          <w:p w14:paraId="2CF516DA" w14:textId="57374E71" w:rsidR="001949A9" w:rsidRPr="007A78A5" w:rsidRDefault="001949A9" w:rsidP="000D25C2">
            <w:pPr>
              <w:spacing w:after="0"/>
              <w:rPr>
                <w:rFonts w:eastAsia="Calibri" w:cs="Calibri"/>
              </w:rPr>
            </w:pPr>
          </w:p>
          <w:p w14:paraId="719FFF4E" w14:textId="217F4E29" w:rsidR="001949A9" w:rsidRPr="007A78A5" w:rsidRDefault="001949A9" w:rsidP="7EFCF2E4">
            <w:pPr>
              <w:spacing w:after="0"/>
              <w:rPr>
                <w:rFonts w:eastAsia="Calibri" w:cs="Calibri"/>
              </w:rPr>
            </w:pPr>
            <w:r w:rsidRPr="007A78A5">
              <w:rPr>
                <w:rFonts w:eastAsia="Calibri" w:cs="Calibri"/>
              </w:rPr>
              <w:t>Zamawiający wymaga przypisania występujących w Demonstratorze Technologii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83"/>
              <w:gridCol w:w="7680"/>
            </w:tblGrid>
            <w:tr w:rsidR="001949A9" w:rsidRPr="007A78A5" w14:paraId="7949A397" w14:textId="77777777" w:rsidTr="4B667E5C">
              <w:tc>
                <w:tcPr>
                  <w:tcW w:w="1450" w:type="dxa"/>
                </w:tcPr>
                <w:p w14:paraId="2B93C7F7" w14:textId="4573EB2F" w:rsidR="001949A9" w:rsidRPr="007A78A5" w:rsidRDefault="001949A9" w:rsidP="30B064C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5F6B196F" w14:textId="11E97040" w:rsidR="001949A9" w:rsidRPr="007A78A5" w:rsidRDefault="001949A9" w:rsidP="7EFCF2E4">
                  <w:pPr>
                    <w:spacing w:after="0"/>
                    <w:rPr>
                      <w:rFonts w:eastAsia="Calibri" w:cs="Calibri"/>
                    </w:rPr>
                  </w:pPr>
                </w:p>
              </w:tc>
              <w:tc>
                <w:tcPr>
                  <w:tcW w:w="7680" w:type="dxa"/>
                </w:tcPr>
                <w:p w14:paraId="2ABB94D6" w14:textId="2412E578" w:rsidR="001949A9" w:rsidRPr="007A78A5" w:rsidRDefault="001949A9" w:rsidP="04EFA7C4">
                  <w:pPr>
                    <w:spacing w:after="120"/>
                    <w:rPr>
                      <w:rFonts w:eastAsia="Calibri" w:cs="Calibri"/>
                    </w:rPr>
                  </w:pPr>
                  <w:r w:rsidRPr="007A78A5">
                    <w:rPr>
                      <w:rFonts w:eastAsia="Calibri" w:cs="Calibri"/>
                    </w:rPr>
                    <w:t>suma wszystkich energii OZE wprowadzonych do Demonstratora Technologii, z wyłączeniem energii wprowadzonej do magazynu sezonowego ciepła</w:t>
                  </w:r>
                </w:p>
              </w:tc>
            </w:tr>
            <w:tr w:rsidR="001949A9" w:rsidRPr="007A78A5" w14:paraId="3847D33C" w14:textId="77777777" w:rsidTr="4B667E5C">
              <w:tc>
                <w:tcPr>
                  <w:tcW w:w="1450" w:type="dxa"/>
                </w:tcPr>
                <w:p w14:paraId="1915CD7F" w14:textId="76659854"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74793B81" w14:textId="0F01F1E6" w:rsidR="001949A9" w:rsidRPr="007A78A5" w:rsidRDefault="001949A9" w:rsidP="7EFCF2E4">
                  <w:pPr>
                    <w:spacing w:after="0"/>
                    <w:rPr>
                      <w:rFonts w:eastAsia="Calibri" w:cs="Calibri"/>
                    </w:rPr>
                  </w:pPr>
                  <w:r w:rsidRPr="007A78A5">
                    <w:rPr>
                      <w:rFonts w:eastAsia="Calibri" w:cs="Calibri"/>
                    </w:rPr>
                    <w:t>-</w:t>
                  </w:r>
                </w:p>
              </w:tc>
              <w:tc>
                <w:tcPr>
                  <w:tcW w:w="7680" w:type="dxa"/>
                </w:tcPr>
                <w:p w14:paraId="69ECB0CF" w14:textId="11217154" w:rsidR="001949A9" w:rsidRPr="007A78A5" w:rsidRDefault="001949A9" w:rsidP="04EFA7C4">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1949A9" w:rsidRPr="007A78A5" w14:paraId="40B07887" w14:textId="77777777" w:rsidTr="4B667E5C">
              <w:tc>
                <w:tcPr>
                  <w:tcW w:w="1450" w:type="dxa"/>
                </w:tcPr>
                <w:p w14:paraId="367F7D10" w14:textId="03A51D0E"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3EDA79A" w14:textId="045ECA5B" w:rsidR="001949A9" w:rsidRPr="007A78A5" w:rsidRDefault="001949A9" w:rsidP="7EFCF2E4">
                  <w:pPr>
                    <w:spacing w:after="0"/>
                    <w:rPr>
                      <w:rFonts w:eastAsia="Calibri" w:cs="Calibri"/>
                    </w:rPr>
                  </w:pPr>
                </w:p>
              </w:tc>
              <w:tc>
                <w:tcPr>
                  <w:tcW w:w="7680" w:type="dxa"/>
                </w:tcPr>
                <w:p w14:paraId="5F43A226" w14:textId="24DF1B29" w:rsidR="001949A9" w:rsidRPr="007A78A5" w:rsidRDefault="001949A9" w:rsidP="04EFA7C4">
                  <w:pPr>
                    <w:spacing w:after="120"/>
                    <w:rPr>
                      <w:rFonts w:eastAsia="Calibri" w:cs="Calibri"/>
                    </w:rPr>
                  </w:pPr>
                  <w:r w:rsidRPr="007A78A5">
                    <w:rPr>
                      <w:rFonts w:eastAsia="Calibri" w:cs="Calibri"/>
                    </w:rPr>
                    <w:t>każda wprowadzona do Demonstratora Technologii energia nie będąca energią OZE.</w:t>
                  </w:r>
                </w:p>
              </w:tc>
            </w:tr>
          </w:tbl>
          <w:p w14:paraId="069D9879" w14:textId="57374E71" w:rsidR="001949A9" w:rsidRPr="007A78A5" w:rsidRDefault="001949A9" w:rsidP="7EFCF2E4">
            <w:pPr>
              <w:spacing w:after="0"/>
              <w:rPr>
                <w:rFonts w:eastAsia="Calibri" w:cs="Calibri"/>
              </w:rPr>
            </w:pPr>
          </w:p>
          <w:p w14:paraId="77195E40" w14:textId="1F1DFB53" w:rsidR="001949A9" w:rsidRPr="007A78A5" w:rsidRDefault="001949A9" w:rsidP="6260D8BB">
            <w:pPr>
              <w:spacing w:after="0"/>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44019173" w14:textId="4658B1B6" w:rsidR="001949A9" w:rsidRPr="007A78A5" w:rsidRDefault="001949A9" w:rsidP="7EFCF2E4">
            <w:pPr>
              <w:spacing w:after="0"/>
              <w:rPr>
                <w:rFonts w:eastAsia="Calibri" w:cs="Calibri"/>
              </w:rPr>
            </w:pPr>
          </w:p>
          <w:p w14:paraId="2C4C218E" w14:textId="2913135D" w:rsidR="001949A9" w:rsidRPr="007A78A5" w:rsidRDefault="33D5F0EB" w:rsidP="7EFCF2E4">
            <w:pPr>
              <w:spacing w:after="0"/>
              <w:rPr>
                <w:rFonts w:eastAsia="Calibri" w:cs="Calibri"/>
              </w:rPr>
            </w:pPr>
            <w:r w:rsidRPr="007A78A5">
              <w:t xml:space="preserve">Energia </w:t>
            </w:r>
            <m:oMath>
              <m:r>
                <w:rPr>
                  <w:rFonts w:ascii="Cambria Math" w:eastAsia="Calibri" w:hAnsi="Cambria Math" w:cs="Calibri"/>
                </w:rPr>
                <m:t>OZE</m:t>
              </m:r>
            </m:oMath>
            <w:r w:rsidRPr="007A78A5">
              <w:rPr>
                <w:rFonts w:eastAsia="Calibri" w:cs="Calibri"/>
              </w:rPr>
              <w:t xml:space="preserve"> definiowana jest według wzoru:</w:t>
            </w:r>
          </w:p>
          <w:p w14:paraId="026EF7CB" w14:textId="67B5D193" w:rsidR="001949A9" w:rsidRPr="007A78A5" w:rsidRDefault="001949A9" w:rsidP="0C5D272A">
            <w:pPr>
              <w:spacing w:before="240" w:after="0"/>
              <w:jc w:val="center"/>
              <w:rPr>
                <w:vertAlign w:val="subscript"/>
              </w:rPr>
            </w:pPr>
            <m:oMathPara>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hAnsi="Cambria Math"/>
                  </w:rPr>
                  <m:t>+</m:t>
                </m:r>
                <m:sSub>
                  <m:sSubPr>
                    <m:ctrlPr>
                      <w:rPr>
                        <w:rFonts w:ascii="Cambria Math" w:hAnsi="Cambria Math"/>
                        <w:i/>
                      </w:rPr>
                    </m:ctrlPr>
                  </m:sSubPr>
                  <m:e>
                    <m:r>
                      <w:rPr>
                        <w:rFonts w:ascii="Cambria Math" w:hAnsi="Cambria Math"/>
                      </w:rPr>
                      <m:t>OZE</m:t>
                    </m:r>
                  </m:e>
                  <m:sub>
                    <m:r>
                      <w:rPr>
                        <w:rFonts w:ascii="Cambria Math" w:hAnsi="Cambria Math"/>
                      </w:rPr>
                      <m:t>lokal</m:t>
                    </m:r>
                  </m:sub>
                </m:sSub>
              </m:oMath>
            </m:oMathPara>
          </w:p>
          <w:p w14:paraId="1ECC3DCF" w14:textId="2999E9E9" w:rsidR="001949A9" w:rsidRPr="007A78A5" w:rsidRDefault="001949A9" w:rsidP="17D276A9">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92"/>
              <w:gridCol w:w="369"/>
              <w:gridCol w:w="7963"/>
            </w:tblGrid>
            <w:tr w:rsidR="001949A9" w:rsidRPr="007A78A5" w14:paraId="5A344F64" w14:textId="77777777" w:rsidTr="09083C2C">
              <w:tc>
                <w:tcPr>
                  <w:tcW w:w="1081" w:type="dxa"/>
                </w:tcPr>
                <w:p w14:paraId="3696EF96" w14:textId="5963C7DD" w:rsidR="001949A9" w:rsidRPr="007A78A5" w:rsidRDefault="000038B0" w:rsidP="0C5D272A">
                  <w:pPr>
                    <w:spacing w:after="0"/>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0B3E4E06" w14:textId="3DA71E80" w:rsidR="001949A9" w:rsidRPr="007A78A5" w:rsidRDefault="001949A9" w:rsidP="17D276A9">
                  <w:pPr>
                    <w:rPr>
                      <w:rFonts w:eastAsia="Calibri" w:cs="Calibri"/>
                    </w:rPr>
                  </w:pPr>
                </w:p>
              </w:tc>
              <w:tc>
                <w:tcPr>
                  <w:tcW w:w="7963" w:type="dxa"/>
                </w:tcPr>
                <w:p w14:paraId="600AD1CB" w14:textId="098C26AF" w:rsidR="001949A9" w:rsidRPr="007A78A5" w:rsidRDefault="001949A9" w:rsidP="225B309D">
                  <w:pPr>
                    <w:spacing w:after="120"/>
                    <w:rPr>
                      <w:rFonts w:eastAsia="Calibri" w:cs="Calibri"/>
                    </w:rPr>
                  </w:pPr>
                  <w:r w:rsidRPr="77439E7B">
                    <w:rPr>
                      <w:rFonts w:eastAsia="Calibri" w:cs="Calibri"/>
                    </w:rPr>
                    <w:t xml:space="preserve">suma zakupionej energii elektrycznej OZE od dostawców zewnętrznych i sklasyfikowanej jako pochodząca z odnawialnych źródeł energii w rozumieniu ustawy z dnia 20 lutego 2015 r. o odnawialnych źródłach energii - </w:t>
                  </w:r>
                  <w:r w:rsidRPr="77439E7B">
                    <w:rPr>
                      <w:rFonts w:asciiTheme="minorHAnsi" w:eastAsia="Calibri" w:hAnsiTheme="minorHAnsi" w:cstheme="minorBidi"/>
                    </w:rPr>
                    <w:t>z gwarancją lub świadectwem pochodzenia w rozumieniu tej ustawy</w:t>
                  </w:r>
                  <w:r w:rsidRPr="77439E7B">
                    <w:rPr>
                      <w:rFonts w:eastAsia="Calibri" w:cs="Calibri"/>
                    </w:rPr>
                    <w:t>;</w:t>
                  </w:r>
                </w:p>
                <w:p w14:paraId="17A1FE83" w14:textId="0ED09A26" w:rsidR="001949A9" w:rsidRPr="007A78A5" w:rsidRDefault="001949A9" w:rsidP="225B309D">
                  <w:pPr>
                    <w:spacing w:after="0" w:line="240" w:lineRule="auto"/>
                    <w:rPr>
                      <w:rFonts w:eastAsia="Calibri" w:cs="Calibri"/>
                    </w:rPr>
                  </w:pPr>
                  <w:proofErr w:type="spellStart"/>
                  <w:r w:rsidRPr="0C5D272A">
                    <w:rPr>
                      <w:rFonts w:eastAsia="Calibri" w:cs="Calibri"/>
                      <w:i/>
                      <w:iCs/>
                    </w:rPr>
                    <w:t>OZE</w:t>
                  </w:r>
                  <w:r w:rsidRPr="0C5D272A">
                    <w:rPr>
                      <w:rFonts w:eastAsia="Calibri" w:cs="Calibri"/>
                      <w:i/>
                      <w:iCs/>
                      <w:vertAlign w:val="subscript"/>
                    </w:rPr>
                    <w:t>zakup</w:t>
                  </w:r>
                  <w:proofErr w:type="spellEnd"/>
                  <w:r w:rsidRPr="0C5D272A">
                    <w:rPr>
                      <w:rFonts w:eastAsia="Calibri" w:cs="Calibri"/>
                    </w:rPr>
                    <w:t xml:space="preserve"> nie może przekraczać 15% ogólnej ilości energii wprowadzonej do Demonstratora Technologii:</w:t>
                  </w:r>
                </w:p>
                <w:p w14:paraId="45CA9CA9" w14:textId="49ACBDB2" w:rsidR="001949A9" w:rsidRPr="007A78A5" w:rsidRDefault="001949A9" w:rsidP="225B309D">
                  <w:pPr>
                    <w:spacing w:after="0" w:line="240" w:lineRule="auto"/>
                    <w:jc w:val="center"/>
                  </w:pPr>
                </w:p>
                <w:p w14:paraId="38C973FC" w14:textId="2B3ADDED" w:rsidR="001949A9" w:rsidRPr="007A78A5" w:rsidRDefault="001949A9" w:rsidP="7F82A3B6">
                  <w:pPr>
                    <w:spacing w:after="0" w:line="240" w:lineRule="auto"/>
                    <w:jc w:val="center"/>
                    <w:rPr>
                      <w:i/>
                      <w:iCs/>
                    </w:rPr>
                  </w:pPr>
                  <w:proofErr w:type="spellStart"/>
                  <w:r w:rsidRPr="007A78A5">
                    <w:rPr>
                      <w:i/>
                      <w:iCs/>
                    </w:rPr>
                    <w:t>OZE</w:t>
                  </w:r>
                  <w:r w:rsidRPr="007A78A5">
                    <w:rPr>
                      <w:i/>
                      <w:iCs/>
                      <w:vertAlign w:val="subscript"/>
                    </w:rPr>
                    <w:t>zakup</w:t>
                  </w:r>
                  <w:proofErr w:type="spellEnd"/>
                  <w:r w:rsidRPr="007A78A5">
                    <w:rPr>
                      <w:i/>
                      <w:iCs/>
                    </w:rPr>
                    <w:t xml:space="preserve"> </w:t>
                  </w:r>
                  <w:r w:rsidRPr="007A78A5">
                    <w:rPr>
                      <w:rFonts w:ascii="Arial" w:eastAsia="Arial" w:hAnsi="Arial" w:cs="Arial"/>
                      <w:color w:val="202124"/>
                    </w:rPr>
                    <w:t>≤</w:t>
                  </w:r>
                  <w:r w:rsidRPr="007A78A5">
                    <w:rPr>
                      <w:i/>
                      <w:iCs/>
                    </w:rPr>
                    <w:t xml:space="preserve"> (OZE + ZMAGAZYNU + CZARNA) * 15%</w:t>
                  </w:r>
                </w:p>
                <w:p w14:paraId="4276584E" w14:textId="4192C9B3" w:rsidR="001949A9" w:rsidRPr="007A78A5" w:rsidRDefault="001949A9" w:rsidP="225B309D">
                  <w:pPr>
                    <w:spacing w:after="0" w:line="240" w:lineRule="auto"/>
                    <w:jc w:val="center"/>
                    <w:rPr>
                      <w:i/>
                      <w:iCs/>
                    </w:rPr>
                  </w:pPr>
                </w:p>
                <w:p w14:paraId="4E0EF6FB" w14:textId="0CE4DC26" w:rsidR="001949A9" w:rsidRPr="007A78A5" w:rsidRDefault="001949A9" w:rsidP="225B309D">
                  <w:pPr>
                    <w:spacing w:after="120"/>
                    <w:rPr>
                      <w:rFonts w:eastAsia="Calibri" w:cs="Calibri"/>
                    </w:rPr>
                  </w:pPr>
                  <w:r>
                    <w:t xml:space="preserve">Jeżeli suma zakupionej energii elektrycznej OZE przekracza próg 15% ogólnej ilości energii wprowadzonej do Demonstratora Technologii, nadmiar ponad 15% musi zostać ujęty w bilansie OZE jako </w:t>
                  </w:r>
                  <w:r w:rsidRPr="0C5D272A">
                    <w:rPr>
                      <w:i/>
                      <w:iCs/>
                    </w:rPr>
                    <w:t>CZARNA</w:t>
                  </w:r>
                </w:p>
              </w:tc>
            </w:tr>
            <w:tr w:rsidR="0C5D272A" w14:paraId="44D8A867" w14:textId="77777777" w:rsidTr="09083C2C">
              <w:tc>
                <w:tcPr>
                  <w:tcW w:w="1192" w:type="dxa"/>
                </w:tcPr>
                <w:p w14:paraId="5FC137CB" w14:textId="68EEE5A6" w:rsidR="4055BBA7" w:rsidRDefault="000038B0" w:rsidP="0C5D272A">
                  <m:oMathPara>
                    <m:oMath>
                      <m:sSub>
                        <m:sSubPr>
                          <m:ctrlPr>
                            <w:rPr>
                              <w:rFonts w:ascii="Cambria Math" w:hAnsi="Cambria Math"/>
                              <w:i/>
                            </w:rPr>
                          </m:ctrlPr>
                        </m:sSubPr>
                        <m:e>
                          <m:r>
                            <w:rPr>
                              <w:rFonts w:ascii="Cambria Math" w:hAnsi="Cambria Math"/>
                            </w:rPr>
                            <m:t>OZE</m:t>
                          </m:r>
                        </m:e>
                        <m:sub>
                          <m:r>
                            <w:rPr>
                              <w:rFonts w:ascii="Cambria Math" w:hAnsi="Cambria Math"/>
                            </w:rPr>
                            <m:t>lokal</m:t>
                          </m:r>
                        </m:sub>
                      </m:sSub>
                    </m:oMath>
                  </m:oMathPara>
                </w:p>
              </w:tc>
              <w:tc>
                <w:tcPr>
                  <w:tcW w:w="369" w:type="dxa"/>
                </w:tcPr>
                <w:p w14:paraId="13A66B24" w14:textId="3A11082D" w:rsidR="0C5D272A" w:rsidRDefault="0C5D272A" w:rsidP="0C5D272A">
                  <w:pPr>
                    <w:rPr>
                      <w:rFonts w:eastAsia="Calibri" w:cs="Calibri"/>
                    </w:rPr>
                  </w:pPr>
                </w:p>
              </w:tc>
              <w:tc>
                <w:tcPr>
                  <w:tcW w:w="7963" w:type="dxa"/>
                </w:tcPr>
                <w:p w14:paraId="669113CB" w14:textId="1046FFE4" w:rsidR="0C5D272A" w:rsidRDefault="3ABD806A" w:rsidP="0C5D272A">
                  <w:pPr>
                    <w:rPr>
                      <w:rFonts w:eastAsia="Calibri" w:cs="Calibri"/>
                    </w:rPr>
                  </w:pPr>
                  <w:r w:rsidRPr="09083C2C">
                    <w:rPr>
                      <w:rFonts w:eastAsia="Calibri" w:cs="Calibri"/>
                    </w:rPr>
                    <w:t xml:space="preserve">suma zakupionej energii elektrycznej OZE od </w:t>
                  </w:r>
                  <w:r w:rsidR="540EF428" w:rsidRPr="09083C2C">
                    <w:rPr>
                      <w:rFonts w:eastAsia="Calibri" w:cs="Calibri"/>
                    </w:rPr>
                    <w:t xml:space="preserve">lokalnych </w:t>
                  </w:r>
                  <w:r w:rsidRPr="09083C2C">
                    <w:rPr>
                      <w:rFonts w:eastAsia="Calibri" w:cs="Calibri"/>
                    </w:rPr>
                    <w:t xml:space="preserve">dostawców </w:t>
                  </w:r>
                  <w:r w:rsidR="260F1110" w:rsidRPr="09083C2C">
                    <w:rPr>
                      <w:rFonts w:eastAsia="Calibri" w:cs="Calibri"/>
                    </w:rPr>
                    <w:t>energii elektrycznej OZE</w:t>
                  </w:r>
                  <w:r w:rsidR="618EEC05" w:rsidRPr="09083C2C">
                    <w:rPr>
                      <w:rFonts w:eastAsia="Calibri" w:cs="Calibri"/>
                    </w:rPr>
                    <w:t xml:space="preserve"> jednoznacznie wskazanych</w:t>
                  </w:r>
                  <w:r w:rsidR="28D11A2B" w:rsidRPr="09083C2C">
                    <w:rPr>
                      <w:rFonts w:eastAsia="Calibri" w:cs="Calibri"/>
                    </w:rPr>
                    <w:t xml:space="preserve"> we Wniosku</w:t>
                  </w:r>
                  <w:r w:rsidR="618EEC05" w:rsidRPr="09083C2C">
                    <w:rPr>
                      <w:rFonts w:eastAsia="Calibri" w:cs="Calibri"/>
                    </w:rPr>
                    <w:t>,</w:t>
                  </w:r>
                  <w:r w:rsidR="7067D35F" w:rsidRPr="09083C2C">
                    <w:rPr>
                      <w:rFonts w:eastAsia="Calibri" w:cs="Calibri"/>
                    </w:rPr>
                    <w:t xml:space="preserve"> </w:t>
                  </w:r>
                  <w:r w:rsidR="702E40DA" w:rsidRPr="09083C2C">
                    <w:rPr>
                      <w:rFonts w:eastAsia="Calibri" w:cs="Calibri"/>
                    </w:rPr>
                    <w:t>oddan</w:t>
                  </w:r>
                  <w:r w:rsidR="7197A176" w:rsidRPr="09083C2C">
                    <w:rPr>
                      <w:rFonts w:eastAsia="Calibri" w:cs="Calibri"/>
                    </w:rPr>
                    <w:t>ych</w:t>
                  </w:r>
                  <w:r w:rsidR="702E40DA" w:rsidRPr="09083C2C">
                    <w:rPr>
                      <w:rFonts w:eastAsia="Calibri" w:cs="Calibri"/>
                    </w:rPr>
                    <w:t xml:space="preserve"> do eksploatacji nie później niż w dniu złożenia Wniosku</w:t>
                  </w:r>
                  <w:r w:rsidR="05F26DA2" w:rsidRPr="09083C2C">
                    <w:rPr>
                      <w:rFonts w:eastAsia="Calibri" w:cs="Calibri"/>
                    </w:rPr>
                    <w:t>,</w:t>
                  </w:r>
                  <w:r w:rsidRPr="09083C2C">
                    <w:rPr>
                      <w:rFonts w:eastAsia="Calibri" w:cs="Calibri"/>
                    </w:rPr>
                    <w:t xml:space="preserve"> z elektrowni odległej nie dalej niż 40</w:t>
                  </w:r>
                  <w:r w:rsidR="23699895" w:rsidRPr="09083C2C">
                    <w:rPr>
                      <w:rFonts w:eastAsia="Calibri" w:cs="Calibri"/>
                    </w:rPr>
                    <w:t xml:space="preserve"> </w:t>
                  </w:r>
                  <w:r w:rsidRPr="09083C2C">
                    <w:rPr>
                      <w:rFonts w:eastAsia="Calibri" w:cs="Calibri"/>
                    </w:rPr>
                    <w:t xml:space="preserve">km od Demonstratora Technologii </w:t>
                  </w:r>
                </w:p>
              </w:tc>
            </w:tr>
            <w:tr w:rsidR="001949A9" w:rsidRPr="007A78A5" w14:paraId="0B8C19E4" w14:textId="77777777" w:rsidTr="09083C2C">
              <w:tc>
                <w:tcPr>
                  <w:tcW w:w="1081" w:type="dxa"/>
                </w:tcPr>
                <w:p w14:paraId="2B4AF612" w14:textId="639109EE" w:rsidR="001949A9" w:rsidRPr="007A78A5" w:rsidRDefault="000038B0"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4E8A1D9B" w14:textId="1AB38748" w:rsidR="001949A9" w:rsidRPr="007A78A5" w:rsidRDefault="001949A9" w:rsidP="17D276A9">
                  <w:pPr>
                    <w:rPr>
                      <w:rFonts w:eastAsia="Calibri" w:cs="Calibri"/>
                    </w:rPr>
                  </w:pPr>
                </w:p>
              </w:tc>
              <w:tc>
                <w:tcPr>
                  <w:tcW w:w="7963" w:type="dxa"/>
                </w:tcPr>
                <w:p w14:paraId="2791A194" w14:textId="60891947" w:rsidR="001949A9" w:rsidRPr="007A78A5" w:rsidRDefault="001949A9" w:rsidP="04EFA7C4">
                  <w:pPr>
                    <w:spacing w:after="120"/>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1949A9" w:rsidRPr="007A78A5" w14:paraId="2CA73DFA" w14:textId="77777777" w:rsidTr="09083C2C">
              <w:tc>
                <w:tcPr>
                  <w:tcW w:w="1081" w:type="dxa"/>
                </w:tcPr>
                <w:p w14:paraId="36409775" w14:textId="30ED6749" w:rsidR="001949A9" w:rsidRPr="007A78A5" w:rsidRDefault="000038B0"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6CDE47E2" w14:textId="58B935CF" w:rsidR="001949A9" w:rsidRPr="007A78A5" w:rsidRDefault="001949A9" w:rsidP="17D276A9">
                  <w:pPr>
                    <w:rPr>
                      <w:rFonts w:eastAsia="Calibri" w:cs="Calibri"/>
                    </w:rPr>
                  </w:pPr>
                </w:p>
              </w:tc>
              <w:tc>
                <w:tcPr>
                  <w:tcW w:w="7963" w:type="dxa"/>
                </w:tcPr>
                <w:p w14:paraId="6644B1EF" w14:textId="5DE9CB78" w:rsidR="001949A9" w:rsidRPr="007A78A5" w:rsidRDefault="001949A9" w:rsidP="04EFA7C4">
                  <w:pPr>
                    <w:spacing w:after="120"/>
                    <w:rPr>
                      <w:rFonts w:eastAsia="Calibri" w:cs="Calibri"/>
                    </w:rPr>
                  </w:pPr>
                  <w:r w:rsidRPr="6CFE63B3">
                    <w:rPr>
                      <w:rFonts w:eastAsia="Calibri" w:cs="Calibri"/>
                    </w:rPr>
                    <w:t xml:space="preserve">suma energii cieplnej i elektrycznej uzyskanych z biogazu rolniczego pochodzącego z produkcji własnej </w:t>
                  </w:r>
                </w:p>
              </w:tc>
            </w:tr>
            <w:tr w:rsidR="001949A9" w:rsidRPr="007A78A5" w14:paraId="0A9B0F5C" w14:textId="77777777" w:rsidTr="09083C2C">
              <w:tc>
                <w:tcPr>
                  <w:tcW w:w="1081" w:type="dxa"/>
                </w:tcPr>
                <w:p w14:paraId="6F58B30C" w14:textId="6A97AD24" w:rsidR="001949A9" w:rsidRPr="007A78A5" w:rsidRDefault="000038B0"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0EE75591" w14:textId="279B1C48" w:rsidR="001949A9" w:rsidRPr="007A78A5" w:rsidRDefault="001949A9" w:rsidP="17D276A9">
                  <w:pPr>
                    <w:rPr>
                      <w:rFonts w:eastAsia="Calibri" w:cs="Calibri"/>
                    </w:rPr>
                  </w:pPr>
                </w:p>
              </w:tc>
              <w:tc>
                <w:tcPr>
                  <w:tcW w:w="7963" w:type="dxa"/>
                </w:tcPr>
                <w:p w14:paraId="50598847" w14:textId="3594DB51" w:rsidR="001949A9" w:rsidRPr="007A78A5" w:rsidRDefault="001949A9" w:rsidP="42ECB0A6">
                  <w:pPr>
                    <w:spacing w:after="120"/>
                    <w:rPr>
                      <w:rFonts w:eastAsia="Calibri" w:cs="Calibri"/>
                    </w:rPr>
                  </w:pPr>
                  <w:r w:rsidRPr="0C5D272A">
                    <w:rPr>
                      <w:rFonts w:eastAsia="Calibri" w:cs="Calibri"/>
                    </w:rPr>
                    <w:t xml:space="preserve">energia wyprodukowana przez instalację fotowoltaiczną Demonstratora Technologii </w:t>
                  </w:r>
                </w:p>
              </w:tc>
            </w:tr>
            <w:tr w:rsidR="001949A9" w:rsidRPr="007A78A5" w14:paraId="0FEA5454" w14:textId="77777777" w:rsidTr="09083C2C">
              <w:tc>
                <w:tcPr>
                  <w:tcW w:w="1081" w:type="dxa"/>
                </w:tcPr>
                <w:p w14:paraId="46C0F5F3" w14:textId="0D497EFD" w:rsidR="001949A9" w:rsidRPr="007A78A5" w:rsidRDefault="000038B0"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524F3F83" w14:textId="02EA3967" w:rsidR="001949A9" w:rsidRPr="007A78A5" w:rsidRDefault="001949A9" w:rsidP="17D276A9">
                  <w:pPr>
                    <w:rPr>
                      <w:rFonts w:eastAsia="Calibri" w:cs="Calibri"/>
                    </w:rPr>
                  </w:pPr>
                </w:p>
              </w:tc>
              <w:tc>
                <w:tcPr>
                  <w:tcW w:w="7963" w:type="dxa"/>
                </w:tcPr>
                <w:p w14:paraId="49BF2FBE" w14:textId="04AF853C" w:rsidR="001949A9" w:rsidRPr="007A78A5" w:rsidRDefault="001949A9" w:rsidP="42ECB0A6">
                  <w:pPr>
                    <w:spacing w:after="120"/>
                    <w:rPr>
                      <w:rFonts w:eastAsia="Calibri" w:cs="Calibri"/>
                    </w:rPr>
                  </w:pPr>
                  <w:r w:rsidRPr="0C5D272A">
                    <w:rPr>
                      <w:rFonts w:eastAsia="Calibri" w:cs="Calibri"/>
                    </w:rPr>
                    <w:t xml:space="preserve">energia wyprodukowana przez instalację wiatraków Demonstratora Technologii </w:t>
                  </w:r>
                </w:p>
              </w:tc>
            </w:tr>
            <w:tr w:rsidR="001949A9" w:rsidRPr="007A78A5" w14:paraId="73B052ED" w14:textId="77777777" w:rsidTr="09083C2C">
              <w:tc>
                <w:tcPr>
                  <w:tcW w:w="1081" w:type="dxa"/>
                </w:tcPr>
                <w:p w14:paraId="30A92880" w14:textId="32CE8D59" w:rsidR="001949A9" w:rsidRPr="007A78A5" w:rsidRDefault="000038B0"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506FFFAD" w14:textId="24D6075B" w:rsidR="001949A9" w:rsidRPr="007A78A5" w:rsidRDefault="001949A9" w:rsidP="17D276A9">
                  <w:pPr>
                    <w:rPr>
                      <w:rFonts w:eastAsia="Calibri" w:cs="Calibri"/>
                    </w:rPr>
                  </w:pPr>
                </w:p>
              </w:tc>
              <w:tc>
                <w:tcPr>
                  <w:tcW w:w="7963" w:type="dxa"/>
                </w:tcPr>
                <w:p w14:paraId="6348E334" w14:textId="5C96F60F" w:rsidR="001949A9" w:rsidRPr="007A78A5" w:rsidRDefault="001949A9" w:rsidP="42ECB0A6">
                  <w:pPr>
                    <w:spacing w:after="120"/>
                    <w:rPr>
                      <w:rFonts w:eastAsia="Calibri" w:cs="Calibri"/>
                    </w:rPr>
                  </w:pPr>
                  <w:r w:rsidRPr="0C5D272A">
                    <w:rPr>
                      <w:rFonts w:eastAsia="Calibri" w:cs="Calibri"/>
                    </w:rPr>
                    <w:t>energia wyprodukowana przez kolektory słoneczne, Demonstratora Technologii</w:t>
                  </w:r>
                </w:p>
              </w:tc>
            </w:tr>
          </w:tbl>
          <w:p w14:paraId="28879A6F" w14:textId="4F818C28" w:rsidR="001949A9" w:rsidRPr="007A78A5" w:rsidRDefault="001949A9" w:rsidP="17D276A9">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241"/>
              <w:gridCol w:w="7641"/>
            </w:tblGrid>
            <w:tr w:rsidR="001949A9" w:rsidRPr="007A78A5" w14:paraId="704B4C85" w14:textId="77777777" w:rsidTr="6BE6F940">
              <w:tc>
                <w:tcPr>
                  <w:tcW w:w="1531" w:type="dxa"/>
                </w:tcPr>
                <w:p w14:paraId="3555C6CE" w14:textId="76AD542E"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ZMAGAZYNU</m:t>
                      </m:r>
                    </m:oMath>
                  </m:oMathPara>
                </w:p>
              </w:tc>
              <w:tc>
                <w:tcPr>
                  <w:tcW w:w="241" w:type="dxa"/>
                </w:tcPr>
                <w:p w14:paraId="36B88C14" w14:textId="4C2A053E" w:rsidR="001949A9" w:rsidRPr="007A78A5" w:rsidRDefault="001949A9" w:rsidP="17D276A9">
                  <w:pPr>
                    <w:spacing w:after="0"/>
                    <w:rPr>
                      <w:rFonts w:eastAsia="Calibri" w:cs="Calibri"/>
                    </w:rPr>
                  </w:pPr>
                </w:p>
              </w:tc>
              <w:tc>
                <w:tcPr>
                  <w:tcW w:w="7641" w:type="dxa"/>
                </w:tcPr>
                <w:p w14:paraId="60E29A6E" w14:textId="5E830017" w:rsidR="001949A9" w:rsidRPr="007A78A5" w:rsidRDefault="001949A9" w:rsidP="04EFA7C4">
                  <w:pPr>
                    <w:spacing w:after="120"/>
                    <w:rPr>
                      <w:rFonts w:eastAsia="Calibri" w:cs="Calibri"/>
                    </w:rPr>
                  </w:pPr>
                  <w:r w:rsidRPr="007A78A5">
                    <w:rPr>
                      <w:rFonts w:eastAsia="Calibri" w:cs="Calibri"/>
                    </w:rPr>
                    <w:t xml:space="preserve">energia pobrana z magazynu sezonowego. Jeśli w Demonstratorze Technologii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1949A9" w:rsidRPr="007A78A5" w14:paraId="3FA8D233" w14:textId="77777777" w:rsidTr="6BE6F940">
              <w:tc>
                <w:tcPr>
                  <w:tcW w:w="1531" w:type="dxa"/>
                </w:tcPr>
                <w:p w14:paraId="13C36D00" w14:textId="482DDEBC"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CZARNA</m:t>
                      </m:r>
                    </m:oMath>
                  </m:oMathPara>
                </w:p>
              </w:tc>
              <w:tc>
                <w:tcPr>
                  <w:tcW w:w="241" w:type="dxa"/>
                </w:tcPr>
                <w:p w14:paraId="4B395504" w14:textId="50EE7032" w:rsidR="001949A9" w:rsidRPr="007A78A5" w:rsidRDefault="001949A9" w:rsidP="17D276A9">
                  <w:pPr>
                    <w:spacing w:after="0"/>
                    <w:rPr>
                      <w:rFonts w:eastAsia="Calibri" w:cs="Calibri"/>
                    </w:rPr>
                  </w:pPr>
                </w:p>
              </w:tc>
              <w:tc>
                <w:tcPr>
                  <w:tcW w:w="7641" w:type="dxa"/>
                </w:tcPr>
                <w:p w14:paraId="717F673F" w14:textId="1DFEC844" w:rsidR="001949A9" w:rsidRPr="007A78A5" w:rsidRDefault="001949A9" w:rsidP="225B309D">
                  <w:pPr>
                    <w:spacing w:after="120"/>
                    <w:rPr>
                      <w:rFonts w:eastAsia="Calibri" w:cs="Calibri"/>
                    </w:rPr>
                  </w:pPr>
                  <w:r w:rsidRPr="007A78A5">
                    <w:rPr>
                      <w:rFonts w:eastAsia="Calibri" w:cs="Calibri"/>
                    </w:rPr>
                    <w:t>suma wszystkich energii wprowadzonych do Demonstratora Technologii,</w:t>
                  </w:r>
                  <w:r w:rsidR="1A31FA10" w:rsidRPr="007A78A5">
                    <w:rPr>
                      <w:rFonts w:eastAsia="Calibri" w:cs="Calibri"/>
                    </w:rPr>
                    <w:t xml:space="preserve"> </w:t>
                  </w:r>
                  <w:r w:rsidRPr="007A78A5">
                    <w:rPr>
                      <w:rFonts w:eastAsia="Calibri" w:cs="Calibri"/>
                    </w:rPr>
                    <w:t xml:space="preserve">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elektrycznej OZE, jeśli zakupiono więcej niż </w:t>
                  </w:r>
                  <m:oMath>
                    <m:r>
                      <w:rPr>
                        <w:rFonts w:ascii="Cambria Math" w:eastAsia="Calibri" w:hAnsi="Cambria Math" w:cs="Calibri"/>
                      </w:rPr>
                      <m:t>15%*(OZE+ZMAGAZYNU+CZARNA)</m:t>
                    </m:r>
                  </m:oMath>
                  <w:r w:rsidRPr="007A78A5">
                    <w:rPr>
                      <w:rFonts w:eastAsia="Calibri" w:cs="Calibri"/>
                    </w:rPr>
                    <w:t>. W szczególności obejmuje energię elektryczną zakupioną od dostawców zewnętrznych, bez gwarancji lub św</w:t>
                  </w:r>
                  <w:proofErr w:type="spellStart"/>
                  <w:r w:rsidRPr="007A78A5">
                    <w:rPr>
                      <w:rFonts w:eastAsia="Calibri" w:cs="Calibri"/>
                    </w:rPr>
                    <w:t>iadectwa</w:t>
                  </w:r>
                  <w:proofErr w:type="spellEnd"/>
                  <w:r w:rsidRPr="007A78A5">
                    <w:rPr>
                      <w:rFonts w:eastAsia="Calibri" w:cs="Calibri"/>
                    </w:rPr>
                    <w:t xml:space="preserve"> pochodzenia OZE, energię chemiczną paliw: gaz, węgiel kamienny, inne kopalne, biomasa. </w:t>
                  </w:r>
                </w:p>
              </w:tc>
            </w:tr>
          </w:tbl>
          <w:p w14:paraId="6DF8F9E2" w14:textId="3CDE32B3" w:rsidR="001949A9" w:rsidRPr="007A78A5" w:rsidRDefault="001949A9" w:rsidP="21184546">
            <w:pPr>
              <w:spacing w:after="0"/>
              <w:rPr>
                <w:rFonts w:eastAsia="Calibri" w:cs="Calibri"/>
              </w:rPr>
            </w:pPr>
            <w:r w:rsidRPr="0C5D272A">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0F8902C5" w:rsidRPr="0C5D272A">
              <w:rPr>
                <w:rFonts w:eastAsia="Calibri" w:cs="Calibri"/>
              </w:rPr>
              <w:t>przedsięwzięciu</w:t>
            </w:r>
            <w:r w:rsidRPr="0C5D272A">
              <w:rPr>
                <w:rFonts w:eastAsia="Calibri" w:cs="Calibri"/>
              </w:rPr>
              <w:t>, na koniec okresu symulacji musi być identyczny lub większy niż przy rozpoczęciu.</w:t>
            </w:r>
          </w:p>
        </w:tc>
        <w:tc>
          <w:tcPr>
            <w:tcW w:w="1503" w:type="dxa"/>
          </w:tcPr>
          <w:p w14:paraId="65108CCE" w14:textId="49A6FC5D" w:rsidR="001949A9" w:rsidRPr="007A78A5" w:rsidRDefault="001949A9" w:rsidP="00310C40">
            <w:pPr>
              <w:spacing w:after="0"/>
              <w:jc w:val="center"/>
            </w:pPr>
            <w:r>
              <w:lastRenderedPageBreak/>
              <w:t>-</w:t>
            </w:r>
          </w:p>
        </w:tc>
      </w:tr>
    </w:tbl>
    <w:p w14:paraId="584A1C0D" w14:textId="77777777" w:rsidR="00C140C1" w:rsidRDefault="00C140C1" w:rsidP="744192EB">
      <w:pPr>
        <w:rPr>
          <w:b/>
          <w:bCs/>
        </w:rPr>
        <w:sectPr w:rsidR="00C140C1" w:rsidSect="00212AFD">
          <w:pgSz w:w="16840" w:h="11900" w:orient="landscape"/>
          <w:pgMar w:top="720" w:right="720" w:bottom="720" w:left="720" w:header="720" w:footer="720" w:gutter="0"/>
          <w:cols w:space="720"/>
          <w:titlePg/>
          <w:docGrid w:linePitch="360"/>
        </w:sectPr>
      </w:pPr>
    </w:p>
    <w:tbl>
      <w:tblPr>
        <w:tblStyle w:val="Tabela-Siatka"/>
        <w:tblW w:w="11307" w:type="dxa"/>
        <w:jc w:val="center"/>
        <w:tblLayout w:type="fixed"/>
        <w:tblLook w:val="04A0" w:firstRow="1" w:lastRow="0" w:firstColumn="1" w:lastColumn="0" w:noHBand="0" w:noVBand="1"/>
      </w:tblPr>
      <w:tblGrid>
        <w:gridCol w:w="540"/>
        <w:gridCol w:w="1536"/>
        <w:gridCol w:w="2182"/>
        <w:gridCol w:w="6369"/>
        <w:gridCol w:w="680"/>
      </w:tblGrid>
      <w:tr w:rsidR="001949A9" w14:paraId="08042373" w14:textId="105E74B0" w:rsidTr="30540ADA">
        <w:trPr>
          <w:jc w:val="center"/>
        </w:trPr>
        <w:tc>
          <w:tcPr>
            <w:tcW w:w="540" w:type="dxa"/>
            <w:shd w:val="clear" w:color="auto" w:fill="auto"/>
          </w:tcPr>
          <w:p w14:paraId="60A7DD75" w14:textId="12C3FFE2" w:rsidR="001949A9" w:rsidRPr="007A78A5" w:rsidRDefault="00FF232D" w:rsidP="00BB786B">
            <w:pPr>
              <w:pStyle w:val="Akapitzlist"/>
              <w:spacing w:after="0"/>
              <w:ind w:left="57"/>
              <w:jc w:val="center"/>
              <w:rPr>
                <w:b/>
                <w:bCs/>
              </w:rPr>
            </w:pPr>
            <w:r>
              <w:rPr>
                <w:b/>
                <w:bCs/>
              </w:rPr>
              <w:lastRenderedPageBreak/>
              <w:t>8.</w:t>
            </w:r>
          </w:p>
        </w:tc>
        <w:tc>
          <w:tcPr>
            <w:tcW w:w="1536" w:type="dxa"/>
            <w:shd w:val="clear" w:color="auto" w:fill="auto"/>
          </w:tcPr>
          <w:p w14:paraId="21F635EF" w14:textId="4E2E0341" w:rsidR="001949A9" w:rsidRPr="007A78A5" w:rsidRDefault="001949A9" w:rsidP="591AFB3A">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2E3C0E3" w14:textId="5F8C5ADC" w:rsidR="001949A9" w:rsidRPr="007A78A5" w:rsidRDefault="001949A9" w:rsidP="591AFB3A">
            <w:pPr>
              <w:rPr>
                <w:rFonts w:cs="Calibri"/>
                <w:b/>
                <w:bCs/>
                <w:color w:val="000000" w:themeColor="text1"/>
              </w:rPr>
            </w:pPr>
            <w:r w:rsidRPr="007A78A5">
              <w:rPr>
                <w:rFonts w:cs="Calibri"/>
                <w:b/>
                <w:bCs/>
                <w:color w:val="000000" w:themeColor="text1"/>
              </w:rPr>
              <w:t xml:space="preserve">Modelowanie numeryczne Demonstratora Technologii </w:t>
            </w:r>
          </w:p>
        </w:tc>
        <w:tc>
          <w:tcPr>
            <w:tcW w:w="6369" w:type="dxa"/>
          </w:tcPr>
          <w:p w14:paraId="44F38131" w14:textId="32376C29" w:rsidR="001949A9" w:rsidRPr="007A78A5" w:rsidRDefault="001949A9" w:rsidP="591AFB3A">
            <w:pPr>
              <w:rPr>
                <w:rFonts w:eastAsia="Calibri" w:cs="Calibri"/>
                <w:color w:val="000000" w:themeColor="text1"/>
              </w:rPr>
            </w:pPr>
            <w:r w:rsidRPr="007A78A5">
              <w:rPr>
                <w:rFonts w:eastAsia="Calibri" w:cs="Calibri"/>
                <w:color w:val="000000" w:themeColor="text1"/>
              </w:rPr>
              <w:t>Zamawiający wymaga, aby Wykonawca wykonywał szczegółowe prace badawczo-rozwojowe realizowane w trakcie Etapu I oraz Etapu II, a także dokonał ich aktualizacji o dane wygenerowane przez Demonstrator Technologii w Etapie III w oprogramowaniu TRNSYS, wersja 18.</w:t>
            </w:r>
          </w:p>
        </w:tc>
        <w:tc>
          <w:tcPr>
            <w:tcW w:w="680" w:type="dxa"/>
          </w:tcPr>
          <w:p w14:paraId="12AF4F3F" w14:textId="6CC8E7C2" w:rsidR="001949A9" w:rsidRPr="007A78A5" w:rsidRDefault="00885CF9" w:rsidP="00310C40">
            <w:pPr>
              <w:jc w:val="center"/>
              <w:rPr>
                <w:rFonts w:eastAsia="Calibri" w:cs="Calibri"/>
                <w:color w:val="000000" w:themeColor="text1"/>
              </w:rPr>
            </w:pPr>
            <w:r>
              <w:rPr>
                <w:rFonts w:eastAsia="Calibri" w:cs="Calibri"/>
                <w:color w:val="000000" w:themeColor="text1"/>
              </w:rPr>
              <w:t>-</w:t>
            </w:r>
          </w:p>
        </w:tc>
      </w:tr>
      <w:tr w:rsidR="001949A9" w:rsidRPr="00081B45" w14:paraId="5F3BB823" w14:textId="6A7FD18E" w:rsidTr="30540ADA">
        <w:trPr>
          <w:jc w:val="center"/>
        </w:trPr>
        <w:tc>
          <w:tcPr>
            <w:tcW w:w="540" w:type="dxa"/>
            <w:shd w:val="clear" w:color="auto" w:fill="auto"/>
          </w:tcPr>
          <w:p w14:paraId="13A573B0" w14:textId="5AB35546" w:rsidR="001949A9" w:rsidRPr="007A78A5" w:rsidRDefault="00FF232D" w:rsidP="00BB786B">
            <w:pPr>
              <w:pStyle w:val="Akapitzlist"/>
              <w:spacing w:after="0"/>
              <w:ind w:left="57"/>
              <w:jc w:val="center"/>
              <w:rPr>
                <w:b/>
                <w:bCs/>
              </w:rPr>
            </w:pPr>
            <w:r>
              <w:rPr>
                <w:b/>
                <w:bCs/>
              </w:rPr>
              <w:t>9.</w:t>
            </w:r>
          </w:p>
        </w:tc>
        <w:tc>
          <w:tcPr>
            <w:tcW w:w="1536" w:type="dxa"/>
            <w:shd w:val="clear" w:color="auto" w:fill="auto"/>
          </w:tcPr>
          <w:p w14:paraId="4D53EFEB" w14:textId="4EBEE87F" w:rsidR="001949A9" w:rsidRPr="007A78A5" w:rsidRDefault="001949A9" w:rsidP="1EA56BC2">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82" w:type="dxa"/>
            <w:shd w:val="clear" w:color="auto" w:fill="auto"/>
          </w:tcPr>
          <w:p w14:paraId="2827E111" w14:textId="43F6A2E5" w:rsidR="001949A9" w:rsidRPr="007A78A5" w:rsidRDefault="001949A9" w:rsidP="7F82A3B6">
            <w:pPr>
              <w:spacing w:after="0"/>
              <w:rPr>
                <w:rFonts w:asciiTheme="minorHAnsi" w:hAnsiTheme="minorHAnsi" w:cstheme="minorBidi"/>
                <w:b/>
                <w:bCs/>
              </w:rPr>
            </w:pPr>
            <w:r w:rsidRPr="007A78A5">
              <w:rPr>
                <w:rFonts w:cs="Calibri"/>
                <w:b/>
                <w:bCs/>
                <w:color w:val="000000" w:themeColor="text1"/>
              </w:rPr>
              <w:t xml:space="preserve">Skalowalność i </w:t>
            </w:r>
            <w:proofErr w:type="spellStart"/>
            <w:r w:rsidRPr="007A78A5">
              <w:rPr>
                <w:rFonts w:cs="Calibri"/>
                <w:b/>
                <w:bCs/>
                <w:color w:val="000000" w:themeColor="text1"/>
              </w:rPr>
              <w:t>replikowalność</w:t>
            </w:r>
            <w:proofErr w:type="spellEnd"/>
          </w:p>
        </w:tc>
        <w:tc>
          <w:tcPr>
            <w:tcW w:w="6369" w:type="dxa"/>
          </w:tcPr>
          <w:p w14:paraId="1CF202B9" w14:textId="541DF167" w:rsidR="001949A9" w:rsidRPr="007A78A5" w:rsidRDefault="001949A9" w:rsidP="40B940F0">
            <w:pPr>
              <w:spacing w:after="0"/>
              <w:rPr>
                <w:rFonts w:cs="Calibri"/>
                <w:color w:val="000000" w:themeColor="text1"/>
              </w:rPr>
            </w:pPr>
            <w:r w:rsidRPr="2251C84C">
              <w:rPr>
                <w:rFonts w:cs="Calibri"/>
                <w:color w:val="000000" w:themeColor="text1"/>
              </w:rPr>
              <w:t xml:space="preserve">Zamawiający wymaga, aby opracowana Technologia zastosowana </w:t>
            </w:r>
            <w:r w:rsidR="00642B5A" w:rsidRPr="2251C84C">
              <w:rPr>
                <w:rFonts w:cs="Calibri"/>
                <w:color w:val="000000" w:themeColor="text1"/>
              </w:rPr>
              <w:t>w Demonstratorze Technologii</w:t>
            </w:r>
            <w:r w:rsidRPr="2251C84C">
              <w:rPr>
                <w:rFonts w:cs="Calibri"/>
                <w:color w:val="000000" w:themeColor="text1"/>
              </w:rPr>
              <w:t xml:space="preserve">, bez potrzeby zmian integralnych elementów wchodzących w skład instalacji, była skalowalna w górę, czyli mogła zostać zastosowana w innych systemach </w:t>
            </w:r>
            <w:r w:rsidR="0FD84E83" w:rsidRPr="2251C84C">
              <w:rPr>
                <w:rFonts w:cs="Calibri"/>
                <w:color w:val="000000" w:themeColor="text1"/>
              </w:rPr>
              <w:t>elektrociepłowniczych</w:t>
            </w:r>
            <w:r w:rsidRPr="2251C84C">
              <w:rPr>
                <w:rFonts w:cs="Calibri"/>
                <w:color w:val="000000" w:themeColor="text1"/>
              </w:rPr>
              <w:t xml:space="preserve"> do mocy zainstalowanej cieplnej </w:t>
            </w:r>
            <w:r w:rsidR="10A356F8" w:rsidRPr="2251C84C">
              <w:rPr>
                <w:rFonts w:cs="Calibri"/>
                <w:color w:val="000000" w:themeColor="text1"/>
              </w:rPr>
              <w:t>2</w:t>
            </w:r>
            <w:r w:rsidRPr="2251C84C">
              <w:rPr>
                <w:rFonts w:cs="Calibri"/>
                <w:color w:val="000000" w:themeColor="text1"/>
              </w:rPr>
              <w:t>0MW</w:t>
            </w:r>
            <w:r w:rsidRPr="2251C84C">
              <w:rPr>
                <w:rFonts w:cs="Calibri"/>
                <w:color w:val="000000" w:themeColor="text1"/>
                <w:vertAlign w:val="subscript"/>
              </w:rPr>
              <w:t>t</w:t>
            </w:r>
            <w:r w:rsidRPr="2251C84C">
              <w:rPr>
                <w:rFonts w:cs="Calibri"/>
                <w:color w:val="000000" w:themeColor="text1"/>
              </w:rPr>
              <w:t xml:space="preserve">. Zmiana skali nie może powodować zmiany w Technologii, a tylko zmiany w wielkości lub liczbie stosowanych urządzeń. </w:t>
            </w:r>
          </w:p>
        </w:tc>
        <w:tc>
          <w:tcPr>
            <w:tcW w:w="680" w:type="dxa"/>
          </w:tcPr>
          <w:p w14:paraId="4497167B" w14:textId="2173CC83"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F079664" w14:textId="73463F67" w:rsidTr="30540ADA">
        <w:trPr>
          <w:jc w:val="center"/>
        </w:trPr>
        <w:tc>
          <w:tcPr>
            <w:tcW w:w="540" w:type="dxa"/>
            <w:shd w:val="clear" w:color="auto" w:fill="auto"/>
          </w:tcPr>
          <w:p w14:paraId="7CCBC011" w14:textId="79219744" w:rsidR="001949A9" w:rsidRPr="007A78A5" w:rsidRDefault="00FF232D" w:rsidP="00BB786B">
            <w:pPr>
              <w:pStyle w:val="Akapitzlist"/>
              <w:spacing w:after="0"/>
              <w:ind w:left="57"/>
              <w:jc w:val="center"/>
              <w:rPr>
                <w:b/>
                <w:bCs/>
              </w:rPr>
            </w:pPr>
            <w:r>
              <w:rPr>
                <w:b/>
                <w:bCs/>
              </w:rPr>
              <w:t>10.</w:t>
            </w:r>
          </w:p>
        </w:tc>
        <w:tc>
          <w:tcPr>
            <w:tcW w:w="1536" w:type="dxa"/>
            <w:shd w:val="clear" w:color="auto" w:fill="auto"/>
          </w:tcPr>
          <w:p w14:paraId="1432518A" w14:textId="489652CB"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49EB4F7" w14:textId="4BC99D36" w:rsidR="001949A9" w:rsidRPr="007A78A5" w:rsidRDefault="001949A9" w:rsidP="5E23F866">
            <w:pPr>
              <w:spacing w:after="0"/>
              <w:rPr>
                <w:rFonts w:cs="Calibri"/>
                <w:b/>
                <w:bCs/>
                <w:color w:val="000000" w:themeColor="text1"/>
              </w:rPr>
            </w:pPr>
            <w:r w:rsidRPr="007A78A5">
              <w:rPr>
                <w:rFonts w:cs="Calibri"/>
                <w:b/>
                <w:bCs/>
                <w:color w:val="000000" w:themeColor="text1"/>
              </w:rPr>
              <w:t>Wykorzystanie pomp ciepła</w:t>
            </w:r>
          </w:p>
        </w:tc>
        <w:tc>
          <w:tcPr>
            <w:tcW w:w="6369" w:type="dxa"/>
          </w:tcPr>
          <w:p w14:paraId="0B3BB483" w14:textId="2ECAA6B0" w:rsidR="001949A9" w:rsidRPr="007A78A5" w:rsidRDefault="001949A9" w:rsidP="608084FC">
            <w:pPr>
              <w:rPr>
                <w:rFonts w:cs="Calibri"/>
                <w:color w:val="000000" w:themeColor="text1"/>
              </w:rPr>
            </w:pPr>
            <w:r w:rsidRPr="007A78A5">
              <w:rPr>
                <w:rFonts w:cs="Calibri"/>
                <w:color w:val="000000" w:themeColor="text1"/>
              </w:rPr>
              <w:t>Jeżeli w ramach tworzenia Rozwiązania Wykonawca przedstawi zamiar wykorzystania pomp ciepła:</w:t>
            </w:r>
          </w:p>
          <w:p w14:paraId="1626519F" w14:textId="2F696888" w:rsidR="001949A9" w:rsidRPr="007A78A5" w:rsidRDefault="001949A9" w:rsidP="608084FC">
            <w:pPr>
              <w:pStyle w:val="Akapitzlist"/>
              <w:numPr>
                <w:ilvl w:val="0"/>
                <w:numId w:val="13"/>
              </w:numPr>
              <w:rPr>
                <w:rFonts w:asciiTheme="minorHAnsi" w:eastAsiaTheme="minorEastAsia" w:hAnsiTheme="minorHAnsi" w:cstheme="minorBidi"/>
              </w:rPr>
            </w:pPr>
            <w:r w:rsidRPr="007A78A5">
              <w:rPr>
                <w:rFonts w:cs="Calibri"/>
                <w:color w:val="000000" w:themeColor="text1"/>
              </w:rPr>
              <w:t xml:space="preserve">współczynnik COP powinien być nie gorszy niż wskazany </w:t>
            </w:r>
            <w:r w:rsidRPr="007A78A5">
              <w:rPr>
                <w:rFonts w:asciiTheme="minorHAnsi" w:eastAsiaTheme="minorEastAsia" w:hAnsiTheme="minorHAnsi" w:cstheme="minorBidi"/>
              </w:rPr>
              <w:t>dla poniższych punktów pracy (temperatury otoczenia/ zasilania/ powrotu):</w:t>
            </w:r>
          </w:p>
          <w:p w14:paraId="30210656" w14:textId="7D4719EF"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55/50 </w:t>
            </w:r>
            <w:r w:rsidRPr="007A78A5">
              <w:rPr>
                <w:rFonts w:asciiTheme="minorHAnsi" w:eastAsiaTheme="minorEastAsia" w:hAnsiTheme="minorHAnsi" w:cstheme="minorBidi"/>
                <w:b/>
                <w:bCs/>
                <w:lang w:val="en-GB"/>
              </w:rPr>
              <w:t>COP&gt;2,1</w:t>
            </w:r>
          </w:p>
          <w:p w14:paraId="061B2027" w14:textId="62A9A036"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=2</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50/45 </w:t>
            </w:r>
            <w:r w:rsidRPr="007A78A5">
              <w:rPr>
                <w:rFonts w:asciiTheme="minorHAnsi" w:eastAsiaTheme="minorEastAsia" w:hAnsiTheme="minorHAnsi" w:cstheme="minorBidi"/>
                <w:b/>
                <w:bCs/>
                <w:lang w:val="en-GB"/>
              </w:rPr>
              <w:t>COP&gt;2,6</w:t>
            </w:r>
          </w:p>
          <w:p w14:paraId="6F5F8D1F" w14:textId="70E60D35" w:rsidR="001949A9" w:rsidRPr="007A78A5" w:rsidRDefault="001949A9" w:rsidP="608084FC">
            <w:pPr>
              <w:ind w:left="720"/>
              <w:rPr>
                <w:rFonts w:asciiTheme="minorHAnsi" w:eastAsiaTheme="minorEastAsia" w:hAnsiTheme="minorHAnsi" w:cstheme="minorBidi"/>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35/30 </w:t>
            </w:r>
            <w:r w:rsidRPr="007A78A5">
              <w:rPr>
                <w:rFonts w:asciiTheme="minorHAnsi" w:eastAsiaTheme="minorEastAsia" w:hAnsiTheme="minorHAnsi" w:cstheme="minorBidi"/>
                <w:b/>
                <w:bCs/>
                <w:lang w:val="en-GB"/>
              </w:rPr>
              <w:t>COP&gt;4,0</w:t>
            </w:r>
          </w:p>
          <w:p w14:paraId="057324EB" w14:textId="5A8A7B5B" w:rsidR="001949A9" w:rsidRPr="007A78A5" w:rsidRDefault="001949A9" w:rsidP="0D925E83">
            <w:pPr>
              <w:pStyle w:val="Akapitzlist"/>
              <w:numPr>
                <w:ilvl w:val="0"/>
                <w:numId w:val="14"/>
              </w:numPr>
              <w:rPr>
                <w:rFonts w:asciiTheme="minorHAnsi" w:eastAsiaTheme="minorEastAsia" w:hAnsiTheme="minorHAnsi" w:cstheme="minorBidi"/>
                <w:color w:val="000000" w:themeColor="text1"/>
              </w:rPr>
            </w:pPr>
            <w:r w:rsidRPr="0D925E83">
              <w:rPr>
                <w:rFonts w:asciiTheme="minorHAnsi" w:eastAsiaTheme="minorEastAsia" w:hAnsiTheme="minorHAnsi" w:cstheme="minorBidi"/>
              </w:rPr>
              <w:t xml:space="preserve">zastosowany czynnik grzewczy o współczynniku globalnego ocieplenia </w:t>
            </w:r>
            <w:r w:rsidRPr="0D925E83">
              <w:rPr>
                <w:rFonts w:asciiTheme="minorHAnsi" w:eastAsiaTheme="minorEastAsia" w:hAnsiTheme="minorHAnsi" w:cstheme="minorBidi"/>
                <w:b/>
                <w:bCs/>
              </w:rPr>
              <w:t>GWP</w:t>
            </w:r>
            <w:r w:rsidRPr="0D925E83">
              <w:rPr>
                <w:rFonts w:asciiTheme="minorHAnsi" w:eastAsiaTheme="minorEastAsia" w:hAnsiTheme="minorHAnsi" w:cstheme="minorBidi"/>
              </w:rPr>
              <w:t xml:space="preserve"> </w:t>
            </w:r>
            <w:r w:rsidRPr="0D925E83">
              <w:rPr>
                <w:rFonts w:asciiTheme="minorHAnsi" w:eastAsiaTheme="minorEastAsia" w:hAnsiTheme="minorHAnsi" w:cstheme="minorBidi"/>
                <w:b/>
                <w:bCs/>
              </w:rPr>
              <w:t>&lt;=675</w:t>
            </w:r>
          </w:p>
          <w:p w14:paraId="34940D95" w14:textId="3C3C7F6F" w:rsidR="001949A9" w:rsidRPr="007A78A5" w:rsidRDefault="001949A9" w:rsidP="6BE6F940">
            <w:pPr>
              <w:spacing w:before="240"/>
              <w:rPr>
                <w:rFonts w:asciiTheme="minorHAnsi" w:eastAsiaTheme="minorEastAsia" w:hAnsiTheme="minorHAnsi" w:cstheme="minorBidi"/>
                <w:color w:val="000000" w:themeColor="text1"/>
              </w:rPr>
            </w:pPr>
            <w:r w:rsidRPr="000260E3">
              <w:rPr>
                <w:rFonts w:eastAsiaTheme="minorEastAsia"/>
                <w:color w:val="000000" w:themeColor="text1"/>
              </w:rPr>
              <w:t>Powyższe wymagania nie mają zastosowania do adsorpcyjnych pomp ciepła.</w:t>
            </w:r>
          </w:p>
        </w:tc>
        <w:tc>
          <w:tcPr>
            <w:tcW w:w="680" w:type="dxa"/>
          </w:tcPr>
          <w:p w14:paraId="68FB40A3" w14:textId="6CCC8092" w:rsidR="001949A9" w:rsidRPr="007A78A5" w:rsidRDefault="00885CF9" w:rsidP="00310C40">
            <w:pPr>
              <w:jc w:val="center"/>
              <w:rPr>
                <w:rFonts w:cs="Calibri"/>
                <w:color w:val="000000" w:themeColor="text1"/>
              </w:rPr>
            </w:pPr>
            <w:r>
              <w:rPr>
                <w:rFonts w:cs="Calibri"/>
                <w:color w:val="000000" w:themeColor="text1"/>
              </w:rPr>
              <w:t>X</w:t>
            </w:r>
          </w:p>
        </w:tc>
      </w:tr>
      <w:tr w:rsidR="001949A9" w14:paraId="2439EACC" w14:textId="09EB8E8D" w:rsidTr="30540ADA">
        <w:trPr>
          <w:jc w:val="center"/>
        </w:trPr>
        <w:tc>
          <w:tcPr>
            <w:tcW w:w="540" w:type="dxa"/>
            <w:shd w:val="clear" w:color="auto" w:fill="auto"/>
          </w:tcPr>
          <w:p w14:paraId="6051A91B" w14:textId="6FD7F255" w:rsidR="001949A9" w:rsidRPr="007A78A5" w:rsidRDefault="00FF232D" w:rsidP="00BB786B">
            <w:pPr>
              <w:pStyle w:val="Akapitzlist"/>
              <w:spacing w:after="0"/>
              <w:ind w:left="57"/>
              <w:jc w:val="center"/>
              <w:rPr>
                <w:b/>
                <w:bCs/>
              </w:rPr>
            </w:pPr>
            <w:r>
              <w:rPr>
                <w:b/>
                <w:bCs/>
              </w:rPr>
              <w:t>11.</w:t>
            </w:r>
          </w:p>
        </w:tc>
        <w:tc>
          <w:tcPr>
            <w:tcW w:w="1536" w:type="dxa"/>
            <w:shd w:val="clear" w:color="auto" w:fill="auto"/>
          </w:tcPr>
          <w:p w14:paraId="71C31156" w14:textId="489652CB" w:rsidR="001949A9" w:rsidRPr="007A78A5" w:rsidRDefault="001949A9" w:rsidP="40B940F0">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p w14:paraId="23FAE215" w14:textId="729295A2" w:rsidR="001949A9" w:rsidRPr="007A78A5" w:rsidRDefault="001949A9" w:rsidP="40B940F0">
            <w:pPr>
              <w:rPr>
                <w:rFonts w:asciiTheme="minorHAnsi" w:hAnsiTheme="minorHAnsi" w:cstheme="minorBidi"/>
                <w:b/>
                <w:bCs/>
                <w:color w:val="000000" w:themeColor="text1"/>
              </w:rPr>
            </w:pPr>
          </w:p>
        </w:tc>
        <w:tc>
          <w:tcPr>
            <w:tcW w:w="2182" w:type="dxa"/>
            <w:shd w:val="clear" w:color="auto" w:fill="auto"/>
          </w:tcPr>
          <w:p w14:paraId="6D416192" w14:textId="45C5E871" w:rsidR="001949A9" w:rsidRPr="007A78A5" w:rsidRDefault="001949A9" w:rsidP="5E23F866">
            <w:pPr>
              <w:rPr>
                <w:rFonts w:cs="Calibri"/>
                <w:b/>
                <w:bCs/>
                <w:color w:val="000000" w:themeColor="text1"/>
              </w:rPr>
            </w:pPr>
            <w:r w:rsidRPr="007A78A5">
              <w:rPr>
                <w:rFonts w:cs="Calibri"/>
                <w:b/>
                <w:bCs/>
                <w:color w:val="000000" w:themeColor="text1"/>
              </w:rPr>
              <w:t xml:space="preserve">Wykorzystanie instalacji fotowoltaicznych </w:t>
            </w:r>
          </w:p>
        </w:tc>
        <w:tc>
          <w:tcPr>
            <w:tcW w:w="6369" w:type="dxa"/>
          </w:tcPr>
          <w:p w14:paraId="61AA4FDC" w14:textId="1BC2DADE" w:rsidR="001949A9" w:rsidRPr="007A78A5" w:rsidRDefault="001949A9" w:rsidP="43F4696A">
            <w:pPr>
              <w:spacing w:line="257" w:lineRule="auto"/>
            </w:pPr>
            <w:r w:rsidRPr="0C5D272A">
              <w:rPr>
                <w:rFonts w:eastAsia="Calibri" w:cs="Calibri"/>
              </w:rPr>
              <w:t xml:space="preserve">Jeżeli w ramach tworzenia </w:t>
            </w:r>
            <w:r w:rsidRPr="0C5D272A">
              <w:rPr>
                <w:rFonts w:cs="Calibri"/>
                <w:color w:val="000000" w:themeColor="text1"/>
              </w:rPr>
              <w:t>Rozwiązania</w:t>
            </w:r>
            <w:r w:rsidRPr="0C5D272A">
              <w:rPr>
                <w:rFonts w:eastAsia="Calibri" w:cs="Calibri"/>
              </w:rPr>
              <w:t xml:space="preserve"> Wykonawca planuje wykorzystać instalację fotowoltaiczną, Zamawiający wymaga, aby moduły fotowoltaiczne wykorzystane w </w:t>
            </w:r>
            <w:r w:rsidR="2D602B39" w:rsidRPr="0C5D272A">
              <w:rPr>
                <w:rFonts w:eastAsia="Calibri" w:cs="Calibri"/>
              </w:rPr>
              <w:t xml:space="preserve">przedsięwzięciu </w:t>
            </w:r>
            <w:r w:rsidRPr="0C5D272A">
              <w:rPr>
                <w:rFonts w:eastAsia="Calibri" w:cs="Calibri"/>
              </w:rPr>
              <w:t xml:space="preserve">posiadały: </w:t>
            </w:r>
          </w:p>
          <w:p w14:paraId="333910FC" w14:textId="58CB0A6B"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obciążenie zgodnie z normą IEC 61215, nowelizacją normy lub normą jej równoważną, </w:t>
            </w:r>
          </w:p>
          <w:p w14:paraId="5827DFDA" w14:textId="2BE643BA"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efekt PID zgodnie z normą IEC 62804, nowelizacją normy lub normą jej równoważną,</w:t>
            </w:r>
          </w:p>
          <w:p w14:paraId="48A77D7D" w14:textId="3BC0FF54"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amoniak zgodnie z normą IEC 62716, nowelizacją normy lub normą jej równoważną, </w:t>
            </w:r>
          </w:p>
          <w:p w14:paraId="260C1F8D" w14:textId="760FFB4D"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mgłę solną zgodnie z normą IEC 61701, nowelizacją normy lub normą jej równoważną,</w:t>
            </w:r>
          </w:p>
          <w:p w14:paraId="03662240" w14:textId="2D345BCB" w:rsidR="001949A9" w:rsidRPr="007A78A5" w:rsidRDefault="001949A9" w:rsidP="43F4696A">
            <w:pPr>
              <w:spacing w:line="257" w:lineRule="auto"/>
            </w:pPr>
            <w:r w:rsidRPr="007A78A5">
              <w:rPr>
                <w:rFonts w:eastAsia="Calibri" w:cs="Calibri"/>
              </w:rPr>
              <w:t>Ponadto, Zamawiający wymaga zgodności z normami w przypadku:</w:t>
            </w:r>
          </w:p>
          <w:p w14:paraId="3F050E32" w14:textId="5E28A53E" w:rsidR="001949A9" w:rsidRPr="007A78A5" w:rsidRDefault="001949A9" w:rsidP="4B667E5C">
            <w:pPr>
              <w:pStyle w:val="Akapitzlist"/>
              <w:numPr>
                <w:ilvl w:val="0"/>
                <w:numId w:val="18"/>
              </w:numPr>
              <w:rPr>
                <w:rFonts w:asciiTheme="minorHAnsi" w:eastAsiaTheme="minorEastAsia" w:hAnsiTheme="minorHAnsi" w:cstheme="minorBidi"/>
              </w:rPr>
            </w:pPr>
            <w:r w:rsidRPr="007A78A5">
              <w:rPr>
                <w:rFonts w:eastAsia="Calibri" w:cs="Calibri"/>
              </w:rPr>
              <w:t xml:space="preserve">inwerterów, zgodności z normą PN-EN 62109 oraz PN-EN 61000, nowelizacją normy lub normą jej równoważnymi, </w:t>
            </w:r>
          </w:p>
          <w:p w14:paraId="27A823BE" w14:textId="5858277E"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dla konstrukcji wsporczych, zgodności z normą PN-EN 61730, nowelizacją normy lub normą jej równoważną,</w:t>
            </w:r>
          </w:p>
          <w:p w14:paraId="37DE93F5" w14:textId="680645C1" w:rsidR="001949A9" w:rsidRPr="007A78A5" w:rsidRDefault="001949A9" w:rsidP="43F4696A">
            <w:pPr>
              <w:pStyle w:val="Akapitzlist"/>
              <w:numPr>
                <w:ilvl w:val="0"/>
                <w:numId w:val="19"/>
              </w:numPr>
              <w:rPr>
                <w:rFonts w:asciiTheme="minorHAnsi" w:eastAsiaTheme="minorEastAsia" w:hAnsiTheme="minorHAnsi" w:cstheme="minorBidi"/>
              </w:rPr>
            </w:pPr>
            <w:r w:rsidRPr="007A78A5">
              <w:rPr>
                <w:rFonts w:eastAsia="Calibri" w:cs="Calibri"/>
              </w:rPr>
              <w:t xml:space="preserve"> konstrukcji montażowej dedykowanej dla instalacji dachowych PN–EN 1090 lub równoważną</w:t>
            </w:r>
          </w:p>
          <w:p w14:paraId="1C6A97D5" w14:textId="229739DD" w:rsidR="001949A9" w:rsidRPr="007A78A5" w:rsidRDefault="001949A9" w:rsidP="43F4696A">
            <w:pPr>
              <w:spacing w:line="257" w:lineRule="auto"/>
            </w:pPr>
            <w:r w:rsidRPr="007A78A5">
              <w:rPr>
                <w:rFonts w:eastAsia="Calibri" w:cs="Calibri"/>
              </w:rPr>
              <w:t>potwierdzoną przez akredytowaną Jednostkę Certyfikującą Wyroby.</w:t>
            </w:r>
          </w:p>
          <w:p w14:paraId="1E9A6DD7" w14:textId="415028A4" w:rsidR="001949A9" w:rsidRPr="007A78A5" w:rsidRDefault="32586190" w:rsidP="2251C84C">
            <w:pPr>
              <w:spacing w:line="257" w:lineRule="auto"/>
              <w:rPr>
                <w:rFonts w:eastAsia="Calibri" w:cs="Calibri"/>
              </w:rPr>
            </w:pPr>
            <w:r w:rsidRPr="09083C2C">
              <w:rPr>
                <w:rFonts w:eastAsia="Calibri" w:cs="Calibri"/>
              </w:rPr>
              <w:t>Po wykonaniu montażu instalacji fotowoltaicznej należy przeprowadzić testy końcowe oraz próby zdefiniowane w normie PN–HD 60364–6:2016–07 lub równoważną.</w:t>
            </w:r>
            <w:r w:rsidR="7067D35F" w:rsidRPr="09083C2C">
              <w:rPr>
                <w:rFonts w:eastAsia="Calibri" w:cs="Calibri"/>
              </w:rPr>
              <w:t xml:space="preserve"> </w:t>
            </w:r>
          </w:p>
          <w:p w14:paraId="26829A62" w14:textId="1D2760E8" w:rsidR="001949A9" w:rsidRPr="00FF232D" w:rsidRDefault="001949A9" w:rsidP="00FF232D">
            <w:pPr>
              <w:spacing w:line="257" w:lineRule="auto"/>
              <w:rPr>
                <w:rFonts w:eastAsia="Calibri" w:cs="Calibri"/>
              </w:rPr>
            </w:pPr>
            <w:r w:rsidRPr="0C5D272A">
              <w:rPr>
                <w:rFonts w:eastAsia="Calibri" w:cs="Calibri"/>
              </w:rPr>
              <w:lastRenderedPageBreak/>
              <w:t>Wszystkie prace oraz pomiary muszą zostać wykonane przez osoby posiadające</w:t>
            </w:r>
            <w:r w:rsidR="5B8D2CAD" w:rsidRPr="0C5D272A">
              <w:rPr>
                <w:rFonts w:eastAsia="Calibri" w:cs="Calibri"/>
              </w:rPr>
              <w:t xml:space="preserve"> aktualne</w:t>
            </w:r>
            <w:r w:rsidRPr="0C5D272A">
              <w:rPr>
                <w:rFonts w:eastAsia="Calibri" w:cs="Calibri"/>
              </w:rPr>
              <w:t xml:space="preserve"> </w:t>
            </w:r>
            <w:r w:rsidR="3D02C951" w:rsidRPr="0C5D272A">
              <w:rPr>
                <w:rFonts w:eastAsia="Calibri" w:cs="Calibri"/>
              </w:rPr>
              <w:t xml:space="preserve">świadectwo </w:t>
            </w:r>
            <w:r w:rsidR="1439A3CF" w:rsidRPr="0C5D272A">
              <w:rPr>
                <w:rFonts w:eastAsia="Calibri" w:cs="Calibri"/>
              </w:rPr>
              <w:t>kwalifikacji</w:t>
            </w:r>
            <w:r w:rsidRPr="0C5D272A">
              <w:rPr>
                <w:rFonts w:eastAsia="Calibri" w:cs="Calibri"/>
              </w:rPr>
              <w:t>.</w:t>
            </w:r>
          </w:p>
          <w:p w14:paraId="03B603D9" w14:textId="5E9040DB" w:rsidR="001949A9" w:rsidRPr="007A78A5" w:rsidRDefault="001949A9" w:rsidP="7B16C413">
            <w:pPr>
              <w:spacing w:after="0"/>
              <w:rPr>
                <w:rFonts w:cs="Calibri"/>
                <w:color w:val="000000" w:themeColor="text1"/>
              </w:rPr>
            </w:pPr>
            <w:r w:rsidRPr="7B16C413">
              <w:rPr>
                <w:rFonts w:cs="Calibri"/>
                <w:color w:val="000000" w:themeColor="text1"/>
              </w:rPr>
              <w:t>Zamawiający wymaga, aby według deklaracji producenta, zastosowane panele fotowoltaiczne po upływie 25 lat eksploatacji gwarantowały moc na poziomie 80% początkowej.</w:t>
            </w:r>
            <w:r w:rsidR="1A31FA10" w:rsidRPr="7B16C413">
              <w:rPr>
                <w:rFonts w:cs="Calibri"/>
                <w:color w:val="000000" w:themeColor="text1"/>
              </w:rPr>
              <w:t xml:space="preserve"> </w:t>
            </w:r>
            <w:r w:rsidR="020EE6A0" w:rsidRPr="7B16C413">
              <w:rPr>
                <w:rFonts w:cs="Calibri"/>
                <w:color w:val="000000" w:themeColor="text1"/>
              </w:rPr>
              <w:t>Niedopuszczalne jest łączenie</w:t>
            </w:r>
            <w:r w:rsidR="0098B5C5" w:rsidRPr="7B16C413">
              <w:rPr>
                <w:rFonts w:cs="Calibri"/>
                <w:color w:val="000000" w:themeColor="text1"/>
              </w:rPr>
              <w:t xml:space="preserve"> zarówno szeregowe jak i równoległe</w:t>
            </w:r>
            <w:r w:rsidR="020EE6A0" w:rsidRPr="7B16C413">
              <w:rPr>
                <w:rFonts w:cs="Calibri"/>
                <w:color w:val="000000" w:themeColor="text1"/>
              </w:rPr>
              <w:t xml:space="preserve"> paneli fotowoltaicznych różnych producentów.</w:t>
            </w:r>
            <w:r w:rsidR="03B5A2D5" w:rsidRPr="7B16C413">
              <w:rPr>
                <w:rFonts w:cs="Calibri"/>
                <w:color w:val="000000" w:themeColor="text1"/>
              </w:rPr>
              <w:t xml:space="preserve"> </w:t>
            </w:r>
          </w:p>
        </w:tc>
        <w:tc>
          <w:tcPr>
            <w:tcW w:w="680" w:type="dxa"/>
          </w:tcPr>
          <w:p w14:paraId="2CC868D4" w14:textId="2EF2DE1D" w:rsidR="001949A9" w:rsidRPr="007A78A5" w:rsidRDefault="00885CF9" w:rsidP="00310C40">
            <w:pPr>
              <w:spacing w:line="257" w:lineRule="auto"/>
              <w:jc w:val="center"/>
              <w:rPr>
                <w:rFonts w:eastAsia="Calibri" w:cs="Calibri"/>
              </w:rPr>
            </w:pPr>
            <w:r>
              <w:rPr>
                <w:rFonts w:eastAsia="Calibri" w:cs="Calibri"/>
              </w:rPr>
              <w:lastRenderedPageBreak/>
              <w:t>X</w:t>
            </w:r>
          </w:p>
        </w:tc>
      </w:tr>
      <w:tr w:rsidR="001949A9" w14:paraId="7885F279" w14:textId="1F6A49EF" w:rsidTr="30540ADA">
        <w:trPr>
          <w:jc w:val="center"/>
        </w:trPr>
        <w:tc>
          <w:tcPr>
            <w:tcW w:w="540" w:type="dxa"/>
            <w:shd w:val="clear" w:color="auto" w:fill="auto"/>
          </w:tcPr>
          <w:p w14:paraId="4CD65AE5" w14:textId="37D939EE" w:rsidR="001949A9" w:rsidRPr="007A78A5" w:rsidRDefault="00FF232D" w:rsidP="00BB786B">
            <w:pPr>
              <w:pStyle w:val="Akapitzlist"/>
              <w:spacing w:after="0"/>
              <w:ind w:left="0"/>
              <w:jc w:val="center"/>
              <w:rPr>
                <w:b/>
                <w:bCs/>
              </w:rPr>
            </w:pPr>
            <w:r>
              <w:rPr>
                <w:b/>
                <w:bCs/>
              </w:rPr>
              <w:t>12</w:t>
            </w:r>
            <w:r w:rsidR="001949A9">
              <w:rPr>
                <w:b/>
                <w:bCs/>
              </w:rPr>
              <w:t>.</w:t>
            </w:r>
          </w:p>
        </w:tc>
        <w:tc>
          <w:tcPr>
            <w:tcW w:w="1536" w:type="dxa"/>
            <w:shd w:val="clear" w:color="auto" w:fill="auto"/>
          </w:tcPr>
          <w:p w14:paraId="5EACAE91" w14:textId="540D71FD"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DDD2E3" w14:textId="09FDDB3E" w:rsidR="001949A9" w:rsidRPr="007A78A5" w:rsidRDefault="001949A9" w:rsidP="26A3AD3C">
            <w:pPr>
              <w:rPr>
                <w:rFonts w:cs="Calibri"/>
                <w:b/>
                <w:bCs/>
                <w:color w:val="000000" w:themeColor="text1"/>
              </w:rPr>
            </w:pPr>
            <w:r w:rsidRPr="007A78A5">
              <w:rPr>
                <w:rFonts w:cs="Calibri"/>
                <w:b/>
                <w:bCs/>
                <w:color w:val="000000" w:themeColor="text1"/>
              </w:rPr>
              <w:t>Wykorzystanie instalacji kolektorów słonecznych</w:t>
            </w:r>
          </w:p>
        </w:tc>
        <w:tc>
          <w:tcPr>
            <w:tcW w:w="6369" w:type="dxa"/>
          </w:tcPr>
          <w:p w14:paraId="7BEEA017" w14:textId="70D24689" w:rsidR="001949A9" w:rsidRPr="007A78A5" w:rsidRDefault="001949A9" w:rsidP="4B667E5C">
            <w:pPr>
              <w:rPr>
                <w:rFonts w:cs="Calibri"/>
                <w:color w:val="000000" w:themeColor="text1"/>
              </w:rPr>
            </w:pPr>
            <w:r w:rsidRPr="0C5D272A">
              <w:rPr>
                <w:rFonts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 xml:space="preserve">Rozwiązania planuje </w:t>
            </w:r>
            <w:r w:rsidRPr="0C5D272A">
              <w:rPr>
                <w:rFonts w:eastAsia="Calibri" w:cs="Calibri"/>
              </w:rPr>
              <w:t>wykorzystać</w:t>
            </w:r>
            <w:r w:rsidRPr="0C5D272A">
              <w:rPr>
                <w:rFonts w:cs="Calibri"/>
                <w:color w:val="000000" w:themeColor="text1"/>
              </w:rPr>
              <w:t xml:space="preserve"> instalację kolektorów słonecznych, Zamawiający wymaga, aby kolektory słoneczne wykorzystane w </w:t>
            </w:r>
            <w:r w:rsidR="389D33E5" w:rsidRPr="0C5D272A">
              <w:rPr>
                <w:rFonts w:cs="Calibri"/>
                <w:color w:val="000000" w:themeColor="text1"/>
              </w:rPr>
              <w:t>przedsięwzięciu</w:t>
            </w:r>
            <w:r w:rsidRPr="0C5D272A">
              <w:rPr>
                <w:rFonts w:cs="Calibri"/>
                <w:color w:val="000000" w:themeColor="text1"/>
              </w:rPr>
              <w:t xml:space="preserve"> posiadały ocenę zgodności z wymaganiami norm: PN-EN 12975-1+A1:2010 E – Wymagania oraz PN-EN ISO 9806:2017-12E – Metody badań,</w:t>
            </w:r>
            <w:r w:rsidRPr="0C5D272A">
              <w:rPr>
                <w:rFonts w:eastAsia="Calibri" w:cs="Calibri"/>
              </w:rPr>
              <w:t xml:space="preserve"> nowelizacjami</w:t>
            </w:r>
            <w:r w:rsidRPr="0C5D272A">
              <w:rPr>
                <w:rFonts w:cs="Calibri"/>
                <w:color w:val="000000" w:themeColor="text1"/>
              </w:rPr>
              <w:t xml:space="preserve"> normy lub normami równoważnymi, potwierdzoną przez akredytowaną Jednostkę Certyfikującą Wyroby.</w:t>
            </w:r>
          </w:p>
        </w:tc>
        <w:tc>
          <w:tcPr>
            <w:tcW w:w="680" w:type="dxa"/>
          </w:tcPr>
          <w:p w14:paraId="4BA32326" w14:textId="70AC4553" w:rsidR="001949A9" w:rsidRPr="29AD5DA9" w:rsidRDefault="00885CF9" w:rsidP="00310C40">
            <w:pPr>
              <w:jc w:val="center"/>
              <w:rPr>
                <w:rFonts w:cs="Calibri"/>
                <w:color w:val="000000" w:themeColor="text1"/>
              </w:rPr>
            </w:pPr>
            <w:r>
              <w:rPr>
                <w:rFonts w:cs="Calibri"/>
                <w:color w:val="000000" w:themeColor="text1"/>
              </w:rPr>
              <w:t>X</w:t>
            </w:r>
          </w:p>
        </w:tc>
      </w:tr>
      <w:tr w:rsidR="001949A9" w14:paraId="7DB41DBD" w14:textId="4C885407" w:rsidTr="30540ADA">
        <w:trPr>
          <w:jc w:val="center"/>
        </w:trPr>
        <w:tc>
          <w:tcPr>
            <w:tcW w:w="540" w:type="dxa"/>
            <w:shd w:val="clear" w:color="auto" w:fill="auto"/>
          </w:tcPr>
          <w:p w14:paraId="1F38E79B" w14:textId="0F473176" w:rsidR="001949A9" w:rsidRPr="007A78A5" w:rsidRDefault="00FF232D" w:rsidP="00BB786B">
            <w:pPr>
              <w:pStyle w:val="Akapitzlist"/>
              <w:spacing w:after="0"/>
              <w:ind w:left="0"/>
              <w:jc w:val="center"/>
              <w:rPr>
                <w:b/>
                <w:bCs/>
              </w:rPr>
            </w:pPr>
            <w:r>
              <w:rPr>
                <w:b/>
                <w:bCs/>
              </w:rPr>
              <w:t>13</w:t>
            </w:r>
            <w:r w:rsidR="001949A9">
              <w:rPr>
                <w:b/>
                <w:bCs/>
              </w:rPr>
              <w:t>.</w:t>
            </w:r>
          </w:p>
        </w:tc>
        <w:tc>
          <w:tcPr>
            <w:tcW w:w="1536" w:type="dxa"/>
            <w:shd w:val="clear" w:color="auto" w:fill="auto"/>
          </w:tcPr>
          <w:p w14:paraId="0A4E3CCA" w14:textId="5A401BF8" w:rsidR="001949A9" w:rsidRPr="007A78A5" w:rsidRDefault="001949A9" w:rsidP="3FA479BB">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213B89E" w14:textId="7973E8A2" w:rsidR="001949A9" w:rsidRPr="007A78A5" w:rsidRDefault="001949A9" w:rsidP="3FA479BB">
            <w:pPr>
              <w:rPr>
                <w:rFonts w:cs="Calibri"/>
                <w:b/>
                <w:bCs/>
                <w:color w:val="000000" w:themeColor="text1"/>
              </w:rPr>
            </w:pPr>
            <w:r w:rsidRPr="007A78A5">
              <w:rPr>
                <w:rFonts w:cs="Calibri"/>
                <w:b/>
                <w:bCs/>
                <w:color w:val="000000" w:themeColor="text1"/>
              </w:rPr>
              <w:t>Wykorzystanie magazynów energii elektrycznej</w:t>
            </w:r>
          </w:p>
        </w:tc>
        <w:tc>
          <w:tcPr>
            <w:tcW w:w="6369" w:type="dxa"/>
          </w:tcPr>
          <w:p w14:paraId="161DC944" w14:textId="70B8211E" w:rsidR="001949A9" w:rsidRPr="007A78A5" w:rsidRDefault="001949A9" w:rsidP="42ECB0A6">
            <w:pPr>
              <w:rPr>
                <w:rFonts w:eastAsia="Calibri" w:cs="Calibri"/>
                <w:color w:val="000000" w:themeColor="text1"/>
              </w:rPr>
            </w:pPr>
            <w:r w:rsidRPr="0C5D272A">
              <w:rPr>
                <w:rFonts w:eastAsia="Calibri"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Rozwiązania</w:t>
            </w:r>
            <w:r w:rsidRPr="0C5D272A">
              <w:rPr>
                <w:rFonts w:eastAsia="Calibri" w:cs="Calibri"/>
                <w:color w:val="000000" w:themeColor="text1"/>
              </w:rPr>
              <w:t xml:space="preserve"> Wykonawca planuje wykorzystać magazyny energii elektrycznej, Zamawiający wymaga, aby przewidywany czas eksploatacji zastosowanego magazynu energii elektrycznej nie był krótszy niż 5 lat</w:t>
            </w:r>
            <w:r w:rsidR="328834A0" w:rsidRPr="0C5D272A">
              <w:rPr>
                <w:rFonts w:eastAsia="Calibri" w:cs="Calibri"/>
                <w:color w:val="000000" w:themeColor="text1"/>
              </w:rPr>
              <w:t xml:space="preserve"> (dotyczy r</w:t>
            </w:r>
            <w:r w:rsidR="712D19D1" w:rsidRPr="0C5D272A">
              <w:rPr>
                <w:rFonts w:eastAsia="Calibri" w:cs="Calibri"/>
                <w:color w:val="000000" w:themeColor="text1"/>
              </w:rPr>
              <w:t>ównież</w:t>
            </w:r>
            <w:r w:rsidR="328834A0" w:rsidRPr="0C5D272A">
              <w:rPr>
                <w:rFonts w:eastAsia="Calibri" w:cs="Calibri"/>
                <w:color w:val="000000" w:themeColor="text1"/>
              </w:rPr>
              <w:t xml:space="preserve"> akumulatorów)</w:t>
            </w:r>
            <w:r w:rsidRPr="0C5D272A">
              <w:rPr>
                <w:rFonts w:eastAsia="Calibri" w:cs="Calibri"/>
                <w:color w:val="000000" w:themeColor="text1"/>
              </w:rPr>
              <w:t>.</w:t>
            </w:r>
          </w:p>
        </w:tc>
        <w:tc>
          <w:tcPr>
            <w:tcW w:w="680" w:type="dxa"/>
          </w:tcPr>
          <w:p w14:paraId="250C679D" w14:textId="24371739" w:rsidR="001949A9" w:rsidRPr="007A78A5" w:rsidRDefault="00885CF9" w:rsidP="00310C40">
            <w:pPr>
              <w:jc w:val="center"/>
              <w:rPr>
                <w:rFonts w:eastAsia="Calibri" w:cs="Calibri"/>
                <w:color w:val="000000" w:themeColor="text1"/>
              </w:rPr>
            </w:pPr>
            <w:r>
              <w:rPr>
                <w:rFonts w:eastAsia="Calibri" w:cs="Calibri"/>
                <w:color w:val="000000" w:themeColor="text1"/>
              </w:rPr>
              <w:t>X</w:t>
            </w:r>
          </w:p>
        </w:tc>
      </w:tr>
      <w:tr w:rsidR="001949A9" w14:paraId="7967B6F7" w14:textId="67EFA80E" w:rsidTr="30540ADA">
        <w:trPr>
          <w:jc w:val="center"/>
        </w:trPr>
        <w:tc>
          <w:tcPr>
            <w:tcW w:w="540" w:type="dxa"/>
            <w:shd w:val="clear" w:color="auto" w:fill="auto"/>
          </w:tcPr>
          <w:p w14:paraId="02165BBC" w14:textId="44DEA76F" w:rsidR="001949A9" w:rsidRPr="007A78A5" w:rsidRDefault="00FF232D" w:rsidP="00BB786B">
            <w:pPr>
              <w:pStyle w:val="Akapitzlist"/>
              <w:spacing w:after="0"/>
              <w:ind w:left="0"/>
              <w:jc w:val="center"/>
              <w:rPr>
                <w:b/>
                <w:bCs/>
              </w:rPr>
            </w:pPr>
            <w:r>
              <w:rPr>
                <w:b/>
                <w:bCs/>
              </w:rPr>
              <w:t>14</w:t>
            </w:r>
            <w:r w:rsidR="001949A9">
              <w:rPr>
                <w:b/>
                <w:bCs/>
              </w:rPr>
              <w:t>.</w:t>
            </w:r>
          </w:p>
        </w:tc>
        <w:tc>
          <w:tcPr>
            <w:tcW w:w="1536" w:type="dxa"/>
            <w:shd w:val="clear" w:color="auto" w:fill="auto"/>
          </w:tcPr>
          <w:p w14:paraId="27B221FA" w14:textId="5C30089F"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C39F34" w14:textId="16B2E1A5" w:rsidR="001949A9" w:rsidRPr="007A78A5" w:rsidRDefault="001949A9" w:rsidP="26A3AD3C">
            <w:pPr>
              <w:rPr>
                <w:rFonts w:cs="Calibri"/>
                <w:b/>
                <w:bCs/>
                <w:color w:val="000000" w:themeColor="text1"/>
              </w:rPr>
            </w:pPr>
            <w:r w:rsidRPr="007A78A5">
              <w:rPr>
                <w:rFonts w:cs="Calibri"/>
                <w:b/>
                <w:bCs/>
                <w:color w:val="000000" w:themeColor="text1"/>
              </w:rPr>
              <w:t>Warunki techniczne elementów przesyłowych sieci ciepłowniczej</w:t>
            </w:r>
          </w:p>
        </w:tc>
        <w:tc>
          <w:tcPr>
            <w:tcW w:w="6369" w:type="dxa"/>
          </w:tcPr>
          <w:p w14:paraId="3C1D0A61" w14:textId="48DF962D" w:rsidR="001949A9" w:rsidRPr="007A78A5" w:rsidRDefault="001949A9" w:rsidP="4B667E5C">
            <w:pPr>
              <w:rPr>
                <w:rFonts w:asciiTheme="minorHAnsi" w:eastAsiaTheme="minorEastAsia" w:hAnsiTheme="minorHAnsi" w:cstheme="minorBidi"/>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t>
            </w:r>
            <w:r w:rsidRPr="007A78A5">
              <w:rPr>
                <w:rFonts w:eastAsia="Calibri" w:cs="Calibri"/>
                <w:color w:val="000000" w:themeColor="text1"/>
              </w:rPr>
              <w:t>Wykonawca planuje wybudować lub zmodernizować przesyłową sieć ciepłowniczą, Zamawiający wymaga, aby nowobudowana lub modernizowana przesyłowa sieć ciepłownicza, w zakresie Demonstratora Technologii była zgodna z obowiązującymi w Polsce właściwymi normami, w tym m.in.</w:t>
            </w:r>
            <w:r w:rsidRPr="007A78A5">
              <w:rPr>
                <w:rFonts w:asciiTheme="minorHAnsi" w:eastAsiaTheme="minorEastAsia" w:hAnsiTheme="minorHAnsi" w:cstheme="minorBidi"/>
              </w:rPr>
              <w:t>:</w:t>
            </w:r>
          </w:p>
          <w:p w14:paraId="48030618" w14:textId="48F0032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13941 (U) Projektowanie i budowa sieci ciepłowniczych z systemem preizolowanych rur zespolonych</w:t>
            </w:r>
            <w:r w:rsidRPr="007A78A5">
              <w:rPr>
                <w:rFonts w:eastAsia="Calibri" w:cs="Calibri"/>
              </w:rPr>
              <w:t>, nowelizacją normy lub normą jej równoważną</w:t>
            </w:r>
            <w:r w:rsidRPr="007A78A5">
              <w:rPr>
                <w:rFonts w:asciiTheme="minorHAnsi" w:eastAsiaTheme="minorEastAsia" w:hAnsiTheme="minorHAnsi" w:cstheme="minorBidi"/>
              </w:rPr>
              <w:t xml:space="preserve">, </w:t>
            </w:r>
          </w:p>
          <w:p w14:paraId="5D54A4AC" w14:textId="3AB6156F"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253 System rur preizolowanych do podziemnych sieci ciepłowniczych – Zespół rurowy</w:t>
            </w:r>
            <w:r w:rsidRPr="007A78A5">
              <w:rPr>
                <w:rFonts w:eastAsia="Calibri" w:cs="Calibri"/>
              </w:rPr>
              <w:t>, nowelizacją normy lub normą jej równoważną</w:t>
            </w:r>
            <w:r w:rsidRPr="007A78A5">
              <w:rPr>
                <w:rFonts w:asciiTheme="minorHAnsi" w:eastAsiaTheme="minorEastAsia" w:hAnsiTheme="minorHAnsi" w:cstheme="minorBidi"/>
              </w:rPr>
              <w:t>,</w:t>
            </w:r>
          </w:p>
          <w:p w14:paraId="4CC0D0BE" w14:textId="76611F7C"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448 System rur preizolowanych do podziemnych sieci ciepłowniczych – Kształtki</w:t>
            </w:r>
            <w:r w:rsidRPr="007A78A5">
              <w:rPr>
                <w:rFonts w:eastAsia="Calibri" w:cs="Calibri"/>
              </w:rPr>
              <w:t>, nowelizacją normy lub normą jej równoważną</w:t>
            </w:r>
            <w:r w:rsidRPr="007A78A5">
              <w:rPr>
                <w:rFonts w:asciiTheme="minorHAnsi" w:eastAsiaTheme="minorEastAsia" w:hAnsiTheme="minorHAnsi" w:cstheme="minorBidi"/>
              </w:rPr>
              <w:t>,</w:t>
            </w:r>
          </w:p>
          <w:p w14:paraId="23AFDF8D" w14:textId="0701C1ED"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488 System rur preizolowanych do podziemnych sieci ciepłowniczych – Zespół armatury stalowej</w:t>
            </w:r>
            <w:r w:rsidRPr="007A78A5">
              <w:rPr>
                <w:rFonts w:eastAsia="Calibri" w:cs="Calibri"/>
              </w:rPr>
              <w:t>, nowelizacją normy lub normą jej równoważną</w:t>
            </w:r>
            <w:r w:rsidRPr="007A78A5">
              <w:rPr>
                <w:rFonts w:asciiTheme="minorHAnsi" w:eastAsiaTheme="minorEastAsia" w:hAnsiTheme="minorHAnsi" w:cstheme="minorBidi"/>
              </w:rPr>
              <w:t>,</w:t>
            </w:r>
          </w:p>
          <w:p w14:paraId="6FAB545E" w14:textId="6979478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489 System rur preizolowanych do podziemnych sieci ciepłowniczych – Zespół złącza</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w:t>
            </w:r>
          </w:p>
          <w:p w14:paraId="22DCBFF5" w14:textId="59868FCE" w:rsidR="001949A9" w:rsidRPr="007A78A5" w:rsidRDefault="001949A9" w:rsidP="17D276A9">
            <w:pPr>
              <w:rPr>
                <w:rFonts w:asciiTheme="minorHAnsi" w:eastAsiaTheme="minorEastAsia" w:hAnsiTheme="minorHAnsi" w:cstheme="minorBidi"/>
                <w:color w:val="2D2D2D"/>
              </w:rPr>
            </w:pPr>
            <w:r w:rsidRPr="007A78A5">
              <w:rPr>
                <w:rFonts w:asciiTheme="minorHAnsi" w:eastAsiaTheme="minorEastAsia" w:hAnsiTheme="minorHAnsi" w:cstheme="minorBidi"/>
                <w:color w:val="2D2D2D"/>
              </w:rPr>
              <w:t xml:space="preserve"> </w:t>
            </w:r>
          </w:p>
          <w:p w14:paraId="7A321FBA" w14:textId="7396C165"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Zespół rurowy wraz z komponentami winien spełniać następujące warunki i wymagania:</w:t>
            </w:r>
          </w:p>
          <w:tbl>
            <w:tblPr>
              <w:tblW w:w="5830" w:type="dxa"/>
              <w:tblLayout w:type="fixed"/>
              <w:tblLook w:val="04A0" w:firstRow="1" w:lastRow="0" w:firstColumn="1" w:lastColumn="0" w:noHBand="0" w:noVBand="1"/>
            </w:tblPr>
            <w:tblGrid>
              <w:gridCol w:w="1523"/>
              <w:gridCol w:w="1524"/>
              <w:gridCol w:w="2783"/>
            </w:tblGrid>
            <w:tr w:rsidR="001949A9" w:rsidRPr="007A78A5" w14:paraId="4039996F"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3A26C" w14:textId="28101F2D" w:rsidR="001949A9" w:rsidRPr="007A78A5" w:rsidRDefault="001949A9" w:rsidP="17D276A9">
                  <w:pPr>
                    <w:rPr>
                      <w:sz w:val="20"/>
                      <w:szCs w:val="20"/>
                    </w:rPr>
                  </w:pPr>
                  <w:r w:rsidRPr="007A78A5">
                    <w:rPr>
                      <w:sz w:val="20"/>
                      <w:szCs w:val="20"/>
                    </w:rPr>
                    <w:t>Parametr</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99D29" w14:textId="098B5A28" w:rsidR="001949A9" w:rsidRPr="007A78A5" w:rsidRDefault="001949A9" w:rsidP="17D276A9">
                  <w:pPr>
                    <w:rPr>
                      <w:sz w:val="20"/>
                      <w:szCs w:val="20"/>
                    </w:rPr>
                  </w:pPr>
                  <w:r w:rsidRPr="007A78A5">
                    <w:rPr>
                      <w:sz w:val="20"/>
                      <w:szCs w:val="20"/>
                    </w:rPr>
                    <w:t>Rury stalowe preizolowane sztywne – sieci tradycyjne</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67BEF" w14:textId="6CBA3393" w:rsidR="001949A9" w:rsidRPr="007A78A5" w:rsidRDefault="001949A9" w:rsidP="56955223">
                  <w:pPr>
                    <w:rPr>
                      <w:sz w:val="20"/>
                      <w:szCs w:val="20"/>
                    </w:rPr>
                  </w:pPr>
                  <w:r w:rsidRPr="007A78A5">
                    <w:rPr>
                      <w:sz w:val="20"/>
                      <w:szCs w:val="20"/>
                    </w:rPr>
                    <w:t>Rury preizolowane elastyczne – sieci niskotemperaturowe</w:t>
                  </w:r>
                </w:p>
              </w:tc>
            </w:tr>
            <w:tr w:rsidR="001949A9" w:rsidRPr="007A78A5" w14:paraId="02486F64"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82CFF9" w14:textId="1ED639ED" w:rsidR="001949A9" w:rsidRPr="007A78A5" w:rsidRDefault="001949A9" w:rsidP="17D276A9">
                  <w:pPr>
                    <w:rPr>
                      <w:sz w:val="20"/>
                      <w:szCs w:val="20"/>
                    </w:rPr>
                  </w:pPr>
                  <w:r w:rsidRPr="007A78A5">
                    <w:rPr>
                      <w:sz w:val="20"/>
                      <w:szCs w:val="20"/>
                    </w:rPr>
                    <w:t xml:space="preserve">Ciśnienie projektowane: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5BCB4E" w14:textId="6B030B11" w:rsidR="001949A9" w:rsidRPr="007A78A5" w:rsidRDefault="001949A9" w:rsidP="17D276A9">
                  <w:pPr>
                    <w:rPr>
                      <w:sz w:val="20"/>
                      <w:szCs w:val="20"/>
                    </w:rPr>
                  </w:pPr>
                  <w:r w:rsidRPr="007A78A5">
                    <w:rPr>
                      <w:sz w:val="20"/>
                      <w:szCs w:val="20"/>
                    </w:rPr>
                    <w:t>Wg wymagań projektowych</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9B682" w14:textId="03BCDDF3" w:rsidR="001949A9" w:rsidRPr="007A78A5" w:rsidRDefault="001949A9" w:rsidP="17D276A9">
                  <w:pPr>
                    <w:rPr>
                      <w:sz w:val="20"/>
                      <w:szCs w:val="20"/>
                    </w:rPr>
                  </w:pPr>
                  <w:r w:rsidRPr="007A78A5">
                    <w:rPr>
                      <w:sz w:val="20"/>
                      <w:szCs w:val="20"/>
                    </w:rPr>
                    <w:t>Wg wymagań projektowych</w:t>
                  </w:r>
                </w:p>
              </w:tc>
            </w:tr>
            <w:tr w:rsidR="001949A9" w:rsidRPr="007A78A5" w14:paraId="31FFF3E7"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308094" w14:textId="5A1618EC" w:rsidR="001949A9" w:rsidRPr="007A78A5" w:rsidRDefault="001949A9" w:rsidP="17D276A9">
                  <w:pPr>
                    <w:rPr>
                      <w:sz w:val="20"/>
                      <w:szCs w:val="20"/>
                    </w:rPr>
                  </w:pPr>
                  <w:r w:rsidRPr="007A78A5">
                    <w:rPr>
                      <w:sz w:val="20"/>
                      <w:szCs w:val="20"/>
                    </w:rPr>
                    <w:lastRenderedPageBreak/>
                    <w:t>Projektowana temperatura zasilania:</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E66F3" w14:textId="2207CBD7" w:rsidR="001949A9" w:rsidRPr="007A78A5" w:rsidRDefault="001949A9" w:rsidP="17D276A9">
                  <w:pPr>
                    <w:rPr>
                      <w:sz w:val="20"/>
                      <w:szCs w:val="20"/>
                    </w:rPr>
                  </w:pPr>
                  <w:r w:rsidRPr="007A78A5">
                    <w:rPr>
                      <w:sz w:val="20"/>
                      <w:szCs w:val="20"/>
                    </w:rPr>
                    <w:t>130</w:t>
                  </w:r>
                  <w:r w:rsidRPr="007A78A5">
                    <w:rPr>
                      <w:sz w:val="20"/>
                      <w:szCs w:val="20"/>
                      <w:vertAlign w:val="superscript"/>
                    </w:rPr>
                    <w:t>0</w:t>
                  </w:r>
                  <w:r w:rsidRPr="007A78A5">
                    <w:rPr>
                      <w:sz w:val="20"/>
                      <w:szCs w:val="20"/>
                    </w:rPr>
                    <w:t xml:space="preserve"> C z okresową temp. 140</w:t>
                  </w:r>
                  <w:r w:rsidRPr="007A78A5">
                    <w:rPr>
                      <w:sz w:val="20"/>
                      <w:szCs w:val="20"/>
                      <w:vertAlign w:val="superscript"/>
                    </w:rPr>
                    <w:t>0</w:t>
                  </w:r>
                  <w:r w:rsidRPr="007A78A5">
                    <w:rPr>
                      <w:sz w:val="20"/>
                      <w:szCs w:val="20"/>
                    </w:rPr>
                    <w:t xml:space="preserve"> C przez max 500 godzin w roku</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0A577B" w14:textId="18CC7E8F" w:rsidR="001949A9" w:rsidRPr="007A78A5" w:rsidRDefault="001949A9" w:rsidP="17D276A9">
                  <w:pPr>
                    <w:rPr>
                      <w:sz w:val="20"/>
                      <w:szCs w:val="20"/>
                    </w:rPr>
                  </w:pPr>
                  <w:r w:rsidRPr="007A78A5">
                    <w:rPr>
                      <w:sz w:val="20"/>
                      <w:szCs w:val="20"/>
                    </w:rPr>
                    <w:t>95</w:t>
                  </w:r>
                  <w:r w:rsidRPr="007A78A5">
                    <w:rPr>
                      <w:sz w:val="20"/>
                      <w:szCs w:val="20"/>
                      <w:vertAlign w:val="superscript"/>
                    </w:rPr>
                    <w:t>0</w:t>
                  </w:r>
                  <w:r w:rsidRPr="007A78A5">
                    <w:rPr>
                      <w:sz w:val="20"/>
                      <w:szCs w:val="20"/>
                    </w:rPr>
                    <w:t>C lub wyżej wg wymagań projektowych</w:t>
                  </w:r>
                </w:p>
              </w:tc>
            </w:tr>
            <w:tr w:rsidR="001949A9" w:rsidRPr="007A78A5" w14:paraId="77528589"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09D1D" w14:textId="37F4A57B" w:rsidR="001949A9" w:rsidRPr="007A78A5" w:rsidRDefault="001949A9" w:rsidP="17D276A9">
                  <w:pPr>
                    <w:rPr>
                      <w:sz w:val="20"/>
                      <w:szCs w:val="20"/>
                    </w:rPr>
                  </w:pPr>
                  <w:r w:rsidRPr="007A78A5">
                    <w:rPr>
                      <w:sz w:val="20"/>
                      <w:szCs w:val="20"/>
                    </w:rPr>
                    <w:t xml:space="preserve">Temperatura powrotu: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3B234A" w14:textId="24FF47F6" w:rsidR="001949A9" w:rsidRPr="007A78A5" w:rsidRDefault="001949A9" w:rsidP="17D276A9">
                  <w:pPr>
                    <w:rPr>
                      <w:sz w:val="20"/>
                      <w:szCs w:val="20"/>
                    </w:rPr>
                  </w:pPr>
                  <w:r w:rsidRPr="007A78A5">
                    <w:rPr>
                      <w:sz w:val="20"/>
                      <w:szCs w:val="20"/>
                    </w:rPr>
                    <w:t>80</w:t>
                  </w:r>
                  <w:r w:rsidRPr="007A78A5">
                    <w:rPr>
                      <w:sz w:val="20"/>
                      <w:szCs w:val="20"/>
                      <w:vertAlign w:val="superscript"/>
                    </w:rPr>
                    <w:t>0</w:t>
                  </w:r>
                  <w:r w:rsidRPr="007A78A5">
                    <w:rPr>
                      <w:sz w:val="20"/>
                      <w:szCs w:val="20"/>
                    </w:rPr>
                    <w:t xml:space="preserve"> C z okresową temp. 110</w:t>
                  </w:r>
                  <w:r w:rsidRPr="007A78A5">
                    <w:rPr>
                      <w:sz w:val="20"/>
                      <w:szCs w:val="20"/>
                      <w:vertAlign w:val="superscript"/>
                    </w:rPr>
                    <w:t>0</w:t>
                  </w:r>
                  <w:r w:rsidRPr="007A78A5">
                    <w:rPr>
                      <w:sz w:val="20"/>
                      <w:szCs w:val="20"/>
                    </w:rPr>
                    <w:t xml:space="preserve"> C</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5B3D9A" w14:textId="6AF12F0C" w:rsidR="001949A9" w:rsidRPr="007A78A5" w:rsidRDefault="001949A9" w:rsidP="17D276A9">
                  <w:pPr>
                    <w:rPr>
                      <w:sz w:val="20"/>
                      <w:szCs w:val="20"/>
                    </w:rPr>
                  </w:pPr>
                  <w:r w:rsidRPr="007A78A5">
                    <w:rPr>
                      <w:sz w:val="20"/>
                      <w:szCs w:val="20"/>
                    </w:rPr>
                    <w:t>Profil temp zgodnie z EN15632-2:2015</w:t>
                  </w:r>
                  <w:r w:rsidRPr="007A78A5">
                    <w:rPr>
                      <w:rFonts w:eastAsiaTheme="minorEastAsia"/>
                      <w:sz w:val="20"/>
                      <w:szCs w:val="20"/>
                    </w:rPr>
                    <w:t xml:space="preserve"> </w:t>
                  </w:r>
                  <w:r w:rsidRPr="007A78A5">
                    <w:rPr>
                      <w:rFonts w:eastAsia="Calibri" w:cs="Calibri"/>
                      <w:sz w:val="20"/>
                      <w:szCs w:val="20"/>
                    </w:rPr>
                    <w:t>lub równoważną</w:t>
                  </w:r>
                </w:p>
              </w:tc>
            </w:tr>
            <w:tr w:rsidR="001949A9" w:rsidRPr="007A78A5" w14:paraId="3D5188F8"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526618" w14:textId="089E1328" w:rsidR="001949A9" w:rsidRPr="007A78A5" w:rsidRDefault="001949A9" w:rsidP="17D276A9">
                  <w:pPr>
                    <w:rPr>
                      <w:sz w:val="20"/>
                      <w:szCs w:val="20"/>
                    </w:rPr>
                  </w:pPr>
                  <w:r w:rsidRPr="007A78A5">
                    <w:rPr>
                      <w:sz w:val="20"/>
                      <w:szCs w:val="20"/>
                    </w:rPr>
                    <w:t xml:space="preserve">Izolacja: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D1917" w14:textId="1582884D" w:rsidR="001949A9" w:rsidRPr="007A78A5" w:rsidRDefault="001949A9" w:rsidP="17D276A9">
                  <w:pPr>
                    <w:rPr>
                      <w:sz w:val="20"/>
                      <w:szCs w:val="20"/>
                    </w:rPr>
                  </w:pPr>
                  <w:r w:rsidRPr="007A78A5">
                    <w:rPr>
                      <w:sz w:val="20"/>
                      <w:szCs w:val="20"/>
                    </w:rPr>
                    <w:t>Pianka poliuretanowa (PUR)</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DE82E2" w14:textId="1969697D" w:rsidR="001949A9" w:rsidRPr="007A78A5" w:rsidRDefault="001949A9" w:rsidP="17D276A9">
                  <w:pPr>
                    <w:rPr>
                      <w:sz w:val="20"/>
                      <w:szCs w:val="20"/>
                    </w:rPr>
                  </w:pPr>
                  <w:r w:rsidRPr="007A78A5">
                    <w:rPr>
                      <w:sz w:val="20"/>
                      <w:szCs w:val="20"/>
                    </w:rPr>
                    <w:t>Pianka poliuretanowa (PUR)</w:t>
                  </w:r>
                </w:p>
              </w:tc>
            </w:tr>
          </w:tbl>
          <w:p w14:paraId="70573ACA" w14:textId="264EC027" w:rsidR="001949A9" w:rsidRPr="007A78A5" w:rsidRDefault="001949A9" w:rsidP="17D276A9"/>
          <w:p w14:paraId="664F5C35" w14:textId="7CCD5B7B"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Przewodność cieplna: max. 0,025 W/</w:t>
            </w:r>
            <w:proofErr w:type="spellStart"/>
            <w:r w:rsidRPr="007A78A5">
              <w:rPr>
                <w:rFonts w:asciiTheme="minorHAnsi" w:eastAsiaTheme="minorEastAsia" w:hAnsiTheme="minorHAnsi" w:cstheme="minorBidi"/>
              </w:rPr>
              <w:t>mK</w:t>
            </w:r>
            <w:proofErr w:type="spellEnd"/>
            <w:r w:rsidRPr="007A78A5">
              <w:rPr>
                <w:rFonts w:asciiTheme="minorHAnsi" w:eastAsiaTheme="minorEastAsia" w:hAnsiTheme="minorHAnsi" w:cstheme="minorBidi"/>
              </w:rPr>
              <w:t xml:space="preserve"> przy 50</w:t>
            </w:r>
            <w:r w:rsidRPr="007A78A5">
              <w:rPr>
                <w:rFonts w:asciiTheme="minorHAnsi" w:eastAsiaTheme="minorEastAsia" w:hAnsiTheme="minorHAnsi" w:cstheme="minorBidi"/>
                <w:vertAlign w:val="superscript"/>
              </w:rPr>
              <w:t>o</w:t>
            </w:r>
            <w:r w:rsidRPr="007A78A5">
              <w:rPr>
                <w:rFonts w:asciiTheme="minorHAnsi" w:eastAsiaTheme="minorEastAsia" w:hAnsiTheme="minorHAnsi" w:cstheme="minorBidi"/>
              </w:rPr>
              <w:t>C (dla rur sztywnych), 0,022 W/</w:t>
            </w:r>
            <w:proofErr w:type="spellStart"/>
            <w:r w:rsidRPr="007A78A5">
              <w:rPr>
                <w:rFonts w:asciiTheme="minorHAnsi" w:eastAsiaTheme="minorEastAsia" w:hAnsiTheme="minorHAnsi" w:cstheme="minorBidi"/>
              </w:rPr>
              <w:t>mK</w:t>
            </w:r>
            <w:proofErr w:type="spellEnd"/>
            <w:r w:rsidRPr="007A78A5">
              <w:rPr>
                <w:rFonts w:asciiTheme="minorHAnsi" w:eastAsiaTheme="minorEastAsia" w:hAnsiTheme="minorHAnsi" w:cstheme="minorBidi"/>
              </w:rPr>
              <w:t xml:space="preserve"> rur elastycznych.</w:t>
            </w:r>
          </w:p>
          <w:p w14:paraId="37B7B84F" w14:textId="3E598251"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Pianka izolacyjna musi spełniać wymagania normy PN – EN 253</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 xml:space="preserve">, wraz z Załącznikami A – D jako składową częścią tej normy dotyczącej rur preizolowanych stosowanych w systemach ciepłowniczych układanych w ziemi (substancja spieniająca piankę musi być produkowana z substancji nieniszczącej warstwy ozonowej). </w:t>
            </w:r>
          </w:p>
        </w:tc>
        <w:tc>
          <w:tcPr>
            <w:tcW w:w="680" w:type="dxa"/>
          </w:tcPr>
          <w:p w14:paraId="700F1FDD" w14:textId="3D500EFE" w:rsidR="001949A9" w:rsidRPr="007A78A5" w:rsidRDefault="00885CF9" w:rsidP="00310C40">
            <w:pPr>
              <w:jc w:val="center"/>
              <w:rPr>
                <w:rFonts w:eastAsia="Calibri" w:cs="Calibri"/>
                <w:color w:val="000000" w:themeColor="text1"/>
              </w:rPr>
            </w:pPr>
            <w:r>
              <w:rPr>
                <w:rFonts w:eastAsia="Calibri" w:cs="Calibri"/>
                <w:color w:val="000000" w:themeColor="text1"/>
              </w:rPr>
              <w:lastRenderedPageBreak/>
              <w:t>X</w:t>
            </w:r>
          </w:p>
        </w:tc>
      </w:tr>
      <w:tr w:rsidR="001949A9" w14:paraId="09E09DDE" w14:textId="0F464804" w:rsidTr="30540ADA">
        <w:trPr>
          <w:jc w:val="center"/>
        </w:trPr>
        <w:tc>
          <w:tcPr>
            <w:tcW w:w="540" w:type="dxa"/>
            <w:shd w:val="clear" w:color="auto" w:fill="auto"/>
          </w:tcPr>
          <w:p w14:paraId="6F8C8165" w14:textId="563D4D61" w:rsidR="001949A9" w:rsidRPr="007A78A5" w:rsidRDefault="00FF232D" w:rsidP="00BB786B">
            <w:pPr>
              <w:pStyle w:val="Akapitzlist"/>
              <w:spacing w:after="0"/>
              <w:ind w:left="0"/>
              <w:jc w:val="center"/>
              <w:rPr>
                <w:b/>
                <w:bCs/>
              </w:rPr>
            </w:pPr>
            <w:r>
              <w:rPr>
                <w:b/>
                <w:bCs/>
              </w:rPr>
              <w:t>15</w:t>
            </w:r>
            <w:r w:rsidR="001949A9">
              <w:rPr>
                <w:b/>
                <w:bCs/>
              </w:rPr>
              <w:t>.</w:t>
            </w:r>
          </w:p>
        </w:tc>
        <w:tc>
          <w:tcPr>
            <w:tcW w:w="1536" w:type="dxa"/>
            <w:shd w:val="clear" w:color="auto" w:fill="auto"/>
          </w:tcPr>
          <w:p w14:paraId="27698256" w14:textId="295550BE"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84F9F43" w14:textId="4CC0CBD4" w:rsidR="001949A9" w:rsidRPr="007A78A5" w:rsidRDefault="001949A9" w:rsidP="1EA56BC2">
            <w:pPr>
              <w:rPr>
                <w:rFonts w:cs="Calibri"/>
                <w:b/>
                <w:bCs/>
                <w:color w:val="000000" w:themeColor="text1"/>
              </w:rPr>
            </w:pPr>
            <w:r w:rsidRPr="007A78A5">
              <w:rPr>
                <w:rFonts w:cs="Calibri"/>
                <w:b/>
                <w:bCs/>
                <w:color w:val="000000" w:themeColor="text1"/>
              </w:rPr>
              <w:t>Warunki techniczne kotłów elektrodowych</w:t>
            </w:r>
          </w:p>
        </w:tc>
        <w:tc>
          <w:tcPr>
            <w:tcW w:w="6369" w:type="dxa"/>
          </w:tcPr>
          <w:p w14:paraId="4974BADC" w14:textId="4DE8DFA5" w:rsidR="001949A9" w:rsidRPr="007A78A5" w:rsidRDefault="001949A9" w:rsidP="0CC48BBD">
            <w:pPr>
              <w:rPr>
                <w:rFonts w:eastAsia="Calibri" w:cs="Calibri"/>
                <w:color w:val="222222"/>
              </w:rPr>
            </w:pPr>
            <w:r w:rsidRPr="0C5D272A">
              <w:rPr>
                <w:rFonts w:eastAsia="Calibri" w:cs="Calibri"/>
                <w:color w:val="222222"/>
              </w:rPr>
              <w:t xml:space="preserve">Jeżeli w ramach </w:t>
            </w:r>
            <w:r w:rsidRPr="0C5D272A">
              <w:rPr>
                <w:rFonts w:eastAsia="Calibri" w:cs="Calibri"/>
              </w:rPr>
              <w:t xml:space="preserve">tworzenia </w:t>
            </w:r>
            <w:r w:rsidRPr="0C5D272A">
              <w:rPr>
                <w:rFonts w:cs="Calibri"/>
                <w:color w:val="000000" w:themeColor="text1"/>
              </w:rPr>
              <w:t xml:space="preserve">Rozwiązania </w:t>
            </w:r>
            <w:r w:rsidRPr="0C5D272A">
              <w:rPr>
                <w:rFonts w:eastAsia="Calibri" w:cs="Calibri"/>
                <w:color w:val="222222"/>
              </w:rPr>
              <w:t xml:space="preserve">Wykonawca przedstawi zamiar wykorzystania kotłów elektrodowych, Zamawiający wymaga </w:t>
            </w:r>
            <w:r w:rsidR="4C70E9E0" w:rsidRPr="00530E5C">
              <w:rPr>
                <w:rFonts w:eastAsia="Calibri" w:cs="Calibri"/>
                <w:color w:val="222222"/>
              </w:rPr>
              <w:t>spełnienia</w:t>
            </w:r>
            <w:r w:rsidRPr="0C5D272A">
              <w:rPr>
                <w:rFonts w:eastAsia="Calibri" w:cs="Calibri"/>
                <w:color w:val="222222"/>
              </w:rPr>
              <w:t xml:space="preserve"> poniższych wymogów:</w:t>
            </w:r>
          </w:p>
          <w:p w14:paraId="2B5FD924" w14:textId="4471AC9F" w:rsidR="001949A9" w:rsidRPr="007A78A5" w:rsidRDefault="001949A9" w:rsidP="702317BB">
            <w:pPr>
              <w:pStyle w:val="Akapitzlist"/>
              <w:numPr>
                <w:ilvl w:val="0"/>
                <w:numId w:val="16"/>
              </w:numPr>
              <w:ind w:left="286" w:hanging="218"/>
              <w:rPr>
                <w:rFonts w:asciiTheme="minorHAnsi" w:eastAsiaTheme="minorEastAsia" w:hAnsiTheme="minorHAnsi" w:cstheme="minorBidi"/>
                <w:color w:val="222222"/>
              </w:rPr>
            </w:pPr>
            <w:r w:rsidRPr="007A78A5">
              <w:rPr>
                <w:rFonts w:eastAsia="Calibri" w:cs="Calibri"/>
                <w:color w:val="222222"/>
              </w:rPr>
              <w:t>zakazane jest zastosowanie kotłów elektrodowych jako przepływowych podgrzewaczy wody;</w:t>
            </w:r>
          </w:p>
          <w:p w14:paraId="03E2BF48" w14:textId="0F65C615" w:rsidR="001949A9" w:rsidRPr="007A78A5" w:rsidRDefault="001949A9" w:rsidP="0E74BBAE">
            <w:pPr>
              <w:pStyle w:val="Akapitzlist"/>
              <w:numPr>
                <w:ilvl w:val="0"/>
                <w:numId w:val="16"/>
              </w:numPr>
              <w:ind w:left="286" w:hanging="218"/>
              <w:rPr>
                <w:rFonts w:asciiTheme="minorHAnsi" w:eastAsiaTheme="minorEastAsia" w:hAnsiTheme="minorHAnsi" w:cstheme="minorBidi"/>
                <w:color w:val="000000" w:themeColor="text1"/>
              </w:rPr>
            </w:pPr>
            <w:r w:rsidRPr="007A78A5">
              <w:rPr>
                <w:rFonts w:eastAsia="Calibri" w:cs="Calibri"/>
                <w:color w:val="222222"/>
              </w:rPr>
              <w:t>w wypadku zastosowania kotła elektrodowego do uzyskania ciepłej wody użytkowej należy stosować wymiennik ciepła lub zasobnik z wężownicą.</w:t>
            </w:r>
          </w:p>
        </w:tc>
        <w:tc>
          <w:tcPr>
            <w:tcW w:w="680" w:type="dxa"/>
          </w:tcPr>
          <w:p w14:paraId="16457621" w14:textId="3E3D9B50" w:rsidR="001949A9" w:rsidRPr="007A78A5" w:rsidRDefault="00885CF9" w:rsidP="00310C40">
            <w:pPr>
              <w:jc w:val="center"/>
              <w:rPr>
                <w:rFonts w:eastAsia="Calibri" w:cs="Calibri"/>
                <w:color w:val="222222"/>
              </w:rPr>
            </w:pPr>
            <w:r>
              <w:rPr>
                <w:rFonts w:eastAsia="Calibri" w:cs="Calibri"/>
                <w:color w:val="222222"/>
              </w:rPr>
              <w:t>X</w:t>
            </w:r>
          </w:p>
        </w:tc>
      </w:tr>
      <w:tr w:rsidR="001949A9" w14:paraId="2D9E9125" w14:textId="01D19E11" w:rsidTr="30540ADA">
        <w:tblPrEx>
          <w:jc w:val="left"/>
        </w:tblPrEx>
        <w:tc>
          <w:tcPr>
            <w:tcW w:w="540" w:type="dxa"/>
          </w:tcPr>
          <w:p w14:paraId="192483DF" w14:textId="237BDB1F" w:rsidR="001949A9" w:rsidRPr="007A78A5" w:rsidRDefault="00FF232D" w:rsidP="00BB786B">
            <w:pPr>
              <w:pStyle w:val="Akapitzlist"/>
              <w:spacing w:after="0"/>
              <w:ind w:left="0"/>
              <w:jc w:val="center"/>
              <w:rPr>
                <w:b/>
                <w:bCs/>
              </w:rPr>
            </w:pPr>
            <w:del w:id="16" w:author="Autor">
              <w:r w:rsidRPr="30540ADA" w:rsidDel="00FF232D">
                <w:rPr>
                  <w:b/>
                  <w:bCs/>
                </w:rPr>
                <w:delText>16</w:delText>
              </w:r>
              <w:r w:rsidRPr="30540ADA" w:rsidDel="001949A9">
                <w:rPr>
                  <w:b/>
                  <w:bCs/>
                </w:rPr>
                <w:delText>.</w:delText>
              </w:r>
            </w:del>
          </w:p>
        </w:tc>
        <w:tc>
          <w:tcPr>
            <w:tcW w:w="1536" w:type="dxa"/>
          </w:tcPr>
          <w:p w14:paraId="28E3CDEA" w14:textId="77777777" w:rsidR="001949A9" w:rsidRPr="007A78A5" w:rsidRDefault="001949A9" w:rsidP="30540ADA">
            <w:pPr>
              <w:rPr>
                <w:rFonts w:asciiTheme="minorHAnsi" w:hAnsiTheme="minorHAnsi" w:cstheme="minorBidi"/>
                <w:b/>
                <w:bCs/>
                <w:color w:val="000000" w:themeColor="text1"/>
              </w:rPr>
            </w:pPr>
            <w:del w:id="17" w:author="Autor">
              <w:r w:rsidRPr="30540ADA" w:rsidDel="001949A9">
                <w:rPr>
                  <w:rFonts w:asciiTheme="minorHAnsi" w:hAnsiTheme="minorHAnsi" w:cstheme="minorBidi"/>
                  <w:b/>
                  <w:bCs/>
                  <w:color w:val="000000" w:themeColor="text1"/>
                </w:rPr>
                <w:delText>Technologia</w:delText>
              </w:r>
            </w:del>
          </w:p>
        </w:tc>
        <w:tc>
          <w:tcPr>
            <w:tcW w:w="2182" w:type="dxa"/>
          </w:tcPr>
          <w:p w14:paraId="465F63EC" w14:textId="77777777" w:rsidR="001949A9" w:rsidRPr="007A78A5" w:rsidRDefault="001949A9" w:rsidP="00D906E1">
            <w:pPr>
              <w:rPr>
                <w:rFonts w:cs="Calibri"/>
                <w:b/>
                <w:bCs/>
                <w:color w:val="000000" w:themeColor="text1"/>
              </w:rPr>
            </w:pPr>
            <w:del w:id="18" w:author="Autor">
              <w:r w:rsidRPr="30540ADA" w:rsidDel="001949A9">
                <w:rPr>
                  <w:rFonts w:cs="Calibri"/>
                  <w:b/>
                  <w:bCs/>
                  <w:color w:val="000000" w:themeColor="text1"/>
                </w:rPr>
                <w:delText>Wykorzystanie biogazu pochodzenia rolniczego</w:delText>
              </w:r>
            </w:del>
          </w:p>
        </w:tc>
        <w:tc>
          <w:tcPr>
            <w:tcW w:w="6369" w:type="dxa"/>
          </w:tcPr>
          <w:p w14:paraId="54892D60" w14:textId="0AE93745" w:rsidR="001949A9" w:rsidRPr="007A78A5" w:rsidRDefault="001949A9" w:rsidP="00D906E1">
            <w:pPr>
              <w:rPr>
                <w:rFonts w:cs="Calibri"/>
                <w:color w:val="000000" w:themeColor="text1"/>
              </w:rPr>
            </w:pPr>
            <w:del w:id="19" w:author="Autor">
              <w:r w:rsidRPr="30540ADA" w:rsidDel="001949A9">
                <w:rPr>
                  <w:rFonts w:cs="Calibri"/>
                  <w:color w:val="000000" w:themeColor="text1"/>
                </w:rPr>
                <w:delText xml:space="preserve">Jeżeli w ramach </w:delText>
              </w:r>
              <w:r w:rsidRPr="30540ADA" w:rsidDel="001949A9">
                <w:rPr>
                  <w:rFonts w:eastAsia="Calibri" w:cs="Calibri"/>
                </w:rPr>
                <w:delText xml:space="preserve">tworzenia </w:delText>
              </w:r>
              <w:r w:rsidRPr="30540ADA" w:rsidDel="001949A9">
                <w:rPr>
                  <w:rFonts w:cs="Calibri"/>
                  <w:color w:val="000000" w:themeColor="text1"/>
                </w:rPr>
                <w:delText xml:space="preserve">Rozwiązania Wykonawca przedstawi zamiar wykorzystania biogazowni, Zamawiający wymaga takiego ukształtowania jej parametrów, by do jej budowy nie było konieczne pozyskanie decyzji środowiskowej (patrz: art. 2 pkt 2 ustawy z dnia 20 lutego 2015 r. o odnawialnych źródłach energii; Dz. U. z 2018 r. poz. 2389, z późn. zm.). </w:delText>
              </w:r>
            </w:del>
          </w:p>
        </w:tc>
        <w:tc>
          <w:tcPr>
            <w:tcW w:w="680" w:type="dxa"/>
          </w:tcPr>
          <w:p w14:paraId="61A9AFFD" w14:textId="7B508BE4" w:rsidR="001949A9" w:rsidRPr="007A78A5" w:rsidRDefault="00885CF9" w:rsidP="00310C40">
            <w:pPr>
              <w:jc w:val="center"/>
              <w:rPr>
                <w:rFonts w:cs="Calibri"/>
                <w:color w:val="000000" w:themeColor="text1"/>
              </w:rPr>
            </w:pPr>
            <w:r>
              <w:rPr>
                <w:rFonts w:cs="Calibri"/>
                <w:color w:val="000000" w:themeColor="text1"/>
              </w:rPr>
              <w:t>X</w:t>
            </w:r>
          </w:p>
        </w:tc>
      </w:tr>
      <w:tr w:rsidR="001949A9" w14:paraId="7FAD7FBF" w14:textId="45D1777F" w:rsidTr="30540ADA">
        <w:tblPrEx>
          <w:jc w:val="left"/>
        </w:tblPrEx>
        <w:tc>
          <w:tcPr>
            <w:tcW w:w="540" w:type="dxa"/>
          </w:tcPr>
          <w:p w14:paraId="40DD80B4" w14:textId="6A1210C9" w:rsidR="001949A9" w:rsidRPr="007A78A5" w:rsidRDefault="00FF232D" w:rsidP="00BB786B">
            <w:pPr>
              <w:pStyle w:val="Akapitzlist"/>
              <w:spacing w:after="0"/>
              <w:ind w:left="0"/>
              <w:jc w:val="center"/>
              <w:rPr>
                <w:b/>
                <w:bCs/>
              </w:rPr>
            </w:pPr>
            <w:r>
              <w:rPr>
                <w:b/>
                <w:bCs/>
              </w:rPr>
              <w:t>1</w:t>
            </w:r>
            <w:ins w:id="20" w:author="Autor">
              <w:r w:rsidR="00543E82">
                <w:rPr>
                  <w:b/>
                  <w:bCs/>
                </w:rPr>
                <w:t>6</w:t>
              </w:r>
            </w:ins>
            <w:del w:id="21" w:author="Autor">
              <w:r w:rsidDel="00543E82">
                <w:rPr>
                  <w:b/>
                  <w:bCs/>
                </w:rPr>
                <w:delText>7</w:delText>
              </w:r>
            </w:del>
            <w:r w:rsidR="001949A9">
              <w:rPr>
                <w:b/>
                <w:bCs/>
              </w:rPr>
              <w:t>.</w:t>
            </w:r>
          </w:p>
        </w:tc>
        <w:tc>
          <w:tcPr>
            <w:tcW w:w="1536" w:type="dxa"/>
          </w:tcPr>
          <w:p w14:paraId="0C9F3D47"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68CD433B" w14:textId="52413555" w:rsidR="001949A9" w:rsidRPr="00A21F3C" w:rsidRDefault="001949A9" w:rsidP="00D906E1">
            <w:pPr>
              <w:rPr>
                <w:rFonts w:eastAsia="Calibri" w:cs="Calibri"/>
              </w:rPr>
            </w:pPr>
            <w:r w:rsidRPr="007A78A5">
              <w:rPr>
                <w:rFonts w:eastAsia="Calibri" w:cs="Calibri"/>
                <w:b/>
                <w:bCs/>
                <w:color w:val="000000" w:themeColor="text1"/>
              </w:rPr>
              <w:t>Magazyny biogazu</w:t>
            </w:r>
          </w:p>
        </w:tc>
        <w:tc>
          <w:tcPr>
            <w:tcW w:w="6369" w:type="dxa"/>
          </w:tcPr>
          <w:p w14:paraId="25992858" w14:textId="4135A4EB" w:rsidR="001949A9" w:rsidRPr="007A78A5" w:rsidRDefault="001949A9" w:rsidP="00D906E1">
            <w:pPr>
              <w:rPr>
                <w:rFonts w:eastAsia="Calibri" w:cs="Calibri"/>
                <w:color w:val="000000" w:themeColor="text1"/>
              </w:rPr>
            </w:pPr>
            <w:r w:rsidRPr="007A78A5">
              <w:rPr>
                <w:rFonts w:cs="Calibri"/>
                <w:color w:val="000000" w:themeColor="text1"/>
              </w:rPr>
              <w:t xml:space="preserve">Jeżeli w ramach realizacji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cs="Calibri"/>
                <w:color w:val="000000" w:themeColor="text1"/>
              </w:rPr>
              <w:t>Wykonawca planuje wybudować</w:t>
            </w:r>
            <w:r w:rsidRPr="007A78A5">
              <w:rPr>
                <w:rFonts w:eastAsia="Calibri" w:cs="Calibri"/>
                <w:color w:val="000000" w:themeColor="text1"/>
              </w:rPr>
              <w:t xml:space="preserve"> magazyn biogazu, musi on mieć zamontowane zabezpieczenie przeciwko nadciśnieniu i podciśnieniu gazu oraz być wyposażony w aparaturę kontrolno-pomiarową i automatykę (co najmniej czujnik ciśnienia). Magazyn biogazu musi być odporny na działanie warunków atmosferycznych, w tym promieniowania UV.</w:t>
            </w:r>
          </w:p>
        </w:tc>
        <w:tc>
          <w:tcPr>
            <w:tcW w:w="680" w:type="dxa"/>
          </w:tcPr>
          <w:p w14:paraId="0FE213EA" w14:textId="03661640" w:rsidR="001949A9" w:rsidRPr="007A78A5" w:rsidRDefault="00885CF9" w:rsidP="00310C40">
            <w:pPr>
              <w:jc w:val="center"/>
              <w:rPr>
                <w:rFonts w:cs="Calibri"/>
                <w:color w:val="000000" w:themeColor="text1"/>
              </w:rPr>
            </w:pPr>
            <w:r>
              <w:rPr>
                <w:rFonts w:cs="Calibri"/>
                <w:color w:val="000000" w:themeColor="text1"/>
              </w:rPr>
              <w:t>X</w:t>
            </w:r>
          </w:p>
        </w:tc>
      </w:tr>
      <w:tr w:rsidR="001949A9" w14:paraId="62D706B0" w14:textId="6F22A423" w:rsidTr="30540ADA">
        <w:trPr>
          <w:jc w:val="center"/>
        </w:trPr>
        <w:tc>
          <w:tcPr>
            <w:tcW w:w="540" w:type="dxa"/>
            <w:shd w:val="clear" w:color="auto" w:fill="auto"/>
          </w:tcPr>
          <w:p w14:paraId="1A46DD82" w14:textId="6754B6DC" w:rsidR="001949A9" w:rsidRPr="007A78A5" w:rsidRDefault="00FF232D" w:rsidP="00BB786B">
            <w:pPr>
              <w:pStyle w:val="Akapitzlist"/>
              <w:spacing w:after="0"/>
              <w:ind w:left="0"/>
              <w:jc w:val="center"/>
              <w:rPr>
                <w:b/>
                <w:bCs/>
              </w:rPr>
            </w:pPr>
            <w:r>
              <w:rPr>
                <w:b/>
                <w:bCs/>
              </w:rPr>
              <w:t>18</w:t>
            </w:r>
            <w:ins w:id="22" w:author="Autor">
              <w:r w:rsidR="00543E82">
                <w:rPr>
                  <w:b/>
                  <w:bCs/>
                </w:rPr>
                <w:t>7</w:t>
              </w:r>
            </w:ins>
            <w:del w:id="23" w:author="Autor">
              <w:r w:rsidR="001949A9" w:rsidDel="00543E82">
                <w:rPr>
                  <w:b/>
                  <w:bCs/>
                </w:rPr>
                <w:delText>.</w:delText>
              </w:r>
            </w:del>
          </w:p>
        </w:tc>
        <w:tc>
          <w:tcPr>
            <w:tcW w:w="1536" w:type="dxa"/>
            <w:shd w:val="clear" w:color="auto" w:fill="auto"/>
          </w:tcPr>
          <w:p w14:paraId="6B7CF1F0" w14:textId="314BC901"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D2E3B32" w14:textId="37A254EC" w:rsidR="001949A9" w:rsidRPr="007A78A5" w:rsidRDefault="001949A9" w:rsidP="5E23F866">
            <w:pPr>
              <w:rPr>
                <w:rFonts w:cs="Calibri"/>
                <w:b/>
                <w:bCs/>
                <w:color w:val="000000" w:themeColor="text1"/>
              </w:rPr>
            </w:pPr>
            <w:r w:rsidRPr="007A78A5">
              <w:rPr>
                <w:rFonts w:cs="Calibri"/>
                <w:b/>
                <w:bCs/>
                <w:color w:val="000000" w:themeColor="text1"/>
              </w:rPr>
              <w:t>Nowe urządzenia i materiały</w:t>
            </w:r>
          </w:p>
        </w:tc>
        <w:tc>
          <w:tcPr>
            <w:tcW w:w="6369" w:type="dxa"/>
          </w:tcPr>
          <w:p w14:paraId="16F95E58" w14:textId="71237D46" w:rsidR="001949A9" w:rsidRPr="007A78A5" w:rsidRDefault="001949A9" w:rsidP="42ECB0A6">
            <w:pPr>
              <w:rPr>
                <w:rFonts w:cs="Calibri"/>
                <w:color w:val="000000" w:themeColor="text1"/>
              </w:rPr>
            </w:pPr>
            <w:r w:rsidRPr="007A78A5">
              <w:rPr>
                <w:rFonts w:cs="Calibri"/>
                <w:color w:val="000000" w:themeColor="text1"/>
              </w:rPr>
              <w:t xml:space="preserve">Zamawiający wymaga, aby wszystkie wykorzystane w ramach </w:t>
            </w:r>
            <w:r w:rsidRPr="007A78A5">
              <w:rPr>
                <w:rFonts w:eastAsia="Calibri" w:cs="Calibri"/>
              </w:rPr>
              <w:t xml:space="preserve">tworzenia </w:t>
            </w:r>
            <w:r w:rsidRPr="007A78A5">
              <w:rPr>
                <w:rFonts w:cs="Calibri"/>
                <w:color w:val="000000" w:themeColor="text1"/>
              </w:rPr>
              <w:t>Rozwiązania i związanej z nim budowy, modernizacji lub rozbudowy Demonstratora Technologii urządzenia i materiały były pełnowartościowe, oryginalne, fabrycznie nowe i nieużywane.</w:t>
            </w:r>
          </w:p>
          <w:p w14:paraId="51072AB7" w14:textId="58348186" w:rsidR="001949A9" w:rsidRPr="007A78A5" w:rsidRDefault="001949A9" w:rsidP="42ECB0A6">
            <w:pPr>
              <w:spacing w:after="0"/>
              <w:rPr>
                <w:rFonts w:cs="Calibri"/>
                <w:color w:val="000000" w:themeColor="text1"/>
              </w:rPr>
            </w:pPr>
            <w:r w:rsidRPr="007A78A5">
              <w:rPr>
                <w:rFonts w:cs="Calibri"/>
                <w:color w:val="000000" w:themeColor="text1"/>
              </w:rPr>
              <w:lastRenderedPageBreak/>
              <w:t>Zamawiający wymaga zastosowania w Demonstratorze Technologii materiałów i urządzeń dla których będzie dostępny serwis pogwarancyjny w okresie co najmniej 5 lat (60 miesięcy) licząc od dnia odbioru końcowego.</w:t>
            </w:r>
          </w:p>
        </w:tc>
        <w:tc>
          <w:tcPr>
            <w:tcW w:w="680" w:type="dxa"/>
          </w:tcPr>
          <w:p w14:paraId="1EFFD265" w14:textId="66446BBA" w:rsidR="001949A9" w:rsidRPr="007A78A5" w:rsidRDefault="00885CF9" w:rsidP="00310C40">
            <w:pPr>
              <w:jc w:val="center"/>
              <w:rPr>
                <w:rFonts w:cs="Calibri"/>
                <w:color w:val="000000" w:themeColor="text1"/>
              </w:rPr>
            </w:pPr>
            <w:r>
              <w:rPr>
                <w:rFonts w:cs="Calibri"/>
                <w:color w:val="000000" w:themeColor="text1"/>
              </w:rPr>
              <w:lastRenderedPageBreak/>
              <w:t>-</w:t>
            </w:r>
          </w:p>
        </w:tc>
      </w:tr>
      <w:tr w:rsidR="001949A9" w14:paraId="191CD447" w14:textId="573733F2" w:rsidTr="30540ADA">
        <w:trPr>
          <w:jc w:val="center"/>
        </w:trPr>
        <w:tc>
          <w:tcPr>
            <w:tcW w:w="540" w:type="dxa"/>
            <w:shd w:val="clear" w:color="auto" w:fill="auto"/>
          </w:tcPr>
          <w:p w14:paraId="0ACFFA59" w14:textId="65304D84" w:rsidR="001949A9" w:rsidRPr="007A78A5" w:rsidRDefault="00FF232D" w:rsidP="00BB786B">
            <w:pPr>
              <w:pStyle w:val="Akapitzlist"/>
              <w:spacing w:after="0"/>
              <w:ind w:left="0"/>
              <w:jc w:val="center"/>
              <w:rPr>
                <w:b/>
                <w:bCs/>
              </w:rPr>
            </w:pPr>
            <w:r>
              <w:rPr>
                <w:b/>
                <w:bCs/>
              </w:rPr>
              <w:t>1</w:t>
            </w:r>
            <w:ins w:id="24" w:author="Autor">
              <w:r w:rsidR="00543E82">
                <w:rPr>
                  <w:b/>
                  <w:bCs/>
                </w:rPr>
                <w:t>8</w:t>
              </w:r>
            </w:ins>
            <w:del w:id="25" w:author="Autor">
              <w:r w:rsidDel="00543E82">
                <w:rPr>
                  <w:b/>
                  <w:bCs/>
                </w:rPr>
                <w:delText>9</w:delText>
              </w:r>
            </w:del>
            <w:r w:rsidR="001949A9">
              <w:rPr>
                <w:b/>
                <w:bCs/>
              </w:rPr>
              <w:t>.</w:t>
            </w:r>
          </w:p>
        </w:tc>
        <w:tc>
          <w:tcPr>
            <w:tcW w:w="1536" w:type="dxa"/>
            <w:shd w:val="clear" w:color="auto" w:fill="auto"/>
          </w:tcPr>
          <w:p w14:paraId="14522C16" w14:textId="7D8ADE17"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0A3D6732" w14:textId="0CE1C7C9" w:rsidR="001949A9" w:rsidRPr="007A78A5" w:rsidRDefault="001949A9" w:rsidP="1EA56BC2">
            <w:pPr>
              <w:rPr>
                <w:rFonts w:eastAsia="Calibri" w:cs="Calibri"/>
                <w:b/>
                <w:bCs/>
              </w:rPr>
            </w:pPr>
            <w:r w:rsidRPr="007A78A5">
              <w:rPr>
                <w:rFonts w:eastAsia="Calibri" w:cs="Calibri"/>
                <w:b/>
                <w:bCs/>
                <w:color w:val="000000" w:themeColor="text1"/>
              </w:rPr>
              <w:t>Temperatura i ilość ciepłej wody użytkowej</w:t>
            </w:r>
          </w:p>
        </w:tc>
        <w:tc>
          <w:tcPr>
            <w:tcW w:w="6369" w:type="dxa"/>
          </w:tcPr>
          <w:p w14:paraId="67FB7A67" w14:textId="386A3808" w:rsidR="001949A9" w:rsidRPr="007A78A5" w:rsidRDefault="001949A9" w:rsidP="42ECB0A6">
            <w:pPr>
              <w:spacing w:line="257" w:lineRule="auto"/>
              <w:rPr>
                <w:rFonts w:eastAsia="Calibri" w:cs="Calibri"/>
              </w:rPr>
            </w:pPr>
            <w:r w:rsidRPr="007A78A5">
              <w:rPr>
                <w:rFonts w:asciiTheme="minorHAnsi" w:hAnsiTheme="minorHAnsi" w:cstheme="minorBidi"/>
              </w:rPr>
              <w:t>Zamawiający wymaga, aby instalacja ciepłej wody użytkowej zapewniała uzyskanie w punktach czerpalnych temperatury wody nie niższej niż 55</w:t>
            </w:r>
            <w:r w:rsidRPr="007A78A5">
              <w:rPr>
                <w:rFonts w:eastAsia="Calibri" w:cs="Calibri"/>
                <w:color w:val="202122"/>
              </w:rPr>
              <w:t>°</w:t>
            </w:r>
            <w:r w:rsidRPr="007A78A5">
              <w:rPr>
                <w:rFonts w:asciiTheme="minorHAnsi" w:hAnsiTheme="minorHAnsi" w:cstheme="minorBidi"/>
              </w:rPr>
              <w:t>C i nie wyższej niż 60</w:t>
            </w:r>
            <w:r w:rsidRPr="007A78A5">
              <w:rPr>
                <w:rFonts w:eastAsia="Calibri" w:cs="Calibri"/>
                <w:color w:val="202122"/>
              </w:rPr>
              <w:t>°</w:t>
            </w:r>
            <w:r w:rsidRPr="007A78A5">
              <w:rPr>
                <w:rFonts w:asciiTheme="minorHAnsi" w:hAnsiTheme="minorHAnsi" w:cstheme="minorBidi"/>
              </w:rPr>
              <w:t xml:space="preserve">C oraz spełniała zapisy określone w </w:t>
            </w:r>
            <w:r w:rsidRPr="007A78A5">
              <w:rPr>
                <w:rFonts w:eastAsia="Calibri" w:cs="Calibri"/>
              </w:rPr>
              <w:t>rozporządzeniu Ministra Infrastruktury z dnia 12 kwietnia 2002 r. w sprawie warunków technicznych, jakim powinny odpowiadać budynki i ich usytuowanie, DZIAŁ IV, Wyposażenie techniczne budynków (tekst jednolity Dz.U. 2019 poz. 1065), Rozdział 1 Instalacje wodociągowe zimnej i ciepłej wody, § 120.</w:t>
            </w:r>
          </w:p>
          <w:p w14:paraId="26746BBF" w14:textId="03291ED6" w:rsidR="001949A9" w:rsidRPr="007A78A5" w:rsidRDefault="001949A9" w:rsidP="7F82A3B6">
            <w:pPr>
              <w:spacing w:line="257" w:lineRule="auto"/>
              <w:rPr>
                <w:rStyle w:val="Domylnaczcionkaakapitu10000000"/>
              </w:rPr>
            </w:pPr>
            <w:r w:rsidRPr="0C5D272A">
              <w:rPr>
                <w:rFonts w:eastAsia="Calibri" w:cs="Calibri"/>
              </w:rPr>
              <w:t xml:space="preserve">Zamawiający wymaga zapewnienia </w:t>
            </w:r>
            <w:r w:rsidRPr="0C5D272A">
              <w:rPr>
                <w:rStyle w:val="Domylnaczcionkaakapitu10000000"/>
              </w:rPr>
              <w:t>ciepłej wody użytkowej na potrzeby Odbiorców w ilości nie mniejszej niż (</w:t>
            </w:r>
            <w:r w:rsidR="76F7F711" w:rsidRPr="0C5D272A">
              <w:rPr>
                <w:rStyle w:val="Domylnaczcionkaakapitu10000000"/>
              </w:rPr>
              <w:t>1</w:t>
            </w:r>
            <w:r w:rsidRPr="0C5D272A">
              <w:rPr>
                <w:rStyle w:val="Domylnaczcionkaakapitu10000000"/>
              </w:rPr>
              <w:t>,</w:t>
            </w:r>
            <w:r w:rsidR="377FFD68" w:rsidRPr="0C5D272A">
              <w:rPr>
                <w:rStyle w:val="Domylnaczcionkaakapitu10000000"/>
              </w:rPr>
              <w:t>6</w:t>
            </w:r>
            <w:r w:rsidRPr="0C5D272A">
              <w:rPr>
                <w:rStyle w:val="Domylnaczcionkaakapitu10000000"/>
              </w:rPr>
              <w:t>l/m</w:t>
            </w:r>
            <w:r w:rsidRPr="0C5D272A">
              <w:rPr>
                <w:rStyle w:val="Domylnaczcionkaakapitu10000000"/>
                <w:vertAlign w:val="superscript"/>
              </w:rPr>
              <w:t>2</w:t>
            </w:r>
            <w:r w:rsidRPr="0C5D272A">
              <w:rPr>
                <w:rStyle w:val="Domylnaczcionkaakapitu10000000"/>
              </w:rPr>
              <w:t>*łączna powierzchnia użytkowa Lokali Mieszkalnych i Lokali Użytkowych) średnio na dobę, z czego z uwzględnieniem poniższych rozkładów w zależności od pory dnia i pory roku:</w:t>
            </w:r>
          </w:p>
          <w:tbl>
            <w:tblPr>
              <w:tblW w:w="4977" w:type="pct"/>
              <w:tblLayout w:type="fixed"/>
              <w:tblCellMar>
                <w:left w:w="70" w:type="dxa"/>
                <w:right w:w="70" w:type="dxa"/>
              </w:tblCellMar>
              <w:tblLook w:val="04A0" w:firstRow="1" w:lastRow="0" w:firstColumn="1" w:lastColumn="0" w:noHBand="0" w:noVBand="1"/>
            </w:tblPr>
            <w:tblGrid>
              <w:gridCol w:w="822"/>
              <w:gridCol w:w="1163"/>
              <w:gridCol w:w="1008"/>
              <w:gridCol w:w="812"/>
              <w:gridCol w:w="1111"/>
              <w:gridCol w:w="1209"/>
            </w:tblGrid>
            <w:tr w:rsidR="001949A9" w:rsidRPr="007A78A5" w14:paraId="172241AC" w14:textId="77777777" w:rsidTr="00310C40">
              <w:trPr>
                <w:trHeight w:val="450"/>
              </w:trPr>
              <w:tc>
                <w:tcPr>
                  <w:tcW w:w="5000" w:type="pct"/>
                  <w:gridSpan w:val="6"/>
                  <w:vMerge w:val="restart"/>
                  <w:shd w:val="clear" w:color="auto" w:fill="auto"/>
                  <w:vAlign w:val="center"/>
                  <w:hideMark/>
                </w:tcPr>
                <w:p w14:paraId="5B5641AC" w14:textId="15725BC8"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Rozkład zapotrzebowania na ciepłą wodę użytkową [%]</w:t>
                  </w:r>
                </w:p>
              </w:tc>
            </w:tr>
            <w:tr w:rsidR="001949A9" w:rsidRPr="007A78A5" w14:paraId="22DDF7B4" w14:textId="77777777" w:rsidTr="00310C40">
              <w:trPr>
                <w:trHeight w:val="450"/>
              </w:trPr>
              <w:tc>
                <w:tcPr>
                  <w:tcW w:w="5000" w:type="pct"/>
                  <w:gridSpan w:val="6"/>
                  <w:vMerge/>
                  <w:vAlign w:val="center"/>
                  <w:hideMark/>
                </w:tcPr>
                <w:p w14:paraId="183E2353" w14:textId="77777777" w:rsidR="001949A9" w:rsidRPr="007A78A5" w:rsidRDefault="001949A9" w:rsidP="00E764BF">
                  <w:pPr>
                    <w:rPr>
                      <w:rFonts w:eastAsia="Times New Roman" w:cs="Calibri"/>
                      <w:b/>
                      <w:bCs/>
                      <w:color w:val="000000"/>
                      <w:sz w:val="20"/>
                      <w:szCs w:val="20"/>
                      <w:lang w:eastAsia="pl-PL"/>
                    </w:rPr>
                  </w:pPr>
                </w:p>
              </w:tc>
            </w:tr>
            <w:tr w:rsidR="001949A9" w:rsidRPr="007A78A5" w14:paraId="22D0FE50" w14:textId="77777777" w:rsidTr="00310C40">
              <w:trPr>
                <w:trHeight w:val="290"/>
              </w:trPr>
              <w:tc>
                <w:tcPr>
                  <w:tcW w:w="2443" w:type="pct"/>
                  <w:gridSpan w:val="3"/>
                  <w:shd w:val="clear" w:color="auto" w:fill="auto"/>
                  <w:vAlign w:val="center"/>
                  <w:hideMark/>
                </w:tcPr>
                <w:p w14:paraId="387471F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ZIMA</w:t>
                  </w:r>
                  <w:r w:rsidRPr="007A78A5">
                    <w:rPr>
                      <w:rFonts w:eastAsia="Times New Roman" w:cs="Calibri"/>
                      <w:color w:val="000000"/>
                      <w:sz w:val="20"/>
                      <w:szCs w:val="20"/>
                      <w:lang w:eastAsia="pl-PL"/>
                    </w:rPr>
                    <w:br/>
                    <w:t>październik - marzec</w:t>
                  </w:r>
                </w:p>
              </w:tc>
              <w:tc>
                <w:tcPr>
                  <w:tcW w:w="2557" w:type="pct"/>
                  <w:gridSpan w:val="3"/>
                  <w:shd w:val="clear" w:color="auto" w:fill="auto"/>
                  <w:vAlign w:val="center"/>
                  <w:hideMark/>
                </w:tcPr>
                <w:p w14:paraId="66458FD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LATO</w:t>
                  </w:r>
                </w:p>
                <w:p w14:paraId="15ACD76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kwiecień - wrzesień</w:t>
                  </w:r>
                </w:p>
              </w:tc>
            </w:tr>
            <w:tr w:rsidR="001949A9" w:rsidRPr="007A78A5" w14:paraId="0CE34E8A" w14:textId="77777777" w:rsidTr="00310C40">
              <w:trPr>
                <w:trHeight w:val="870"/>
              </w:trPr>
              <w:tc>
                <w:tcPr>
                  <w:tcW w:w="671" w:type="pct"/>
                  <w:shd w:val="clear" w:color="auto" w:fill="auto"/>
                  <w:vAlign w:val="center"/>
                  <w:hideMark/>
                </w:tcPr>
                <w:p w14:paraId="46B8FFC1"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22:00-8:00</w:t>
                  </w:r>
                </w:p>
              </w:tc>
              <w:tc>
                <w:tcPr>
                  <w:tcW w:w="949" w:type="pct"/>
                  <w:shd w:val="clear" w:color="auto" w:fill="auto"/>
                  <w:vAlign w:val="center"/>
                  <w:hideMark/>
                </w:tcPr>
                <w:p w14:paraId="42386DE6"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8:00-16:00</w:t>
                  </w:r>
                </w:p>
              </w:tc>
              <w:tc>
                <w:tcPr>
                  <w:tcW w:w="822" w:type="pct"/>
                  <w:shd w:val="clear" w:color="auto" w:fill="auto"/>
                  <w:vAlign w:val="center"/>
                  <w:hideMark/>
                </w:tcPr>
                <w:p w14:paraId="09DCE1C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c>
                <w:tcPr>
                  <w:tcW w:w="663" w:type="pct"/>
                  <w:shd w:val="clear" w:color="auto" w:fill="auto"/>
                  <w:vAlign w:val="center"/>
                  <w:hideMark/>
                </w:tcPr>
                <w:p w14:paraId="79CE653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22:00-7:00</w:t>
                  </w:r>
                </w:p>
              </w:tc>
              <w:tc>
                <w:tcPr>
                  <w:tcW w:w="907" w:type="pct"/>
                  <w:shd w:val="clear" w:color="auto" w:fill="auto"/>
                  <w:vAlign w:val="center"/>
                  <w:hideMark/>
                </w:tcPr>
                <w:p w14:paraId="7E0E95BF"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7:00-16:00</w:t>
                  </w:r>
                </w:p>
              </w:tc>
              <w:tc>
                <w:tcPr>
                  <w:tcW w:w="987" w:type="pct"/>
                  <w:shd w:val="clear" w:color="auto" w:fill="auto"/>
                  <w:vAlign w:val="center"/>
                  <w:hideMark/>
                </w:tcPr>
                <w:p w14:paraId="1093B06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r>
            <w:tr w:rsidR="001949A9" w:rsidRPr="007A78A5" w14:paraId="7FA313FA" w14:textId="77777777" w:rsidTr="00310C40">
              <w:trPr>
                <w:trHeight w:val="702"/>
              </w:trPr>
              <w:tc>
                <w:tcPr>
                  <w:tcW w:w="671" w:type="pct"/>
                  <w:shd w:val="clear" w:color="auto" w:fill="auto"/>
                  <w:noWrap/>
                  <w:vAlign w:val="center"/>
                  <w:hideMark/>
                </w:tcPr>
                <w:p w14:paraId="0748C5E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49" w:type="pct"/>
                  <w:shd w:val="clear" w:color="auto" w:fill="auto"/>
                  <w:noWrap/>
                  <w:vAlign w:val="center"/>
                  <w:hideMark/>
                </w:tcPr>
                <w:p w14:paraId="0DDDB4A5"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822" w:type="pct"/>
                  <w:shd w:val="clear" w:color="auto" w:fill="auto"/>
                  <w:noWrap/>
                  <w:vAlign w:val="center"/>
                  <w:hideMark/>
                </w:tcPr>
                <w:p w14:paraId="0D67E37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c>
                <w:tcPr>
                  <w:tcW w:w="663" w:type="pct"/>
                  <w:shd w:val="clear" w:color="auto" w:fill="auto"/>
                  <w:noWrap/>
                  <w:vAlign w:val="center"/>
                  <w:hideMark/>
                </w:tcPr>
                <w:p w14:paraId="658E8860"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07" w:type="pct"/>
                  <w:shd w:val="clear" w:color="auto" w:fill="auto"/>
                  <w:noWrap/>
                  <w:vAlign w:val="center"/>
                  <w:hideMark/>
                </w:tcPr>
                <w:p w14:paraId="2812A88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987" w:type="pct"/>
                  <w:shd w:val="clear" w:color="auto" w:fill="auto"/>
                  <w:noWrap/>
                  <w:vAlign w:val="center"/>
                  <w:hideMark/>
                </w:tcPr>
                <w:p w14:paraId="6ED86B8E"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r>
          </w:tbl>
          <w:p w14:paraId="028B2E72" w14:textId="000AC467" w:rsidR="001949A9" w:rsidRPr="007A78A5" w:rsidRDefault="001949A9" w:rsidP="790B3746">
            <w:pPr>
              <w:spacing w:line="257" w:lineRule="auto"/>
              <w:rPr>
                <w:rFonts w:eastAsia="Calibri" w:cs="Calibri"/>
                <w:highlight w:val="yellow"/>
              </w:rPr>
            </w:pPr>
          </w:p>
        </w:tc>
        <w:tc>
          <w:tcPr>
            <w:tcW w:w="680" w:type="dxa"/>
          </w:tcPr>
          <w:p w14:paraId="7BD0C126" w14:textId="187A515A" w:rsidR="001949A9" w:rsidRPr="007A78A5" w:rsidRDefault="5562AC2C" w:rsidP="00310C40">
            <w:pPr>
              <w:spacing w:line="257" w:lineRule="auto"/>
              <w:jc w:val="center"/>
            </w:pPr>
            <w:r>
              <w:t>-</w:t>
            </w:r>
          </w:p>
        </w:tc>
      </w:tr>
      <w:tr w:rsidR="001949A9" w14:paraId="56637DD6" w14:textId="128EC0C6" w:rsidTr="30540ADA">
        <w:trPr>
          <w:jc w:val="center"/>
        </w:trPr>
        <w:tc>
          <w:tcPr>
            <w:tcW w:w="540" w:type="dxa"/>
            <w:shd w:val="clear" w:color="auto" w:fill="auto"/>
          </w:tcPr>
          <w:p w14:paraId="68E49F75" w14:textId="4BEAFBD2" w:rsidR="001949A9" w:rsidRPr="007A78A5" w:rsidRDefault="00543E82" w:rsidP="00BB786B">
            <w:pPr>
              <w:pStyle w:val="Akapitzlist"/>
              <w:spacing w:after="0"/>
              <w:ind w:left="0"/>
              <w:jc w:val="center"/>
              <w:rPr>
                <w:b/>
                <w:bCs/>
              </w:rPr>
            </w:pPr>
            <w:ins w:id="26" w:author="Autor">
              <w:r>
                <w:rPr>
                  <w:b/>
                  <w:bCs/>
                </w:rPr>
                <w:t>19</w:t>
              </w:r>
            </w:ins>
            <w:del w:id="27" w:author="Autor">
              <w:r w:rsidR="00FF232D" w:rsidDel="00543E82">
                <w:rPr>
                  <w:b/>
                  <w:bCs/>
                </w:rPr>
                <w:delText>20</w:delText>
              </w:r>
            </w:del>
            <w:r w:rsidR="001949A9">
              <w:rPr>
                <w:b/>
                <w:bCs/>
              </w:rPr>
              <w:t>.</w:t>
            </w:r>
          </w:p>
        </w:tc>
        <w:tc>
          <w:tcPr>
            <w:tcW w:w="1536" w:type="dxa"/>
            <w:shd w:val="clear" w:color="auto" w:fill="auto"/>
          </w:tcPr>
          <w:p w14:paraId="72C6E1D4" w14:textId="2E2509FB"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2040A905" w14:textId="0D49483F" w:rsidR="001949A9" w:rsidRPr="007A78A5" w:rsidRDefault="001949A9" w:rsidP="7F82A3B6">
            <w:pPr>
              <w:rPr>
                <w:rFonts w:asciiTheme="minorHAnsi" w:hAnsiTheme="minorHAnsi" w:cstheme="minorBidi"/>
                <w:b/>
                <w:bCs/>
              </w:rPr>
            </w:pPr>
            <w:r w:rsidRPr="007A78A5">
              <w:rPr>
                <w:rFonts w:asciiTheme="minorHAnsi" w:hAnsiTheme="minorHAnsi" w:cstheme="minorBidi"/>
                <w:b/>
                <w:bCs/>
              </w:rPr>
              <w:t>Komfort cieplny Odbiorców</w:t>
            </w:r>
          </w:p>
        </w:tc>
        <w:tc>
          <w:tcPr>
            <w:tcW w:w="6369" w:type="dxa"/>
          </w:tcPr>
          <w:p w14:paraId="10B2F77D" w14:textId="562DEA3A" w:rsidR="001949A9" w:rsidRPr="007A78A5" w:rsidRDefault="001949A9" w:rsidP="1EA56BC2">
            <w:pPr>
              <w:rPr>
                <w:rFonts w:eastAsia="Calibri" w:cs="Calibri"/>
                <w:b/>
                <w:bCs/>
              </w:rPr>
            </w:pPr>
            <w:r w:rsidRPr="0C5D272A">
              <w:rPr>
                <w:rFonts w:asciiTheme="minorHAnsi" w:hAnsiTheme="minorHAnsi" w:cstheme="minorBidi"/>
              </w:rPr>
              <w:t xml:space="preserve">Zamawiający wymaga, aby w systemie Demonstratora Technologii zapewniono Odbiorcom komfort cieplny zgodnie z wymogami określonymi zapisami </w:t>
            </w:r>
            <w:r w:rsidRPr="0C5D272A">
              <w:rPr>
                <w:rFonts w:eastAsia="Calibri" w:cs="Calibri"/>
              </w:rPr>
              <w:t>rozporządzenia Ministra Infrastruktury z dnia 12 kwietnia 2002 r. w sprawie warunków technicznych, jakim powinny odpowiadać budynki i ich usytuowanie, DZIAŁ IV, Wyposażenie techniczne budynków (tekst jednolity Dz.U. 2019 poz. 1065), § 134 oraz § 302.</w:t>
            </w:r>
            <w:r w:rsidRPr="0C5D272A">
              <w:rPr>
                <w:rFonts w:eastAsia="Calibri" w:cs="Calibri"/>
                <w:b/>
                <w:bCs/>
              </w:rPr>
              <w:t xml:space="preserve"> </w:t>
            </w:r>
          </w:p>
        </w:tc>
        <w:tc>
          <w:tcPr>
            <w:tcW w:w="680" w:type="dxa"/>
          </w:tcPr>
          <w:p w14:paraId="09862A0D" w14:textId="54BCDBAA" w:rsidR="001949A9" w:rsidRPr="007A78A5" w:rsidRDefault="00885CF9" w:rsidP="00310C40">
            <w:pPr>
              <w:jc w:val="center"/>
            </w:pPr>
            <w:r>
              <w:t>-</w:t>
            </w:r>
          </w:p>
        </w:tc>
      </w:tr>
      <w:tr w:rsidR="001949A9" w14:paraId="1656571B" w14:textId="7B07D816" w:rsidTr="30540ADA">
        <w:tblPrEx>
          <w:jc w:val="left"/>
        </w:tblPrEx>
        <w:tc>
          <w:tcPr>
            <w:tcW w:w="540" w:type="dxa"/>
          </w:tcPr>
          <w:p w14:paraId="745408CF" w14:textId="6EFA0C07" w:rsidR="001949A9" w:rsidRPr="007A78A5" w:rsidRDefault="00FF232D" w:rsidP="00BB786B">
            <w:pPr>
              <w:pStyle w:val="Akapitzlist"/>
              <w:spacing w:after="0"/>
              <w:ind w:left="0"/>
              <w:jc w:val="center"/>
              <w:rPr>
                <w:b/>
                <w:bCs/>
              </w:rPr>
            </w:pPr>
            <w:r>
              <w:rPr>
                <w:b/>
                <w:bCs/>
              </w:rPr>
              <w:t>2</w:t>
            </w:r>
            <w:ins w:id="28" w:author="Autor">
              <w:r w:rsidR="00543E82">
                <w:rPr>
                  <w:b/>
                  <w:bCs/>
                </w:rPr>
                <w:t>0</w:t>
              </w:r>
            </w:ins>
            <w:del w:id="29" w:author="Autor">
              <w:r w:rsidDel="00543E82">
                <w:rPr>
                  <w:b/>
                  <w:bCs/>
                </w:rPr>
                <w:delText>1</w:delText>
              </w:r>
            </w:del>
            <w:r w:rsidR="001949A9">
              <w:rPr>
                <w:b/>
                <w:bCs/>
              </w:rPr>
              <w:t>.</w:t>
            </w:r>
          </w:p>
        </w:tc>
        <w:tc>
          <w:tcPr>
            <w:tcW w:w="1536" w:type="dxa"/>
          </w:tcPr>
          <w:p w14:paraId="56E2D247"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6A9C8FB" w14:textId="1FD78DC2" w:rsidR="001949A9" w:rsidRPr="007A78A5" w:rsidRDefault="001949A9" w:rsidP="77439E7B">
            <w:pPr>
              <w:rPr>
                <w:rFonts w:asciiTheme="minorHAnsi" w:hAnsiTheme="minorHAnsi" w:cstheme="minorBidi"/>
                <w:b/>
                <w:bCs/>
              </w:rPr>
            </w:pPr>
            <w:r w:rsidRPr="77439E7B">
              <w:rPr>
                <w:rFonts w:cs="Calibri"/>
                <w:b/>
                <w:bCs/>
                <w:color w:val="000000" w:themeColor="text1"/>
              </w:rPr>
              <w:t xml:space="preserve">Spójność </w:t>
            </w:r>
            <w:r w:rsidRPr="77439E7B">
              <w:rPr>
                <w:rFonts w:asciiTheme="minorHAnsi" w:hAnsiTheme="minorHAnsi" w:cstheme="minorBidi"/>
                <w:b/>
                <w:bCs/>
              </w:rPr>
              <w:t>Systemu Demonstracyjnego</w:t>
            </w:r>
          </w:p>
        </w:tc>
        <w:tc>
          <w:tcPr>
            <w:tcW w:w="6369" w:type="dxa"/>
          </w:tcPr>
          <w:p w14:paraId="4A902132" w14:textId="36E6DD2C" w:rsidR="001949A9" w:rsidRPr="007A78A5" w:rsidRDefault="001949A9" w:rsidP="063AD85E">
            <w:pPr>
              <w:spacing w:after="0"/>
              <w:rPr>
                <w:rFonts w:cs="Calibri"/>
                <w:color w:val="000000" w:themeColor="text1"/>
              </w:rPr>
            </w:pPr>
            <w:r w:rsidRPr="007A78A5">
              <w:rPr>
                <w:rFonts w:cs="Calibri"/>
                <w:color w:val="000000" w:themeColor="text1"/>
              </w:rPr>
              <w:t>W Systemie Demonstracyjnym musi istnieć co najmniej jedno wspólne źródło ciepła (będące elementem składowym Systemu Demonstracyjnego), z którego ciepło dostarczane jest bez zmiany na inną formę energii do wszystkich Odbiorców Końcowych, bez wymogu pracy ciągłej.</w:t>
            </w:r>
          </w:p>
        </w:tc>
        <w:tc>
          <w:tcPr>
            <w:tcW w:w="680" w:type="dxa"/>
          </w:tcPr>
          <w:p w14:paraId="76F9BA00" w14:textId="1044368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2A938A20" w14:textId="6561957F" w:rsidTr="30540ADA">
        <w:tblPrEx>
          <w:jc w:val="left"/>
        </w:tblPrEx>
        <w:tc>
          <w:tcPr>
            <w:tcW w:w="540" w:type="dxa"/>
          </w:tcPr>
          <w:p w14:paraId="0958556B" w14:textId="0C3352EE" w:rsidR="001949A9" w:rsidRPr="007A78A5" w:rsidRDefault="00FF232D" w:rsidP="00BB786B">
            <w:pPr>
              <w:pStyle w:val="Akapitzlist"/>
              <w:spacing w:after="0"/>
              <w:ind w:left="0"/>
              <w:jc w:val="center"/>
              <w:rPr>
                <w:b/>
                <w:bCs/>
              </w:rPr>
            </w:pPr>
            <w:r>
              <w:rPr>
                <w:b/>
                <w:bCs/>
              </w:rPr>
              <w:t>2</w:t>
            </w:r>
            <w:ins w:id="30" w:author="Autor">
              <w:r w:rsidR="00543E82">
                <w:rPr>
                  <w:b/>
                  <w:bCs/>
                </w:rPr>
                <w:t>1</w:t>
              </w:r>
            </w:ins>
            <w:del w:id="31" w:author="Autor">
              <w:r w:rsidDel="00543E82">
                <w:rPr>
                  <w:b/>
                  <w:bCs/>
                </w:rPr>
                <w:delText>2</w:delText>
              </w:r>
            </w:del>
            <w:r w:rsidR="001949A9">
              <w:rPr>
                <w:b/>
                <w:bCs/>
              </w:rPr>
              <w:t>.</w:t>
            </w:r>
          </w:p>
        </w:tc>
        <w:tc>
          <w:tcPr>
            <w:tcW w:w="1536" w:type="dxa"/>
          </w:tcPr>
          <w:p w14:paraId="1CD19C9A"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071724C" w14:textId="77777777" w:rsidR="001949A9" w:rsidRPr="007A78A5" w:rsidRDefault="001949A9" w:rsidP="00B76585">
            <w:pPr>
              <w:rPr>
                <w:rFonts w:eastAsia="Calibri" w:cs="Calibri"/>
                <w:b/>
                <w:bCs/>
                <w:color w:val="000000" w:themeColor="text1"/>
              </w:rPr>
            </w:pPr>
            <w:r w:rsidRPr="007A78A5">
              <w:rPr>
                <w:rFonts w:asciiTheme="minorHAnsi" w:hAnsiTheme="minorHAnsi" w:cstheme="minorBidi"/>
                <w:b/>
                <w:bCs/>
              </w:rPr>
              <w:t>Dostarczanie ciepłej wody użytkowej</w:t>
            </w:r>
          </w:p>
        </w:tc>
        <w:tc>
          <w:tcPr>
            <w:tcW w:w="6369" w:type="dxa"/>
          </w:tcPr>
          <w:p w14:paraId="0B3AA9DA" w14:textId="2CA04344" w:rsidR="001949A9" w:rsidRPr="007A78A5" w:rsidRDefault="001949A9" w:rsidP="6BE6F940">
            <w:pPr>
              <w:spacing w:after="0"/>
              <w:rPr>
                <w:rFonts w:asciiTheme="minorHAnsi" w:hAnsiTheme="minorHAnsi" w:cstheme="minorBidi"/>
              </w:rPr>
            </w:pPr>
            <w:r w:rsidRPr="6BE6F940">
              <w:rPr>
                <w:rFonts w:cs="Calibri"/>
              </w:rPr>
              <w:t>Zamawiający wymaga, aby ciepła woda użytkowa była dostarczana do Odbiorców Końcowych</w:t>
            </w:r>
            <w:r w:rsidRPr="6BE6F940">
              <w:rPr>
                <w:rFonts w:asciiTheme="minorHAnsi" w:hAnsiTheme="minorHAnsi" w:cstheme="minorBidi"/>
              </w:rPr>
              <w:t xml:space="preserve"> objętych dostawami ciepła z systemu</w:t>
            </w:r>
            <w:r w:rsidR="1A31FA10" w:rsidRPr="6BE6F940">
              <w:rPr>
                <w:rFonts w:asciiTheme="minorHAnsi" w:hAnsiTheme="minorHAnsi" w:cstheme="minorBidi"/>
              </w:rPr>
              <w:t xml:space="preserve"> </w:t>
            </w:r>
            <w:r w:rsidRPr="6BE6F940">
              <w:rPr>
                <w:rFonts w:asciiTheme="minorHAnsi" w:hAnsiTheme="minorHAnsi" w:cstheme="minorBidi"/>
              </w:rPr>
              <w:t xml:space="preserve">Demonstratora Technologii, o łącznej Powierzchni Użytkowej wynoszącej </w:t>
            </w:r>
            <w:r w:rsidRPr="6BE6F940">
              <w:rPr>
                <w:rFonts w:cs="Calibri"/>
              </w:rPr>
              <w:t>co najmniej 15 000,00 m</w:t>
            </w:r>
            <w:r w:rsidRPr="6BE6F940">
              <w:rPr>
                <w:rFonts w:cs="Calibri"/>
                <w:vertAlign w:val="superscript"/>
              </w:rPr>
              <w:t>2</w:t>
            </w:r>
            <w:r w:rsidRPr="6BE6F940">
              <w:rPr>
                <w:rFonts w:cs="Calibri"/>
              </w:rPr>
              <w:t xml:space="preserve"> </w:t>
            </w:r>
            <w:r w:rsidRPr="6BE6F940">
              <w:rPr>
                <w:rFonts w:asciiTheme="minorHAnsi" w:hAnsiTheme="minorHAnsi" w:cstheme="minorBidi"/>
              </w:rPr>
              <w:t>(szczegółowe wymagania dot. Temperatury i ilości ciepłej wody użytkowej zostały przedstawione w opisie Wymagania Obligatoryjnego nr 31</w:t>
            </w:r>
            <w:r w:rsidRPr="6BE6F940">
              <w:rPr>
                <w:rFonts w:asciiTheme="minorHAnsi" w:hAnsiTheme="minorHAnsi" w:cstheme="minorBidi"/>
                <w:i/>
                <w:iCs/>
              </w:rPr>
              <w:t>- Temperatura ciepłej wody użytkow</w:t>
            </w:r>
            <w:r w:rsidRPr="6BE6F940">
              <w:rPr>
                <w:rFonts w:asciiTheme="minorHAnsi" w:hAnsiTheme="minorHAnsi" w:cstheme="minorBidi"/>
              </w:rPr>
              <w:t xml:space="preserve">ej). </w:t>
            </w:r>
          </w:p>
          <w:p w14:paraId="6492B44F" w14:textId="77777777" w:rsidR="001949A9" w:rsidRPr="007A78A5" w:rsidRDefault="001949A9" w:rsidP="00B76585">
            <w:pPr>
              <w:rPr>
                <w:rFonts w:eastAsia="Calibri" w:cs="Calibri"/>
              </w:rPr>
            </w:pPr>
          </w:p>
          <w:p w14:paraId="6B1C29AA" w14:textId="0B18E972" w:rsidR="001949A9" w:rsidRPr="007A78A5" w:rsidRDefault="001949A9" w:rsidP="063AD85E">
            <w:r w:rsidRPr="0C5D272A">
              <w:rPr>
                <w:rFonts w:eastAsia="Calibri" w:cs="Calibri"/>
              </w:rPr>
              <w:t xml:space="preserve">Wykonawca oblicza całkowitą Powierzchnię Użytkową Lokali, do których dostarczana jest ciepła woda użytkowa ogrzewana ciepłem z systemu </w:t>
            </w:r>
            <w:r w:rsidRPr="0C5D272A">
              <w:rPr>
                <w:rFonts w:asciiTheme="minorHAnsi" w:hAnsiTheme="minorHAnsi" w:cstheme="minorBidi"/>
              </w:rPr>
              <w:t>Demonstratora Technologii</w:t>
            </w:r>
            <w:r w:rsidRPr="0C5D272A">
              <w:rPr>
                <w:rFonts w:eastAsia="Calibri" w:cs="Calibri"/>
              </w:rPr>
              <w:t xml:space="preserve"> z zastosowaniem poniższego wzoru:</w:t>
            </w:r>
          </w:p>
          <w:p w14:paraId="32775F56" w14:textId="77777777" w:rsidR="001949A9" w:rsidRPr="007A78A5" w:rsidRDefault="000038B0"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28913465" w14:textId="77777777" w:rsidR="001949A9" w:rsidRPr="007A78A5" w:rsidRDefault="001949A9" w:rsidP="00B76585">
            <w:pPr>
              <w:spacing w:after="0" w:line="257" w:lineRule="auto"/>
            </w:pPr>
            <w:r w:rsidRPr="007A78A5">
              <w:rPr>
                <w:rFonts w:eastAsia="Calibri" w:cs="Calibri"/>
              </w:rPr>
              <w:t>gdzie:</w:t>
            </w:r>
          </w:p>
          <w:p w14:paraId="6593CB79" w14:textId="337F033E" w:rsidR="001949A9" w:rsidRPr="007A78A5" w:rsidRDefault="001949A9" w:rsidP="063AD85E">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do których dostarczana jest ciepła woda użytkowa ogrzewana ciepłem 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71F1D76A"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65E20460" w14:textId="2A4C0908" w:rsidR="001949A9" w:rsidRPr="007A78A5" w:rsidRDefault="000038B0"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do którego dostarczana jest ciepła woda użytkowa ogrzewana ciepłem z systemu</w:t>
            </w:r>
            <w:r w:rsidR="1A31FA10" w:rsidRPr="6BE6F940">
              <w:rPr>
                <w:rFonts w:asciiTheme="minorHAnsi" w:hAnsiTheme="minorHAnsi" w:cstheme="minorBidi"/>
              </w:rPr>
              <w:t xml:space="preserve"> </w:t>
            </w:r>
            <w:r w:rsidR="001949A9" w:rsidRPr="6BE6F940">
              <w:rPr>
                <w:rFonts w:asciiTheme="minorHAnsi" w:hAnsiTheme="minorHAnsi" w:cstheme="minorBidi"/>
              </w:rPr>
              <w:t>Demonstratora Technologii</w:t>
            </w:r>
            <w:r w:rsidR="001949A9" w:rsidRPr="007A78A5">
              <w:rPr>
                <w:rFonts w:eastAsia="Calibri" w:cs="Calibri"/>
              </w:rPr>
              <w:t>,</w:t>
            </w:r>
          </w:p>
          <w:p w14:paraId="2ACED548" w14:textId="5B28B3D6" w:rsidR="001949A9" w:rsidRPr="007A78A5" w:rsidRDefault="32586190" w:rsidP="063AD85E">
            <w:pPr>
              <w:spacing w:after="0" w:line="257" w:lineRule="auto"/>
              <w:ind w:left="397" w:hanging="284"/>
            </w:pPr>
            <w:r w:rsidRPr="09083C2C">
              <w:rPr>
                <w:rFonts w:ascii="Cambria Math" w:eastAsia="Cambria Math" w:hAnsi="Cambria Math" w:cs="Cambria Math"/>
                <w:i/>
                <w:iCs/>
              </w:rPr>
              <w:t>P</w:t>
            </w:r>
            <w:r w:rsidRPr="09083C2C">
              <w:rPr>
                <w:rFonts w:ascii="Cambria Math" w:eastAsia="Cambria Math" w:hAnsi="Cambria Math" w:cs="Cambria Math"/>
                <w:i/>
                <w:iCs/>
                <w:vertAlign w:val="subscript"/>
              </w:rPr>
              <w:t>CWU</w:t>
            </w:r>
            <w:r w:rsidRPr="09083C2C">
              <w:rPr>
                <w:rFonts w:eastAsia="Calibri" w:cs="Calibri"/>
              </w:rPr>
              <w:t xml:space="preserve"> – całkowita użytkowa powierzchnia wszystkich </w:t>
            </w:r>
            <w:r w:rsidRPr="09083C2C">
              <w:rPr>
                <w:rFonts w:ascii="Cambria Math" w:eastAsia="Cambria Math" w:hAnsi="Cambria Math" w:cs="Cambria Math"/>
                <w:i/>
                <w:iCs/>
              </w:rPr>
              <w:t>N</w:t>
            </w:r>
            <w:r w:rsidRPr="09083C2C">
              <w:rPr>
                <w:rFonts w:asciiTheme="minorHAnsi" w:eastAsiaTheme="minorEastAsia" w:hAnsiTheme="minorHAnsi" w:cstheme="minorBidi"/>
              </w:rPr>
              <w:t xml:space="preserve"> Lokali Mieszkalnych i Użytkowych, do których dostarczana jest ciepła woda użytkowa</w:t>
            </w:r>
            <w:r w:rsidRPr="09083C2C">
              <w:rPr>
                <w:rFonts w:eastAsia="Calibri" w:cs="Calibri"/>
              </w:rPr>
              <w:t xml:space="preserve">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p>
          <w:p w14:paraId="5BD8EF0A" w14:textId="77777777" w:rsidR="001949A9" w:rsidRPr="007A78A5" w:rsidRDefault="001949A9" w:rsidP="00B76585">
            <w:pPr>
              <w:rPr>
                <w:rFonts w:asciiTheme="minorHAnsi" w:hAnsiTheme="minorHAnsi" w:cstheme="minorBidi"/>
              </w:rPr>
            </w:pPr>
          </w:p>
          <w:p w14:paraId="2C574234" w14:textId="3B94F95C"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6BB120F2" w14:textId="22D1E8E5" w:rsidR="001949A9" w:rsidRPr="007A78A5" w:rsidRDefault="00885CF9" w:rsidP="00310C40">
            <w:pPr>
              <w:spacing w:after="0"/>
              <w:jc w:val="center"/>
              <w:rPr>
                <w:rFonts w:cs="Calibri"/>
              </w:rPr>
            </w:pPr>
            <w:r>
              <w:rPr>
                <w:rFonts w:cs="Calibri"/>
              </w:rPr>
              <w:lastRenderedPageBreak/>
              <w:t>-</w:t>
            </w:r>
          </w:p>
        </w:tc>
      </w:tr>
      <w:tr w:rsidR="001949A9" w:rsidRPr="1EA56BC2" w14:paraId="063BBDB8" w14:textId="0549CEC4" w:rsidTr="30540ADA">
        <w:tblPrEx>
          <w:jc w:val="left"/>
        </w:tblPrEx>
        <w:tc>
          <w:tcPr>
            <w:tcW w:w="540" w:type="dxa"/>
          </w:tcPr>
          <w:p w14:paraId="6A5BF1CE" w14:textId="35850690" w:rsidR="001949A9" w:rsidRPr="007A78A5" w:rsidRDefault="00FF232D" w:rsidP="00BB786B">
            <w:pPr>
              <w:pStyle w:val="Akapitzlist"/>
              <w:spacing w:after="0"/>
              <w:ind w:left="0"/>
              <w:jc w:val="center"/>
              <w:rPr>
                <w:b/>
                <w:bCs/>
              </w:rPr>
            </w:pPr>
            <w:r>
              <w:rPr>
                <w:b/>
                <w:bCs/>
              </w:rPr>
              <w:t>2</w:t>
            </w:r>
            <w:ins w:id="32" w:author="Autor">
              <w:r w:rsidR="00543E82">
                <w:rPr>
                  <w:b/>
                  <w:bCs/>
                </w:rPr>
                <w:t>2</w:t>
              </w:r>
            </w:ins>
            <w:del w:id="33" w:author="Autor">
              <w:r w:rsidDel="00543E82">
                <w:rPr>
                  <w:b/>
                  <w:bCs/>
                </w:rPr>
                <w:delText>3</w:delText>
              </w:r>
            </w:del>
            <w:r w:rsidR="001949A9">
              <w:rPr>
                <w:b/>
                <w:bCs/>
              </w:rPr>
              <w:t>.</w:t>
            </w:r>
          </w:p>
        </w:tc>
        <w:tc>
          <w:tcPr>
            <w:tcW w:w="1536" w:type="dxa"/>
          </w:tcPr>
          <w:p w14:paraId="645865B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E44182B" w14:textId="738AB699" w:rsidR="001949A9" w:rsidRPr="007A78A5" w:rsidRDefault="001949A9" w:rsidP="00B76585">
            <w:pPr>
              <w:rPr>
                <w:rFonts w:eastAsia="Calibri" w:cs="Calibri"/>
                <w:b/>
                <w:bCs/>
                <w:color w:val="000000" w:themeColor="text1"/>
              </w:rPr>
            </w:pPr>
            <w:r w:rsidRPr="007A78A5">
              <w:rPr>
                <w:rFonts w:asciiTheme="minorHAnsi" w:hAnsiTheme="minorHAnsi" w:cstheme="minorBidi"/>
                <w:b/>
                <w:bCs/>
              </w:rPr>
              <w:t>Wielkość Demonstratora Technologii</w:t>
            </w:r>
          </w:p>
        </w:tc>
        <w:tc>
          <w:tcPr>
            <w:tcW w:w="6369" w:type="dxa"/>
          </w:tcPr>
          <w:p w14:paraId="1D13641C" w14:textId="09423BBC" w:rsidR="001949A9" w:rsidRPr="007A78A5" w:rsidRDefault="001949A9" w:rsidP="0C5D272A">
            <w:pPr>
              <w:spacing w:after="0"/>
              <w:rPr>
                <w:rFonts w:asciiTheme="minorHAnsi" w:hAnsiTheme="minorHAnsi" w:cstheme="minorBidi"/>
              </w:rPr>
            </w:pPr>
            <w:r w:rsidRPr="0C5D272A">
              <w:rPr>
                <w:rFonts w:asciiTheme="minorHAnsi" w:hAnsiTheme="minorHAnsi" w:cstheme="minorBidi"/>
              </w:rPr>
              <w:t xml:space="preserve">Zamawiający wymaga, aby Demonstrator Technologii dostarczał ciepło do </w:t>
            </w:r>
            <w:r w:rsidRPr="0C5D272A">
              <w:rPr>
                <w:rFonts w:cs="Calibri"/>
              </w:rPr>
              <w:t xml:space="preserve">Odbiorców Końcowych </w:t>
            </w:r>
            <w:r w:rsidRPr="0C5D272A">
              <w:rPr>
                <w:rFonts w:asciiTheme="minorHAnsi" w:hAnsiTheme="minorHAnsi" w:cstheme="minorBidi"/>
              </w:rPr>
              <w:t>objętych dostawami ciepła z systemu Demonstratora Technologii o łącznej Powierzchni Użytkowej wynoszącej co najmniej 15 000 m</w:t>
            </w:r>
            <w:r w:rsidRPr="0C5D272A">
              <w:rPr>
                <w:rFonts w:asciiTheme="minorHAnsi" w:hAnsiTheme="minorHAnsi" w:cstheme="minorBidi"/>
                <w:vertAlign w:val="superscript"/>
              </w:rPr>
              <w:t>2</w:t>
            </w:r>
            <w:r w:rsidRPr="0C5D272A">
              <w:rPr>
                <w:rFonts w:asciiTheme="minorHAnsi" w:hAnsiTheme="minorHAnsi" w:cstheme="minorBidi"/>
              </w:rPr>
              <w:t>.</w:t>
            </w:r>
          </w:p>
          <w:p w14:paraId="4F82D6C3" w14:textId="77777777" w:rsidR="001949A9" w:rsidRPr="007A78A5" w:rsidRDefault="001949A9" w:rsidP="00B76585">
            <w:pPr>
              <w:spacing w:after="0"/>
              <w:rPr>
                <w:rFonts w:asciiTheme="minorHAnsi" w:hAnsiTheme="minorHAnsi" w:cstheme="minorBidi"/>
              </w:rPr>
            </w:pPr>
          </w:p>
          <w:p w14:paraId="6975DDDD" w14:textId="60CAC6FB" w:rsidR="001949A9" w:rsidRPr="007A78A5" w:rsidRDefault="001949A9" w:rsidP="0C5D272A">
            <w:pPr>
              <w:spacing w:after="0" w:line="257" w:lineRule="auto"/>
            </w:pPr>
            <w:r w:rsidRPr="6BE6F940">
              <w:rPr>
                <w:rFonts w:eastAsia="Calibri" w:cs="Calibri"/>
              </w:rPr>
              <w:t>Wykonawca oblicza sumę Powierzchni Użytkowych Lokali ogrzewanych ciepłem z</w:t>
            </w:r>
            <w:r w:rsidR="1A31FA10" w:rsidRPr="6BE6F940">
              <w:rPr>
                <w:rFonts w:eastAsia="Calibri" w:cs="Calibri"/>
              </w:rPr>
              <w:t xml:space="preserve"> </w:t>
            </w:r>
            <w:r w:rsidR="33B6B80C" w:rsidRPr="6BE6F940">
              <w:rPr>
                <w:rFonts w:eastAsia="Calibri" w:cs="Calibri"/>
              </w:rPr>
              <w:t>systemu</w:t>
            </w:r>
            <w:r w:rsidR="2CA8CC8D" w:rsidRPr="6BE6F940">
              <w:rPr>
                <w:rFonts w:eastAsia="Calibri" w:cs="Calibri"/>
              </w:rPr>
              <w:t xml:space="preserve"> </w:t>
            </w:r>
            <w:r w:rsidR="07C16C6E" w:rsidRPr="6BE6F940">
              <w:rPr>
                <w:rFonts w:eastAsia="Calibri" w:cs="Calibri"/>
              </w:rPr>
              <w:t>Demonstrator</w:t>
            </w:r>
            <w:r w:rsidR="2AA04447" w:rsidRPr="6BE6F940">
              <w:rPr>
                <w:rFonts w:eastAsia="Calibri" w:cs="Calibri"/>
              </w:rPr>
              <w:t>a</w:t>
            </w:r>
            <w:r w:rsidR="07C16C6E" w:rsidRPr="6BE6F940">
              <w:rPr>
                <w:rFonts w:eastAsia="Calibri" w:cs="Calibri"/>
              </w:rPr>
              <w:t xml:space="preserve"> Technologii</w:t>
            </w:r>
            <w:r w:rsidRPr="6BE6F940">
              <w:rPr>
                <w:rFonts w:eastAsia="Calibri" w:cs="Calibri"/>
              </w:rPr>
              <w:t xml:space="preserve"> z zastosowaniem poniższego wzoru:</w:t>
            </w:r>
          </w:p>
          <w:p w14:paraId="69CD5E1F" w14:textId="77777777" w:rsidR="001949A9" w:rsidRPr="007A78A5" w:rsidRDefault="000038B0"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06A0A840" w14:textId="77777777" w:rsidR="001949A9" w:rsidRPr="007A78A5" w:rsidRDefault="001949A9" w:rsidP="00B76585">
            <w:pPr>
              <w:spacing w:after="0" w:line="257" w:lineRule="auto"/>
            </w:pPr>
            <w:r w:rsidRPr="007A78A5">
              <w:rPr>
                <w:rFonts w:eastAsia="Calibri" w:cs="Calibri"/>
              </w:rPr>
              <w:t>gdzie:</w:t>
            </w:r>
          </w:p>
          <w:p w14:paraId="5C6362AF" w14:textId="5E4067A5" w:rsidR="001949A9" w:rsidRPr="007A78A5" w:rsidRDefault="001949A9" w:rsidP="0C5D272A">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ogrzewanych ciepłem z systemu</w:t>
            </w:r>
            <w:r w:rsidR="1A31FA10" w:rsidRPr="6BE6F940">
              <w:rPr>
                <w:rFonts w:eastAsia="Calibri" w:cs="Calibri"/>
              </w:rPr>
              <w:t xml:space="preserve"> </w:t>
            </w:r>
            <w:r w:rsidRPr="6BE6F940">
              <w:rPr>
                <w:rFonts w:eastAsia="Calibri" w:cs="Calibri"/>
              </w:rPr>
              <w:t>Demonstratora Technologii,</w:t>
            </w:r>
            <w:r w:rsidRPr="6BE6F940">
              <w:rPr>
                <w:rFonts w:ascii="Cambria Math" w:eastAsia="Cambria Math" w:hAnsi="Cambria Math" w:cs="Cambria Math"/>
                <w:i/>
                <w:iCs/>
              </w:rPr>
              <w:t xml:space="preserve"> </w:t>
            </w:r>
          </w:p>
          <w:p w14:paraId="6BCDBFB2"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4F3FEDA0" w14:textId="67D50453" w:rsidR="001949A9" w:rsidRPr="007A78A5" w:rsidRDefault="000038B0"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ogrzewanego ciepłem z systemu</w:t>
            </w:r>
            <w:r w:rsidR="1A31FA10" w:rsidRPr="007A78A5">
              <w:rPr>
                <w:rFonts w:eastAsia="Calibri" w:cs="Calibri"/>
              </w:rPr>
              <w:t xml:space="preserve"> </w:t>
            </w:r>
            <w:r w:rsidR="001949A9" w:rsidRPr="007A78A5">
              <w:rPr>
                <w:rFonts w:eastAsia="Calibri" w:cs="Calibri"/>
              </w:rPr>
              <w:t>Demonstratora Technologii</w:t>
            </w:r>
            <w:r w:rsidR="001949A9" w:rsidRPr="6BE6F940">
              <w:rPr>
                <w:rFonts w:ascii="Cambria Math" w:eastAsia="Cambria Math" w:hAnsi="Cambria Math" w:cs="Cambria Math"/>
                <w:i/>
                <w:iCs/>
              </w:rPr>
              <w:t>,</w:t>
            </w:r>
          </w:p>
          <w:p w14:paraId="628BE492" w14:textId="7213C6C1" w:rsidR="001949A9" w:rsidRPr="007A78A5" w:rsidRDefault="001949A9" w:rsidP="6BE6F940">
            <w:pPr>
              <w:spacing w:after="0"/>
              <w:ind w:left="397" w:hanging="284"/>
              <w:rPr>
                <w:rFonts w:asciiTheme="minorHAnsi" w:hAnsiTheme="minorHAnsi" w:cstheme="minorBid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C</w:t>
            </w:r>
            <w:r w:rsidRPr="6BE6F940">
              <w:rPr>
                <w:rFonts w:eastAsia="Calibri" w:cs="Calibri"/>
              </w:rPr>
              <w:t xml:space="preserve"> – całkowita użytkowa powierzchnia wszystkich </w:t>
            </w:r>
            <w:r w:rsidRPr="6BE6F940">
              <w:rPr>
                <w:rFonts w:eastAsia="Calibri" w:cs="Calibri"/>
                <w:i/>
                <w:iCs/>
              </w:rPr>
              <w:t>N</w:t>
            </w:r>
            <w:r w:rsidRPr="6BE6F940">
              <w:rPr>
                <w:rFonts w:eastAsia="Calibri" w:cs="Calibri"/>
              </w:rPr>
              <w:t xml:space="preserve"> Lokali ogrzewanych ciepłem z systemu</w:t>
            </w:r>
            <w:r w:rsidR="1A31FA10" w:rsidRPr="6BE6F940">
              <w:rPr>
                <w:rFonts w:eastAsia="Calibri" w:cs="Calibri"/>
              </w:rPr>
              <w:t xml:space="preserve"> </w:t>
            </w:r>
            <w:r w:rsidRPr="6BE6F940">
              <w:rPr>
                <w:rFonts w:eastAsia="Calibri" w:cs="Calibri"/>
              </w:rPr>
              <w:t>Demonstratora Technologii.</w:t>
            </w:r>
          </w:p>
          <w:p w14:paraId="2BCC9FE3" w14:textId="77777777" w:rsidR="001949A9" w:rsidRPr="007A78A5" w:rsidRDefault="001949A9" w:rsidP="00B76585">
            <w:pPr>
              <w:spacing w:after="0"/>
              <w:rPr>
                <w:rFonts w:asciiTheme="minorHAnsi" w:hAnsiTheme="minorHAnsi" w:cstheme="minorBidi"/>
              </w:rPr>
            </w:pPr>
          </w:p>
          <w:p w14:paraId="641EA20D" w14:textId="77777777"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7B8DE993" w14:textId="5101A2FD" w:rsidR="001949A9" w:rsidRPr="007A78A5" w:rsidRDefault="00885CF9" w:rsidP="00310C40">
            <w:pPr>
              <w:spacing w:after="0"/>
              <w:jc w:val="center"/>
            </w:pPr>
            <w:r>
              <w:t>-</w:t>
            </w:r>
          </w:p>
        </w:tc>
      </w:tr>
      <w:tr w:rsidR="001949A9" w:rsidRPr="26A3AD3C" w14:paraId="07F20D46" w14:textId="0E46AB56" w:rsidTr="30540ADA">
        <w:tblPrEx>
          <w:jc w:val="left"/>
        </w:tblPrEx>
        <w:tc>
          <w:tcPr>
            <w:tcW w:w="540" w:type="dxa"/>
          </w:tcPr>
          <w:p w14:paraId="3CE9EC06" w14:textId="20E4897F" w:rsidR="001949A9" w:rsidRPr="007A78A5" w:rsidRDefault="00FF232D" w:rsidP="00BB786B">
            <w:pPr>
              <w:pStyle w:val="Akapitzlist"/>
              <w:spacing w:after="0"/>
              <w:ind w:left="0"/>
              <w:jc w:val="center"/>
              <w:rPr>
                <w:b/>
                <w:bCs/>
              </w:rPr>
            </w:pPr>
            <w:r>
              <w:rPr>
                <w:b/>
                <w:bCs/>
              </w:rPr>
              <w:t>2</w:t>
            </w:r>
            <w:ins w:id="34" w:author="Autor">
              <w:r w:rsidR="00543E82">
                <w:rPr>
                  <w:b/>
                  <w:bCs/>
                </w:rPr>
                <w:t>3</w:t>
              </w:r>
            </w:ins>
            <w:del w:id="35" w:author="Autor">
              <w:r w:rsidDel="00543E82">
                <w:rPr>
                  <w:b/>
                  <w:bCs/>
                </w:rPr>
                <w:delText>4</w:delText>
              </w:r>
            </w:del>
            <w:r w:rsidR="001949A9">
              <w:rPr>
                <w:b/>
                <w:bCs/>
              </w:rPr>
              <w:t>.</w:t>
            </w:r>
          </w:p>
        </w:tc>
        <w:tc>
          <w:tcPr>
            <w:tcW w:w="1536" w:type="dxa"/>
          </w:tcPr>
          <w:p w14:paraId="75107426"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1344CB12" w14:textId="77777777" w:rsidR="001949A9" w:rsidRPr="007A78A5" w:rsidRDefault="001949A9" w:rsidP="00B76585">
            <w:pPr>
              <w:rPr>
                <w:b/>
                <w:bCs/>
              </w:rPr>
            </w:pPr>
            <w:r w:rsidRPr="007A78A5">
              <w:rPr>
                <w:rFonts w:asciiTheme="minorHAnsi" w:hAnsiTheme="minorHAnsi" w:cstheme="minorBidi"/>
                <w:b/>
                <w:bCs/>
              </w:rPr>
              <w:t>Udział powierzchni użytkowej Lokali Mieszkalnych</w:t>
            </w:r>
          </w:p>
        </w:tc>
        <w:tc>
          <w:tcPr>
            <w:tcW w:w="6369" w:type="dxa"/>
          </w:tcPr>
          <w:p w14:paraId="512F2F5B" w14:textId="1111FEEE" w:rsidR="001949A9" w:rsidRPr="007A78A5" w:rsidRDefault="001949A9" w:rsidP="773C8844">
            <w:pPr>
              <w:rPr>
                <w:rFonts w:asciiTheme="minorHAnsi" w:hAnsiTheme="minorHAnsi" w:cstheme="minorBidi"/>
              </w:rPr>
            </w:pPr>
            <w:r w:rsidRPr="007A78A5">
              <w:rPr>
                <w:rFonts w:asciiTheme="minorHAnsi" w:hAnsiTheme="minorHAnsi" w:cstheme="minorBidi"/>
              </w:rPr>
              <w:t>Zamawiający wymaga, aby iloraz sumy Powierzchni Użytkowych Lokali Mieszkalnych do sumy Powierzchni Użytkowej wszystkich Lokali Mieszkalnych i Użytkowych w obrębie Demonstratora Technologii miał wartość nie mniejszą niż 80%, tj.:</w:t>
            </w:r>
          </w:p>
          <w:p w14:paraId="1A388A48" w14:textId="77777777" w:rsidR="001949A9" w:rsidRPr="007A78A5" w:rsidRDefault="000038B0" w:rsidP="00B76585">
            <w:pPr>
              <w:spacing w:after="0"/>
              <w:jc w:val="center"/>
              <w:rPr>
                <w:rFonts w:asciiTheme="minorHAnsi" w:hAnsiTheme="minorHAnsi" w:cstheme="minorBidi"/>
              </w:rPr>
            </w:pPr>
            <m:oMathPara>
              <m:oMathParaPr>
                <m:jc m:val="left"/>
              </m:oMathParaPr>
              <m:oMath>
                <m:sSub>
                  <m:sSubPr>
                    <m:ctrlPr>
                      <w:rPr>
                        <w:rFonts w:ascii="Cambria Math" w:hAnsi="Cambria Math" w:cstheme="minorBidi"/>
                        <w:i/>
                      </w:rPr>
                    </m:ctrlPr>
                  </m:sSubPr>
                  <m:e>
                    <m:r>
                      <w:rPr>
                        <w:rFonts w:ascii="Cambria Math" w:hAnsi="Cambria Math" w:cstheme="minorBidi"/>
                      </w:rPr>
                      <m:t>W</m:t>
                    </m:r>
                  </m:e>
                  <m:sub>
                    <m:r>
                      <w:rPr>
                        <w:rFonts w:ascii="Cambria Math" w:hAnsi="Cambria Math" w:cstheme="minorBidi"/>
                      </w:rPr>
                      <m:t>M</m:t>
                    </m:r>
                  </m:sub>
                </m:sSub>
                <m:r>
                  <w:rPr>
                    <w:rFonts w:ascii="Cambria Math" w:hAnsi="Cambria Math" w:cstheme="minorBidi"/>
                  </w:rPr>
                  <m:t>=</m:t>
                </m:r>
                <m:f>
                  <m:fPr>
                    <m:ctrlPr>
                      <w:rPr>
                        <w:rFonts w:ascii="Cambria Math" w:hAnsi="Cambria Math" w:cstheme="minorBidi"/>
                        <w:i/>
                      </w:rPr>
                    </m:ctrlPr>
                  </m:fPr>
                  <m:num>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num>
                  <m:den>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den>
                </m:f>
                <m:r>
                  <w:rPr>
                    <w:rFonts w:ascii="Cambria Math" w:hAnsi="Cambria Math" w:cstheme="minorBidi"/>
                  </w:rPr>
                  <m:t>≥80%</m:t>
                </m:r>
              </m:oMath>
            </m:oMathPara>
          </w:p>
          <w:p w14:paraId="061DA5EE" w14:textId="77777777" w:rsidR="001949A9" w:rsidRPr="007A78A5" w:rsidRDefault="001949A9" w:rsidP="00B76585">
            <w:pPr>
              <w:spacing w:after="0" w:line="257" w:lineRule="auto"/>
              <w:rPr>
                <w:rFonts w:eastAsia="Calibri" w:cs="Calibri"/>
              </w:rPr>
            </w:pPr>
            <w:r w:rsidRPr="007A78A5">
              <w:rPr>
                <w:rFonts w:eastAsia="Calibri" w:cs="Calibri"/>
              </w:rPr>
              <w:t>gdzie:</w:t>
            </w:r>
          </w:p>
          <w:p w14:paraId="3A7350A9" w14:textId="77777777" w:rsidR="001949A9" w:rsidRPr="007A78A5" w:rsidRDefault="001949A9" w:rsidP="00B76585">
            <w:pPr>
              <w:spacing w:after="0"/>
              <w:ind w:left="397" w:hanging="284"/>
              <w:rPr>
                <w:rFonts w:asciiTheme="minorHAnsi" w:hAnsiTheme="minorHAnsi" w:cstheme="minorBidi"/>
              </w:rPr>
            </w:pPr>
            <w:r w:rsidRPr="007A78A5">
              <w:rPr>
                <w:rFonts w:ascii="Cambria Math" w:eastAsia="Cambria Math" w:hAnsi="Cambria Math" w:cs="Cambria Math"/>
                <w:b/>
                <w:bCs/>
                <w:i/>
                <w:iCs/>
              </w:rPr>
              <w:t>W</w:t>
            </w:r>
            <w:r w:rsidRPr="007A78A5">
              <w:rPr>
                <w:rFonts w:ascii="Cambria Math" w:eastAsia="Cambria Math" w:hAnsi="Cambria Math" w:cs="Cambria Math"/>
                <w:i/>
                <w:iCs/>
                <w:vertAlign w:val="subscript"/>
              </w:rPr>
              <w:t>M</w:t>
            </w:r>
            <w:r w:rsidRPr="007A78A5">
              <w:rPr>
                <w:rFonts w:eastAsia="Calibri" w:cs="Calibri"/>
              </w:rPr>
              <w:t xml:space="preserve"> – współczynnik udziału Powierzchni Użytkowej Lokali Mieszkalnych,</w:t>
            </w:r>
          </w:p>
          <w:p w14:paraId="74EA3BE2" w14:textId="7BBCDBD0" w:rsidR="001949A9" w:rsidRPr="007A78A5" w:rsidRDefault="001949A9" w:rsidP="063AD85E">
            <w:pPr>
              <w:spacing w:after="0" w:line="257" w:lineRule="auto"/>
              <w:ind w:left="397" w:hanging="284"/>
              <w:rPr>
                <w:rFonts w:eastAsia="Calibri" w:cs="Calibr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M</w:t>
            </w:r>
            <w:r w:rsidRPr="6BE6F940">
              <w:rPr>
                <w:rFonts w:eastAsia="Calibri" w:cs="Calibri"/>
              </w:rPr>
              <w:t xml:space="preserve"> – całkowita użytkowa powierzchnia wszystkich Lokali Mieszkalnych ogrzewanych ciepłem </w:t>
            </w:r>
            <w:r w:rsidRPr="6BE6F940">
              <w:rPr>
                <w:rFonts w:asciiTheme="minorHAnsi" w:hAnsiTheme="minorHAnsi" w:cstheme="minorBidi"/>
              </w:rPr>
              <w:t>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59083ACC" w14:textId="215303C2" w:rsidR="001949A9" w:rsidRPr="007A78A5" w:rsidRDefault="001949A9" w:rsidP="063AD85E">
            <w:pPr>
              <w:spacing w:after="0"/>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użytkowa powierzchnia wszystkich </w:t>
            </w:r>
            <w:r w:rsidRPr="0C5D272A">
              <w:rPr>
                <w:rFonts w:eastAsia="Calibri" w:cs="Calibri"/>
                <w:i/>
                <w:iCs/>
              </w:rPr>
              <w:t>N</w:t>
            </w:r>
            <w:r w:rsidRPr="0C5D272A">
              <w:rPr>
                <w:rFonts w:eastAsia="Calibri" w:cs="Calibri"/>
              </w:rPr>
              <w:t xml:space="preserve"> Lokali Mieszkalnych i Użytkowych ogrzewanych ciepłem </w:t>
            </w:r>
            <w:r w:rsidRPr="0C5D272A">
              <w:rPr>
                <w:rFonts w:asciiTheme="minorHAnsi" w:hAnsiTheme="minorHAnsi" w:cstheme="minorBidi"/>
              </w:rPr>
              <w:t>z systemu ciepłowniczego Demonstratora Technologii</w:t>
            </w:r>
            <w:r w:rsidRPr="0C5D272A">
              <w:rPr>
                <w:rFonts w:eastAsia="Calibri" w:cs="Calibri"/>
              </w:rPr>
              <w:t>.</w:t>
            </w:r>
          </w:p>
          <w:p w14:paraId="2BC47AF4" w14:textId="77777777" w:rsidR="001949A9" w:rsidRPr="007A78A5" w:rsidRDefault="001949A9" w:rsidP="00B76585">
            <w:pPr>
              <w:spacing w:after="0" w:line="257" w:lineRule="auto"/>
              <w:rPr>
                <w:rFonts w:eastAsia="Calibri" w:cs="Calibri"/>
              </w:rPr>
            </w:pPr>
          </w:p>
          <w:p w14:paraId="2BADAA20" w14:textId="77777777" w:rsidR="001949A9" w:rsidRPr="007A78A5" w:rsidRDefault="001949A9" w:rsidP="00B76585">
            <w:pPr>
              <w:spacing w:after="0" w:line="257" w:lineRule="auto"/>
            </w:pPr>
            <w:r w:rsidRPr="007A78A5">
              <w:rPr>
                <w:rFonts w:eastAsia="Calibri" w:cs="Calibri"/>
              </w:rPr>
              <w:t xml:space="preserve">Obliczenia Powierzchni Użytkowej Lokali Mieszkalnych </w:t>
            </w:r>
            <w:r w:rsidRPr="007A78A5">
              <w:rPr>
                <w:rFonts w:ascii="Cambria Math" w:eastAsia="Calibri" w:hAnsi="Cambria Math" w:cs="Calibri"/>
                <w:i/>
                <w:iCs/>
              </w:rPr>
              <w:t>P</w:t>
            </w:r>
            <w:r w:rsidRPr="007A78A5">
              <w:rPr>
                <w:rFonts w:ascii="Cambria Math" w:eastAsia="Calibri" w:hAnsi="Cambria Math" w:cs="Calibri"/>
                <w:i/>
                <w:iCs/>
                <w:vertAlign w:val="subscript"/>
              </w:rPr>
              <w:t>M</w:t>
            </w:r>
            <w:r w:rsidRPr="007A78A5">
              <w:rPr>
                <w:rFonts w:eastAsia="Calibri" w:cs="Calibri"/>
              </w:rPr>
              <w:t xml:space="preserve"> należy wykonać z zastosowaniem poniższego wzoru:</w:t>
            </w:r>
          </w:p>
          <w:p w14:paraId="40644C0A" w14:textId="09ACFBEA" w:rsidR="001949A9" w:rsidRPr="007A78A5" w:rsidRDefault="000038B0"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j=1</m:t>
                    </m:r>
                  </m:sub>
                  <m:sup>
                    <m:r>
                      <w:rPr>
                        <w:rFonts w:ascii="Cambria Math" w:hAnsi="Cambria Math" w:cstheme="minorBidi"/>
                      </w:rPr>
                      <m:t>L</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e>
                </m:nary>
              </m:oMath>
            </m:oMathPara>
          </w:p>
          <w:p w14:paraId="62C6013C" w14:textId="77777777" w:rsidR="001949A9" w:rsidRPr="007A78A5" w:rsidRDefault="001949A9" w:rsidP="00B76585">
            <w:pPr>
              <w:spacing w:after="0" w:line="257" w:lineRule="auto"/>
            </w:pPr>
            <w:r w:rsidRPr="007A78A5">
              <w:rPr>
                <w:rFonts w:eastAsia="Calibri" w:cs="Calibri"/>
              </w:rPr>
              <w:t>gdzie:</w:t>
            </w:r>
          </w:p>
          <w:p w14:paraId="612A4053" w14:textId="099E33E2" w:rsidR="001949A9" w:rsidRPr="007A78A5" w:rsidRDefault="001949A9" w:rsidP="0C5D272A">
            <w:pPr>
              <w:spacing w:after="0" w:line="257" w:lineRule="auto"/>
              <w:ind w:left="397" w:hanging="284"/>
            </w:pPr>
            <w:r w:rsidRPr="0C5D272A">
              <w:rPr>
                <w:rFonts w:ascii="Cambria Math" w:eastAsia="Cambria Math" w:hAnsi="Cambria Math" w:cs="Cambria Math"/>
                <w:i/>
                <w:iCs/>
              </w:rPr>
              <w:t>L</w:t>
            </w:r>
            <w:r w:rsidRPr="0C5D272A">
              <w:rPr>
                <w:rFonts w:eastAsia="Calibri" w:cs="Calibri"/>
              </w:rPr>
              <w:t xml:space="preserve">– liczba wszystkich Lokali Mieszkalnych ogrzewanych ciepłem z systemu </w:t>
            </w:r>
            <w:r w:rsidRPr="0C5D272A">
              <w:rPr>
                <w:rFonts w:asciiTheme="minorHAnsi" w:hAnsiTheme="minorHAnsi" w:cstheme="minorBidi"/>
              </w:rPr>
              <w:t>Demonstratora Technologii</w:t>
            </w:r>
            <w:r w:rsidRPr="0C5D272A">
              <w:rPr>
                <w:rFonts w:eastAsia="Calibri" w:cs="Calibri"/>
              </w:rPr>
              <w:t>,</w:t>
            </w:r>
            <w:r w:rsidRPr="0C5D272A">
              <w:rPr>
                <w:rFonts w:ascii="Cambria Math" w:eastAsia="Cambria Math" w:hAnsi="Cambria Math" w:cs="Cambria Math"/>
                <w:i/>
                <w:iCs/>
              </w:rPr>
              <w:t xml:space="preserve"> </w:t>
            </w:r>
          </w:p>
          <w:p w14:paraId="2CF28EB7" w14:textId="77777777" w:rsidR="001949A9" w:rsidRPr="007A78A5" w:rsidRDefault="001949A9" w:rsidP="00B76585">
            <w:pPr>
              <w:spacing w:after="0" w:line="257" w:lineRule="auto"/>
              <w:ind w:left="397" w:hanging="284"/>
            </w:pPr>
            <w:r w:rsidRPr="007A78A5">
              <w:rPr>
                <w:rFonts w:ascii="Cambria Math" w:eastAsia="Calibri" w:hAnsi="Cambria Math" w:cs="Calibri"/>
                <w:i/>
                <w:iCs/>
              </w:rPr>
              <w:t xml:space="preserve">j </w:t>
            </w:r>
            <w:r w:rsidRPr="007A78A5">
              <w:rPr>
                <w:rFonts w:eastAsia="Calibri" w:cs="Calibri"/>
              </w:rPr>
              <w:t xml:space="preserve">– indeks wyliczeniowy przyjmujący wartości od 1 do </w:t>
            </w:r>
            <w:r w:rsidRPr="007A78A5">
              <w:rPr>
                <w:rFonts w:ascii="Cambria Math" w:eastAsia="Cambria Math" w:hAnsi="Cambria Math" w:cs="Cambria Math"/>
                <w:i/>
                <w:iCs/>
              </w:rPr>
              <w:t>L</w:t>
            </w:r>
            <w:r w:rsidRPr="007A78A5">
              <w:rPr>
                <w:rFonts w:eastAsia="Calibri" w:cs="Calibri"/>
              </w:rPr>
              <w:t>,</w:t>
            </w:r>
          </w:p>
          <w:p w14:paraId="7059BECC" w14:textId="153924F2" w:rsidR="001949A9" w:rsidRPr="007A78A5" w:rsidRDefault="000038B0"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oMath>
            <w:r w:rsidR="001949A9" w:rsidRPr="007A78A5">
              <w:rPr>
                <w:rFonts w:eastAsia="Calibri" w:cs="Calibri"/>
              </w:rPr>
              <w:t xml:space="preserve">– Powierzchnia Użytkowa Lokalu Mieszkalnego oznaczonego indeksem </w:t>
            </w:r>
            <w:r w:rsidR="001949A9" w:rsidRPr="0C5D272A">
              <w:rPr>
                <w:rFonts w:ascii="Cambria Math" w:eastAsia="Cambria Math" w:hAnsi="Cambria Math" w:cs="Cambria Math"/>
                <w:i/>
                <w:iCs/>
              </w:rPr>
              <w:t>j</w:t>
            </w:r>
            <w:r w:rsidR="001949A9" w:rsidRPr="007A78A5">
              <w:rPr>
                <w:rFonts w:eastAsia="Calibri" w:cs="Calibri"/>
              </w:rPr>
              <w:t>, ogrzewanego ciepłem z systemu c</w:t>
            </w:r>
            <w:r w:rsidR="001949A9" w:rsidRPr="0C5D272A">
              <w:rPr>
                <w:rFonts w:asciiTheme="minorHAnsi" w:hAnsiTheme="minorHAnsi" w:cstheme="minorBidi"/>
              </w:rPr>
              <w:t xml:space="preserve"> Demonstratora Technologii</w:t>
            </w:r>
            <w:r w:rsidR="001949A9" w:rsidRPr="0C5D272A">
              <w:rPr>
                <w:rFonts w:ascii="Cambria Math" w:eastAsia="Cambria Math" w:hAnsi="Cambria Math" w:cs="Cambria Math"/>
                <w:i/>
                <w:iCs/>
              </w:rPr>
              <w:t>,</w:t>
            </w:r>
          </w:p>
          <w:p w14:paraId="3DF97A6A" w14:textId="77777777" w:rsidR="001949A9" w:rsidRPr="007A78A5" w:rsidRDefault="001949A9" w:rsidP="00B76585">
            <w:pPr>
              <w:spacing w:after="0"/>
              <w:rPr>
                <w:rFonts w:asciiTheme="minorHAnsi" w:hAnsiTheme="minorHAnsi" w:cstheme="minorBidi"/>
              </w:rPr>
            </w:pPr>
          </w:p>
          <w:p w14:paraId="26DA1A56" w14:textId="1F2288B5" w:rsidR="001949A9" w:rsidRPr="007A78A5" w:rsidRDefault="32586190" w:rsidP="063AD85E">
            <w:pPr>
              <w:spacing w:after="0" w:line="257" w:lineRule="auto"/>
            </w:pPr>
            <w:r w:rsidRPr="09083C2C">
              <w:rPr>
                <w:rFonts w:eastAsia="Calibri" w:cs="Calibri"/>
              </w:rPr>
              <w:t>Obliczenia Powierzchni Użytkowej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 xml:space="preserve"> </w:t>
            </w:r>
            <w:r w:rsidRPr="09083C2C">
              <w:rPr>
                <w:rFonts w:ascii="Cambria Math" w:eastAsia="Calibri" w:hAnsi="Cambria Math" w:cs="Calibri"/>
                <w:i/>
                <w:iCs/>
              </w:rPr>
              <w:t>P</w:t>
            </w:r>
            <w:r w:rsidRPr="09083C2C">
              <w:rPr>
                <w:rFonts w:ascii="Cambria Math" w:eastAsia="Calibri" w:hAnsi="Cambria Math" w:cs="Calibri"/>
                <w:i/>
                <w:iCs/>
                <w:vertAlign w:val="subscript"/>
              </w:rPr>
              <w:t>C</w:t>
            </w:r>
            <w:r w:rsidRPr="09083C2C">
              <w:rPr>
                <w:rFonts w:ascii="Cambria Math" w:eastAsia="Calibri" w:hAnsi="Cambria Math" w:cs="Calibri"/>
                <w:i/>
                <w:iCs/>
              </w:rPr>
              <w:t xml:space="preserve"> </w:t>
            </w:r>
            <w:r w:rsidRPr="09083C2C">
              <w:rPr>
                <w:rFonts w:asciiTheme="minorHAnsi" w:eastAsiaTheme="minorEastAsia" w:hAnsiTheme="minorHAnsi" w:cstheme="minorBidi"/>
              </w:rPr>
              <w:t>należy</w:t>
            </w:r>
            <w:r w:rsidRPr="09083C2C">
              <w:rPr>
                <w:rFonts w:eastAsia="Calibri" w:cs="Calibri"/>
              </w:rPr>
              <w:t xml:space="preserve"> wykonać z zastosowaniem poniższego wzoru:</w:t>
            </w:r>
          </w:p>
          <w:p w14:paraId="18312951" w14:textId="77777777" w:rsidR="001949A9" w:rsidRPr="007A78A5" w:rsidRDefault="000038B0"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10AB443" w14:textId="77777777" w:rsidR="001949A9" w:rsidRPr="007A78A5" w:rsidRDefault="001949A9" w:rsidP="00B76585">
            <w:pPr>
              <w:spacing w:after="0" w:line="257" w:lineRule="auto"/>
            </w:pPr>
            <w:r w:rsidRPr="007A78A5">
              <w:rPr>
                <w:rFonts w:eastAsia="Calibri" w:cs="Calibri"/>
              </w:rPr>
              <w:t>gdzie:</w:t>
            </w:r>
          </w:p>
          <w:p w14:paraId="02B22BC9" w14:textId="5FC2B039" w:rsidR="001949A9" w:rsidRPr="007A78A5" w:rsidRDefault="32586190" w:rsidP="0C5D272A">
            <w:pPr>
              <w:spacing w:after="0" w:line="257" w:lineRule="auto"/>
              <w:ind w:left="397" w:hanging="284"/>
            </w:pPr>
            <w:r w:rsidRPr="09083C2C">
              <w:rPr>
                <w:rFonts w:ascii="Cambria Math" w:eastAsia="Cambria Math" w:hAnsi="Cambria Math" w:cs="Cambria Math"/>
                <w:i/>
                <w:iCs/>
              </w:rPr>
              <w:t>N</w:t>
            </w:r>
            <w:r w:rsidRPr="09083C2C">
              <w:rPr>
                <w:rFonts w:eastAsia="Calibri" w:cs="Calibri"/>
              </w:rPr>
              <w:t xml:space="preserve"> – liczba wszystkich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r w:rsidRPr="09083C2C">
              <w:rPr>
                <w:rFonts w:ascii="Cambria Math" w:eastAsia="Cambria Math" w:hAnsi="Cambria Math" w:cs="Cambria Math"/>
                <w:i/>
                <w:iCs/>
              </w:rPr>
              <w:t xml:space="preserve"> </w:t>
            </w:r>
          </w:p>
          <w:p w14:paraId="08466F67"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12C6A6F" w14:textId="2C921E55" w:rsidR="001949A9" w:rsidRPr="007A78A5" w:rsidRDefault="000038B0"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32586190" w:rsidRPr="007A78A5">
              <w:rPr>
                <w:rFonts w:eastAsia="Calibri" w:cs="Calibri"/>
              </w:rPr>
              <w:t xml:space="preserve">– Powierzchnia Użytkowa Lokalu Mieszkalnego albo Użytkowego oznaczonego indeksem </w:t>
            </w:r>
            <w:r w:rsidR="32586190" w:rsidRPr="09083C2C">
              <w:rPr>
                <w:rFonts w:ascii="Cambria Math" w:eastAsia="Cambria Math" w:hAnsi="Cambria Math" w:cs="Cambria Math"/>
                <w:i/>
                <w:iCs/>
              </w:rPr>
              <w:t>i</w:t>
            </w:r>
            <w:r w:rsidR="32586190" w:rsidRPr="007A78A5">
              <w:rPr>
                <w:rFonts w:eastAsia="Calibri" w:cs="Calibri"/>
              </w:rPr>
              <w:t>, ogrzewanego ciepłem z systemu</w:t>
            </w:r>
            <w:r w:rsidR="7067D35F" w:rsidRPr="09083C2C" w:rsidDel="4FAE7817">
              <w:rPr>
                <w:rFonts w:asciiTheme="minorHAnsi" w:hAnsiTheme="minorHAnsi" w:cstheme="minorBidi"/>
              </w:rPr>
              <w:t xml:space="preserve"> </w:t>
            </w:r>
            <w:r w:rsidR="32586190" w:rsidRPr="09083C2C">
              <w:rPr>
                <w:rFonts w:asciiTheme="minorHAnsi" w:hAnsiTheme="minorHAnsi" w:cstheme="minorBidi"/>
              </w:rPr>
              <w:t>Demonstratora Technologii</w:t>
            </w:r>
            <w:r w:rsidR="32586190" w:rsidRPr="09083C2C">
              <w:rPr>
                <w:rFonts w:ascii="Cambria Math" w:eastAsia="Cambria Math" w:hAnsi="Cambria Math" w:cs="Cambria Math"/>
                <w:i/>
                <w:iCs/>
              </w:rPr>
              <w:t>,</w:t>
            </w:r>
          </w:p>
          <w:p w14:paraId="6FFBEEA4" w14:textId="77777777" w:rsidR="001949A9" w:rsidRPr="007A78A5" w:rsidRDefault="001949A9" w:rsidP="00B76585">
            <w:pPr>
              <w:spacing w:after="0"/>
              <w:rPr>
                <w:rFonts w:asciiTheme="minorHAnsi" w:hAnsiTheme="minorHAnsi" w:cstheme="minorBidi"/>
              </w:rPr>
            </w:pPr>
          </w:p>
          <w:p w14:paraId="2EFF01BA" w14:textId="77777777" w:rsidR="001949A9" w:rsidRPr="007A78A5" w:rsidRDefault="001949A9" w:rsidP="00B76585">
            <w:pPr>
              <w:spacing w:after="0"/>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4827AA54" w14:textId="55CB1540" w:rsidR="001949A9" w:rsidRPr="007A78A5" w:rsidRDefault="00885CF9" w:rsidP="00310C40">
            <w:pPr>
              <w:jc w:val="center"/>
            </w:pPr>
            <w:r>
              <w:lastRenderedPageBreak/>
              <w:t>-</w:t>
            </w:r>
          </w:p>
        </w:tc>
      </w:tr>
      <w:tr w:rsidR="001949A9" w:rsidRPr="17D276A9" w14:paraId="797514AD" w14:textId="34BE392D" w:rsidTr="30540ADA">
        <w:tblPrEx>
          <w:jc w:val="left"/>
        </w:tblPrEx>
        <w:tc>
          <w:tcPr>
            <w:tcW w:w="540" w:type="dxa"/>
          </w:tcPr>
          <w:p w14:paraId="50A80599" w14:textId="7D4CF72E" w:rsidR="001949A9" w:rsidRPr="007A78A5" w:rsidRDefault="00FF232D" w:rsidP="00BB786B">
            <w:pPr>
              <w:pStyle w:val="Akapitzlist"/>
              <w:spacing w:after="0"/>
              <w:ind w:left="0"/>
              <w:jc w:val="center"/>
              <w:rPr>
                <w:b/>
                <w:bCs/>
              </w:rPr>
            </w:pPr>
            <w:r>
              <w:rPr>
                <w:b/>
                <w:bCs/>
              </w:rPr>
              <w:t>2</w:t>
            </w:r>
            <w:ins w:id="36" w:author="Autor">
              <w:r w:rsidR="00543E82">
                <w:rPr>
                  <w:b/>
                  <w:bCs/>
                </w:rPr>
                <w:t>4</w:t>
              </w:r>
            </w:ins>
            <w:del w:id="37" w:author="Autor">
              <w:r w:rsidDel="00543E82">
                <w:rPr>
                  <w:b/>
                  <w:bCs/>
                </w:rPr>
                <w:delText>5</w:delText>
              </w:r>
            </w:del>
            <w:r w:rsidR="001949A9">
              <w:rPr>
                <w:b/>
                <w:bCs/>
              </w:rPr>
              <w:t>.</w:t>
            </w:r>
          </w:p>
        </w:tc>
        <w:tc>
          <w:tcPr>
            <w:tcW w:w="1536" w:type="dxa"/>
          </w:tcPr>
          <w:p w14:paraId="58EBAD8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646DD46F" w14:textId="77777777" w:rsidR="001949A9" w:rsidRPr="007A78A5" w:rsidRDefault="001949A9" w:rsidP="00B76585">
            <w:pPr>
              <w:rPr>
                <w:rFonts w:eastAsia="Calibri" w:cs="Calibri"/>
                <w:b/>
                <w:bCs/>
                <w:color w:val="000000" w:themeColor="text1"/>
              </w:rPr>
            </w:pPr>
            <w:r w:rsidRPr="007A78A5">
              <w:rPr>
                <w:rFonts w:eastAsia="Calibri" w:cs="Calibri"/>
                <w:b/>
                <w:bCs/>
                <w:color w:val="000000" w:themeColor="text1"/>
              </w:rPr>
              <w:t xml:space="preserve">Warunki ogólne dotyczące biogazowni oraz warunki techniczne rurociągów do </w:t>
            </w:r>
            <w:proofErr w:type="spellStart"/>
            <w:r w:rsidRPr="007A78A5">
              <w:rPr>
                <w:rFonts w:eastAsia="Calibri" w:cs="Calibri"/>
                <w:b/>
                <w:bCs/>
                <w:color w:val="000000" w:themeColor="text1"/>
              </w:rPr>
              <w:t>przesyłu</w:t>
            </w:r>
            <w:proofErr w:type="spellEnd"/>
            <w:r w:rsidRPr="007A78A5">
              <w:rPr>
                <w:rFonts w:eastAsia="Calibri" w:cs="Calibri"/>
                <w:b/>
                <w:bCs/>
                <w:color w:val="000000" w:themeColor="text1"/>
              </w:rPr>
              <w:t xml:space="preserve"> biogazu/</w:t>
            </w:r>
            <w:proofErr w:type="spellStart"/>
            <w:r w:rsidRPr="007A78A5">
              <w:rPr>
                <w:rFonts w:eastAsia="Calibri" w:cs="Calibri"/>
                <w:b/>
                <w:bCs/>
                <w:color w:val="000000" w:themeColor="text1"/>
              </w:rPr>
              <w:t>biometanu</w:t>
            </w:r>
            <w:proofErr w:type="spellEnd"/>
          </w:p>
        </w:tc>
        <w:tc>
          <w:tcPr>
            <w:tcW w:w="6369" w:type="dxa"/>
          </w:tcPr>
          <w:p w14:paraId="647B9AD6" w14:textId="77777777" w:rsidR="001949A9" w:rsidRPr="007A78A5" w:rsidRDefault="001949A9" w:rsidP="00B76585">
            <w:pPr>
              <w:rPr>
                <w:rFonts w:cs="Calibri"/>
                <w:color w:val="000000" w:themeColor="text1"/>
              </w:rPr>
            </w:pPr>
            <w:r w:rsidRPr="007A78A5">
              <w:rPr>
                <w:rFonts w:cs="Calibri"/>
                <w:color w:val="000000" w:themeColor="text1"/>
              </w:rPr>
              <w:t xml:space="preserve">Jeżeli w ramach realizacji przedsięwzięcia Wykonawca planuje wybudować biogazownię, Zamawiający wymaga, aby biogazownia, w zakresie Demonstratora Technologii była zgodna z obowiązującymi w Polsce właściwymi ogólnymi wymogami przepisów prawa budowlanego oraz przepisami specyficznymi dla instalacji do wytwarzania biogazu co najmniej w zakresie biogazu rolniczego, w tym m.in.: Rozporządzenia Ministra Rolnictwa i Gospodarki Żywnościowej z dnia 7 października 1997 r. w sprawie warunków technicznych, jakim powinny odpowiadać budowle rolnicze i ich usytuowanie. </w:t>
            </w:r>
          </w:p>
          <w:p w14:paraId="74EFEEE3" w14:textId="77777777" w:rsidR="001949A9" w:rsidRPr="007A78A5" w:rsidRDefault="001949A9" w:rsidP="00B76585">
            <w:pPr>
              <w:rPr>
                <w:rFonts w:cs="Calibri"/>
                <w:color w:val="000000" w:themeColor="text1"/>
                <w:highlight w:val="yellow"/>
              </w:rPr>
            </w:pPr>
          </w:p>
          <w:p w14:paraId="33AC70ED" w14:textId="63C86574" w:rsidR="001949A9" w:rsidRPr="007A78A5" w:rsidRDefault="001949A9" w:rsidP="00B76585">
            <w:pPr>
              <w:spacing w:after="0"/>
              <w:rPr>
                <w:rFonts w:cs="Calibri"/>
                <w:color w:val="000000" w:themeColor="text1"/>
              </w:rPr>
            </w:pPr>
            <w:r w:rsidRPr="0C5D272A">
              <w:rPr>
                <w:rFonts w:cs="Calibri"/>
                <w:color w:val="000000" w:themeColor="text1"/>
              </w:rPr>
              <w:t xml:space="preserve">Jeżeli w ramach realizacji przedsięwzięcia Wykonawca planuje wybudować rurociąg, Zamawiający wymaga, aby rurociąg do </w:t>
            </w:r>
            <w:proofErr w:type="spellStart"/>
            <w:r w:rsidRPr="0C5D272A">
              <w:rPr>
                <w:rFonts w:cs="Calibri"/>
                <w:color w:val="000000" w:themeColor="text1"/>
              </w:rPr>
              <w:t>przesyłu</w:t>
            </w:r>
            <w:proofErr w:type="spellEnd"/>
            <w:r w:rsidRPr="0C5D272A">
              <w:rPr>
                <w:rFonts w:cs="Calibri"/>
                <w:color w:val="000000" w:themeColor="text1"/>
              </w:rPr>
              <w:t xml:space="preserve"> biogazu/</w:t>
            </w:r>
            <w:proofErr w:type="spellStart"/>
            <w:r w:rsidRPr="0C5D272A">
              <w:rPr>
                <w:rFonts w:cs="Calibri"/>
                <w:color w:val="000000" w:themeColor="text1"/>
              </w:rPr>
              <w:t>biometanu</w:t>
            </w:r>
            <w:proofErr w:type="spellEnd"/>
            <w:r w:rsidRPr="0C5D272A">
              <w:rPr>
                <w:rFonts w:cs="Calibri"/>
                <w:color w:val="000000" w:themeColor="text1"/>
              </w:rPr>
              <w:t xml:space="preserve"> w biogazowni spełniał wymagania Rozporządzenia Ministra Gospodarki z dnia 26 kwietnia 2013 r. w sprawie warunków technicznych, jakim powinny odpowiadać sieci gazowe i ich usytuowanie (Dz. U. 2013 poz. 640 z </w:t>
            </w:r>
            <w:proofErr w:type="spellStart"/>
            <w:r w:rsidRPr="0C5D272A">
              <w:rPr>
                <w:rFonts w:cs="Calibri"/>
                <w:color w:val="000000" w:themeColor="text1"/>
              </w:rPr>
              <w:t>późn</w:t>
            </w:r>
            <w:proofErr w:type="spellEnd"/>
            <w:r w:rsidRPr="0C5D272A">
              <w:rPr>
                <w:rFonts w:cs="Calibri"/>
                <w:color w:val="000000" w:themeColor="text1"/>
              </w:rPr>
              <w:t xml:space="preserve">. zm.). </w:t>
            </w:r>
          </w:p>
        </w:tc>
        <w:tc>
          <w:tcPr>
            <w:tcW w:w="680" w:type="dxa"/>
          </w:tcPr>
          <w:p w14:paraId="00A432F7" w14:textId="6C8EF553" w:rsidR="001949A9" w:rsidRPr="007A78A5" w:rsidRDefault="00885CF9" w:rsidP="00310C40">
            <w:pPr>
              <w:jc w:val="center"/>
              <w:rPr>
                <w:rFonts w:cs="Calibri"/>
                <w:color w:val="000000" w:themeColor="text1"/>
              </w:rPr>
            </w:pPr>
            <w:r>
              <w:rPr>
                <w:rFonts w:cs="Calibri"/>
                <w:color w:val="000000" w:themeColor="text1"/>
              </w:rPr>
              <w:t>X</w:t>
            </w:r>
          </w:p>
        </w:tc>
      </w:tr>
      <w:tr w:rsidR="001949A9" w:rsidRPr="26A3AD3C" w14:paraId="220F6184" w14:textId="3643E960" w:rsidTr="30540ADA">
        <w:tblPrEx>
          <w:jc w:val="left"/>
        </w:tblPrEx>
        <w:tc>
          <w:tcPr>
            <w:tcW w:w="540" w:type="dxa"/>
          </w:tcPr>
          <w:p w14:paraId="1BA73639" w14:textId="7D07081C" w:rsidR="001949A9" w:rsidRPr="007A78A5" w:rsidRDefault="00FF232D" w:rsidP="00BB786B">
            <w:pPr>
              <w:pStyle w:val="Akapitzlist"/>
              <w:spacing w:after="0"/>
              <w:ind w:left="0"/>
              <w:jc w:val="center"/>
              <w:rPr>
                <w:b/>
                <w:bCs/>
              </w:rPr>
            </w:pPr>
            <w:r>
              <w:rPr>
                <w:b/>
                <w:bCs/>
              </w:rPr>
              <w:t>2</w:t>
            </w:r>
            <w:ins w:id="38" w:author="Autor">
              <w:r w:rsidR="00543E82">
                <w:rPr>
                  <w:b/>
                  <w:bCs/>
                </w:rPr>
                <w:t>5</w:t>
              </w:r>
            </w:ins>
            <w:del w:id="39" w:author="Autor">
              <w:r w:rsidDel="00543E82">
                <w:rPr>
                  <w:b/>
                  <w:bCs/>
                </w:rPr>
                <w:delText>6</w:delText>
              </w:r>
            </w:del>
            <w:r w:rsidR="001949A9">
              <w:rPr>
                <w:b/>
                <w:bCs/>
              </w:rPr>
              <w:t>.</w:t>
            </w:r>
          </w:p>
        </w:tc>
        <w:tc>
          <w:tcPr>
            <w:tcW w:w="1536" w:type="dxa"/>
          </w:tcPr>
          <w:p w14:paraId="78D7E878"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0DFE338A" w14:textId="77777777" w:rsidR="001949A9" w:rsidRPr="007A78A5" w:rsidRDefault="001949A9" w:rsidP="00B76585">
            <w:pPr>
              <w:rPr>
                <w:b/>
                <w:bCs/>
              </w:rPr>
            </w:pPr>
            <w:proofErr w:type="spellStart"/>
            <w:r w:rsidRPr="007A78A5">
              <w:rPr>
                <w:rFonts w:cs="Calibri"/>
                <w:b/>
                <w:bCs/>
                <w:color w:val="000000" w:themeColor="text1"/>
              </w:rPr>
              <w:t>Bezodorowość</w:t>
            </w:r>
            <w:proofErr w:type="spellEnd"/>
          </w:p>
        </w:tc>
        <w:tc>
          <w:tcPr>
            <w:tcW w:w="6369" w:type="dxa"/>
          </w:tcPr>
          <w:p w14:paraId="6C0BF6FE" w14:textId="5750E860" w:rsidR="001949A9" w:rsidRPr="007A78A5" w:rsidRDefault="001949A9" w:rsidP="56955223">
            <w:pPr>
              <w:spacing w:after="0"/>
              <w:rPr>
                <w:rFonts w:cs="Calibri"/>
                <w:color w:val="000000" w:themeColor="text1"/>
              </w:rPr>
            </w:pPr>
            <w:r w:rsidRPr="007A78A5">
              <w:rPr>
                <w:rFonts w:cs="Calibri"/>
                <w:color w:val="000000" w:themeColor="text1"/>
              </w:rPr>
              <w:t xml:space="preserve">Jeżeli Wykonawca w ramach koncepcji Technologii wykorzysta biogazownię lub technologie z nią związane, Zamawiający wymaga zminimalizowania emisji aerozoli i odorów na terenie biogazowni i związanych z nią instalacji poprzez zastosowanie co najmniej oczyszczania powietrza złowonnego tam, gdzie spodziewana jest emisja uciążliwych zapachów. Zamawiający wymaga przedstawienia ogólnych założeń zapewnienia </w:t>
            </w:r>
            <w:proofErr w:type="spellStart"/>
            <w:r w:rsidRPr="007A78A5">
              <w:rPr>
                <w:rFonts w:cs="Calibri"/>
                <w:color w:val="000000" w:themeColor="text1"/>
              </w:rPr>
              <w:t>Bezodorowości</w:t>
            </w:r>
            <w:proofErr w:type="spellEnd"/>
            <w:r w:rsidRPr="007A78A5">
              <w:rPr>
                <w:rFonts w:cs="Calibri"/>
                <w:color w:val="000000" w:themeColor="text1"/>
              </w:rPr>
              <w:t xml:space="preserve"> w koncepcji Technologii w składanym Wniosku.</w:t>
            </w:r>
          </w:p>
        </w:tc>
        <w:tc>
          <w:tcPr>
            <w:tcW w:w="680" w:type="dxa"/>
          </w:tcPr>
          <w:p w14:paraId="665CD1D4" w14:textId="5B8DEDF5" w:rsidR="001949A9" w:rsidRPr="007A78A5" w:rsidRDefault="00885CF9" w:rsidP="00310C40">
            <w:pPr>
              <w:spacing w:after="0"/>
              <w:jc w:val="center"/>
              <w:rPr>
                <w:rFonts w:cs="Calibri"/>
                <w:color w:val="000000" w:themeColor="text1"/>
              </w:rPr>
            </w:pPr>
            <w:r>
              <w:rPr>
                <w:rFonts w:cs="Calibri"/>
                <w:color w:val="000000" w:themeColor="text1"/>
              </w:rPr>
              <w:t>X</w:t>
            </w:r>
          </w:p>
        </w:tc>
      </w:tr>
      <w:tr w:rsidR="001949A9" w14:paraId="61671619" w14:textId="11EAA209" w:rsidTr="30540ADA">
        <w:tblPrEx>
          <w:jc w:val="left"/>
        </w:tblPrEx>
        <w:tc>
          <w:tcPr>
            <w:tcW w:w="540" w:type="dxa"/>
          </w:tcPr>
          <w:p w14:paraId="465872A1" w14:textId="25D91164" w:rsidR="001949A9" w:rsidRPr="007A78A5" w:rsidRDefault="00FF232D" w:rsidP="00BB786B">
            <w:pPr>
              <w:pStyle w:val="Akapitzlist"/>
              <w:spacing w:after="0"/>
              <w:ind w:left="0"/>
              <w:jc w:val="center"/>
              <w:rPr>
                <w:b/>
                <w:bCs/>
              </w:rPr>
            </w:pPr>
            <w:r>
              <w:rPr>
                <w:b/>
                <w:bCs/>
              </w:rPr>
              <w:lastRenderedPageBreak/>
              <w:t>2</w:t>
            </w:r>
            <w:ins w:id="40" w:author="Autor">
              <w:r w:rsidR="00543E82">
                <w:rPr>
                  <w:b/>
                  <w:bCs/>
                </w:rPr>
                <w:t>6</w:t>
              </w:r>
            </w:ins>
            <w:del w:id="41" w:author="Autor">
              <w:r w:rsidDel="00543E82">
                <w:rPr>
                  <w:b/>
                  <w:bCs/>
                </w:rPr>
                <w:delText>7</w:delText>
              </w:r>
            </w:del>
            <w:r w:rsidR="001949A9">
              <w:rPr>
                <w:b/>
                <w:bCs/>
              </w:rPr>
              <w:t>.</w:t>
            </w:r>
          </w:p>
        </w:tc>
        <w:tc>
          <w:tcPr>
            <w:tcW w:w="1536" w:type="dxa"/>
          </w:tcPr>
          <w:p w14:paraId="727D6593"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56FE9C4F" w14:textId="65D9B5E9" w:rsidR="001949A9" w:rsidRPr="007A78A5" w:rsidRDefault="001949A9" w:rsidP="77AC746D">
            <w:pPr>
              <w:rPr>
                <w:rFonts w:asciiTheme="minorHAnsi" w:hAnsiTheme="minorHAnsi" w:cstheme="minorBidi"/>
                <w:b/>
                <w:bCs/>
                <w:color w:val="000000" w:themeColor="text1"/>
              </w:rPr>
            </w:pPr>
          </w:p>
        </w:tc>
        <w:tc>
          <w:tcPr>
            <w:tcW w:w="2182" w:type="dxa"/>
          </w:tcPr>
          <w:p w14:paraId="5290479D" w14:textId="07920744" w:rsidR="001949A9" w:rsidRPr="007A78A5" w:rsidRDefault="32586190" w:rsidP="09083C2C">
            <w:pPr>
              <w:spacing w:after="0"/>
              <w:rPr>
                <w:rFonts w:asciiTheme="minorHAnsi" w:hAnsiTheme="minorHAnsi" w:cstheme="minorBidi"/>
              </w:rPr>
            </w:pPr>
            <w:r w:rsidRPr="09083C2C">
              <w:rPr>
                <w:rFonts w:cs="Calibri"/>
                <w:b/>
                <w:bCs/>
                <w:color w:val="000000" w:themeColor="text1"/>
              </w:rPr>
              <w:t>Utrzymanie Udziału</w:t>
            </w:r>
            <w:r w:rsidRPr="09083C2C">
              <w:rPr>
                <w:rFonts w:asciiTheme="minorHAnsi" w:hAnsiTheme="minorHAnsi" w:cstheme="minorBidi"/>
                <w:b/>
                <w:bCs/>
              </w:rPr>
              <w:t xml:space="preserve"> Odnawialnych Źródeł Energii w</w:t>
            </w:r>
            <w:r w:rsidR="7067D35F" w:rsidRPr="09083C2C">
              <w:rPr>
                <w:rFonts w:asciiTheme="minorHAnsi" w:hAnsiTheme="minorHAnsi" w:cstheme="minorBidi"/>
                <w:b/>
                <w:bCs/>
              </w:rPr>
              <w:t xml:space="preserve"> </w:t>
            </w:r>
            <w:r w:rsidRPr="09083C2C">
              <w:rPr>
                <w:rFonts w:asciiTheme="minorHAnsi" w:hAnsiTheme="minorHAnsi" w:cstheme="minorBidi"/>
                <w:b/>
                <w:bCs/>
              </w:rPr>
              <w:t>Demonstratorze Technologii</w:t>
            </w:r>
          </w:p>
          <w:p w14:paraId="4A28CAAE" w14:textId="789F0053" w:rsidR="001949A9" w:rsidRPr="007A78A5" w:rsidRDefault="001949A9" w:rsidP="77AC746D">
            <w:pPr>
              <w:rPr>
                <w:rFonts w:cs="Calibri"/>
                <w:b/>
                <w:bCs/>
                <w:color w:val="000000" w:themeColor="text1"/>
              </w:rPr>
            </w:pPr>
          </w:p>
        </w:tc>
        <w:tc>
          <w:tcPr>
            <w:tcW w:w="6369" w:type="dxa"/>
          </w:tcPr>
          <w:p w14:paraId="64F18BC5" w14:textId="5379B022" w:rsidR="001949A9" w:rsidRPr="007A78A5" w:rsidRDefault="001949A9" w:rsidP="063AD85E">
            <w:pPr>
              <w:rPr>
                <w:rFonts w:cs="Calibri"/>
                <w:color w:val="000000" w:themeColor="text1"/>
              </w:rPr>
            </w:pPr>
            <w:r w:rsidRPr="007A78A5">
              <w:rPr>
                <w:rFonts w:cs="Calibri"/>
                <w:color w:val="000000" w:themeColor="text1"/>
              </w:rPr>
              <w:t>Wykonawca gwarantuje w ramach Umowy, ż</w:t>
            </w:r>
            <w:r w:rsidRPr="007A78A5">
              <w:rPr>
                <w:rFonts w:cs="Calibri"/>
              </w:rPr>
              <w:t>e w okresie do 31 maja 2025 roku nie będą dokonywane zmian</w:t>
            </w:r>
            <w:r w:rsidRPr="007A78A5">
              <w:rPr>
                <w:rFonts w:cs="Calibri"/>
                <w:color w:val="000000" w:themeColor="text1"/>
              </w:rPr>
              <w:t xml:space="preserve">y </w:t>
            </w:r>
            <w:r w:rsidRPr="007A78A5">
              <w:rPr>
                <w:rFonts w:asciiTheme="minorHAnsi" w:hAnsiTheme="minorHAnsi" w:cstheme="minorBidi"/>
              </w:rPr>
              <w:t>w Demonstratorze Technologii</w:t>
            </w:r>
            <w:r w:rsidRPr="007A78A5">
              <w:rPr>
                <w:rFonts w:cs="Calibri"/>
                <w:color w:val="000000" w:themeColor="text1"/>
              </w:rPr>
              <w:t xml:space="preserve">, które mogą skutkować pogorszeniem Współczynnika Udziału Odnawialnych Źródeł Energii w Demonstratorze Technologii, bez pozyskania pisemnej zgody Zamawiającego. </w:t>
            </w:r>
          </w:p>
        </w:tc>
        <w:tc>
          <w:tcPr>
            <w:tcW w:w="680" w:type="dxa"/>
          </w:tcPr>
          <w:p w14:paraId="7156FBF3" w14:textId="75309152" w:rsidR="001949A9" w:rsidRPr="007A78A5" w:rsidRDefault="00885CF9" w:rsidP="00310C40">
            <w:pPr>
              <w:jc w:val="center"/>
              <w:rPr>
                <w:rFonts w:cs="Calibri"/>
                <w:color w:val="000000" w:themeColor="text1"/>
              </w:rPr>
            </w:pPr>
            <w:r>
              <w:rPr>
                <w:rFonts w:cs="Calibri"/>
                <w:color w:val="000000" w:themeColor="text1"/>
              </w:rPr>
              <w:t>-</w:t>
            </w:r>
          </w:p>
        </w:tc>
      </w:tr>
      <w:tr w:rsidR="001949A9" w14:paraId="18C8202A" w14:textId="310C7A76" w:rsidTr="30540ADA">
        <w:tblPrEx>
          <w:jc w:val="left"/>
        </w:tblPrEx>
        <w:tc>
          <w:tcPr>
            <w:tcW w:w="540" w:type="dxa"/>
          </w:tcPr>
          <w:p w14:paraId="05DC6FA5" w14:textId="4538E55E" w:rsidR="001949A9" w:rsidRPr="007A78A5" w:rsidRDefault="00FF232D" w:rsidP="00BB786B">
            <w:pPr>
              <w:pStyle w:val="Akapitzlist"/>
              <w:spacing w:after="0"/>
              <w:ind w:left="0"/>
              <w:jc w:val="center"/>
              <w:rPr>
                <w:b/>
                <w:bCs/>
              </w:rPr>
            </w:pPr>
            <w:r>
              <w:rPr>
                <w:b/>
                <w:bCs/>
              </w:rPr>
              <w:t>2</w:t>
            </w:r>
            <w:ins w:id="42" w:author="Autor">
              <w:r w:rsidR="00543E82">
                <w:rPr>
                  <w:b/>
                  <w:bCs/>
                </w:rPr>
                <w:t>7</w:t>
              </w:r>
            </w:ins>
            <w:del w:id="43" w:author="Autor">
              <w:r w:rsidDel="00543E82">
                <w:rPr>
                  <w:b/>
                  <w:bCs/>
                </w:rPr>
                <w:delText>8</w:delText>
              </w:r>
            </w:del>
            <w:r w:rsidR="001949A9">
              <w:rPr>
                <w:b/>
                <w:bCs/>
              </w:rPr>
              <w:t>.</w:t>
            </w:r>
          </w:p>
        </w:tc>
        <w:tc>
          <w:tcPr>
            <w:tcW w:w="1536" w:type="dxa"/>
          </w:tcPr>
          <w:p w14:paraId="523B7518"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38BA33BE" w14:textId="0F006D0F" w:rsidR="001949A9" w:rsidRPr="007A78A5" w:rsidRDefault="001949A9" w:rsidP="77AC746D">
            <w:pPr>
              <w:rPr>
                <w:rFonts w:asciiTheme="minorHAnsi" w:hAnsiTheme="minorHAnsi" w:cstheme="minorBidi"/>
                <w:b/>
                <w:bCs/>
                <w:color w:val="000000" w:themeColor="text1"/>
              </w:rPr>
            </w:pPr>
          </w:p>
        </w:tc>
        <w:tc>
          <w:tcPr>
            <w:tcW w:w="2182" w:type="dxa"/>
          </w:tcPr>
          <w:p w14:paraId="2B2D4A7F" w14:textId="2531C2AB" w:rsidR="001949A9" w:rsidRPr="007A78A5" w:rsidRDefault="001949A9" w:rsidP="77AC746D">
            <w:pPr>
              <w:rPr>
                <w:rFonts w:cs="Calibri"/>
                <w:b/>
                <w:bCs/>
                <w:color w:val="000000" w:themeColor="text1"/>
              </w:rPr>
            </w:pPr>
            <w:r w:rsidRPr="007A78A5">
              <w:rPr>
                <w:rFonts w:cs="Calibri"/>
                <w:b/>
                <w:bCs/>
                <w:color w:val="000000" w:themeColor="text1"/>
              </w:rPr>
              <w:t xml:space="preserve">Zapewnienie ciągłości dostaw ciepła </w:t>
            </w:r>
          </w:p>
        </w:tc>
        <w:tc>
          <w:tcPr>
            <w:tcW w:w="6369" w:type="dxa"/>
          </w:tcPr>
          <w:p w14:paraId="6B867874" w14:textId="1632B749" w:rsidR="001949A9" w:rsidRPr="007A78A5" w:rsidRDefault="58F4C950" w:rsidP="063AD85E">
            <w:pPr>
              <w:rPr>
                <w:rFonts w:cs="Calibri"/>
                <w:color w:val="000000" w:themeColor="text1"/>
              </w:rPr>
            </w:pPr>
            <w:r w:rsidRPr="09083C2C">
              <w:rPr>
                <w:rFonts w:cs="Calibri"/>
                <w:color w:val="000000" w:themeColor="text1"/>
              </w:rPr>
              <w:t>Zamawiający wymaga zapewnienia prawidłowego funkcjonowania procesu technologicznego</w:t>
            </w:r>
            <w:r w:rsidR="7067D35F" w:rsidRPr="09083C2C">
              <w:rPr>
                <w:rFonts w:cs="Calibri"/>
                <w:color w:val="000000" w:themeColor="text1"/>
              </w:rPr>
              <w:t xml:space="preserve"> </w:t>
            </w:r>
            <w:r w:rsidR="11AC35BD" w:rsidRPr="09083C2C">
              <w:rPr>
                <w:rFonts w:cs="Calibri"/>
                <w:color w:val="000000" w:themeColor="text1"/>
              </w:rPr>
              <w:t xml:space="preserve">Systemu Demonstracyjnego i </w:t>
            </w:r>
            <w:r w:rsidRPr="09083C2C">
              <w:rPr>
                <w:rFonts w:asciiTheme="minorHAnsi" w:hAnsiTheme="minorHAnsi" w:cstheme="minorBidi"/>
              </w:rPr>
              <w:t>Demonstratora Technologii</w:t>
            </w:r>
            <w:r w:rsidRPr="09083C2C">
              <w:rPr>
                <w:rFonts w:cs="Calibri"/>
                <w:color w:val="000000" w:themeColor="text1"/>
              </w:rPr>
              <w:t>, utrzymywania parametrów pracy (tj. ciągłości pracy, spełnienia wymagań co do udziału OZE, zakresu i jakości świadczonych usług oraz Wielkości</w:t>
            </w:r>
            <w:r w:rsidRPr="09083C2C">
              <w:rPr>
                <w:rFonts w:asciiTheme="minorHAnsi" w:hAnsiTheme="minorHAnsi" w:cstheme="minorBidi"/>
              </w:rPr>
              <w:t xml:space="preserve"> Demonstratora Technologii</w:t>
            </w:r>
            <w:r w:rsidRPr="09083C2C">
              <w:rPr>
                <w:rFonts w:cs="Calibri"/>
                <w:color w:val="000000" w:themeColor="text1"/>
              </w:rPr>
              <w:t xml:space="preserve">, według wartości parametrów zadeklarowanych w złożonym Wniosku oraz obowiązujących norm i przepisów, w szczególności w paragrafie 25 Rozporządzenia Ministra Gospodarki z dnia 15 stycznia 2007 r. w sprawie szczegółowych warunków funkcjonowania systemów ciepłowniczych). </w:t>
            </w:r>
          </w:p>
        </w:tc>
        <w:tc>
          <w:tcPr>
            <w:tcW w:w="680" w:type="dxa"/>
          </w:tcPr>
          <w:p w14:paraId="46C2CAF9" w14:textId="2E4FD8B4" w:rsidR="001949A9" w:rsidRPr="007A78A5" w:rsidRDefault="00885CF9" w:rsidP="00310C40">
            <w:pPr>
              <w:jc w:val="center"/>
              <w:rPr>
                <w:rFonts w:cs="Calibri"/>
                <w:color w:val="000000" w:themeColor="text1"/>
              </w:rPr>
            </w:pPr>
            <w:r>
              <w:rPr>
                <w:rFonts w:cs="Calibri"/>
                <w:color w:val="000000" w:themeColor="text1"/>
              </w:rPr>
              <w:t>-</w:t>
            </w:r>
          </w:p>
        </w:tc>
      </w:tr>
      <w:tr w:rsidR="001949A9" w:rsidRPr="26A3AD3C" w14:paraId="6BD94BDF" w14:textId="39F17E96" w:rsidTr="30540ADA">
        <w:tblPrEx>
          <w:jc w:val="left"/>
        </w:tblPrEx>
        <w:tc>
          <w:tcPr>
            <w:tcW w:w="540" w:type="dxa"/>
          </w:tcPr>
          <w:p w14:paraId="431CC684" w14:textId="621E55AB" w:rsidR="001949A9" w:rsidRPr="007A78A5" w:rsidRDefault="00FF232D" w:rsidP="00BB786B">
            <w:pPr>
              <w:pStyle w:val="Akapitzlist"/>
              <w:spacing w:after="0"/>
              <w:ind w:left="0"/>
              <w:jc w:val="center"/>
              <w:rPr>
                <w:b/>
                <w:bCs/>
              </w:rPr>
            </w:pPr>
            <w:r>
              <w:rPr>
                <w:b/>
                <w:bCs/>
              </w:rPr>
              <w:t>2</w:t>
            </w:r>
            <w:ins w:id="44" w:author="Autor">
              <w:r w:rsidR="00543E82">
                <w:rPr>
                  <w:b/>
                  <w:bCs/>
                </w:rPr>
                <w:t>8</w:t>
              </w:r>
            </w:ins>
            <w:del w:id="45" w:author="Autor">
              <w:r w:rsidDel="00543E82">
                <w:rPr>
                  <w:b/>
                  <w:bCs/>
                </w:rPr>
                <w:delText>9</w:delText>
              </w:r>
            </w:del>
            <w:r w:rsidR="001949A9">
              <w:rPr>
                <w:b/>
                <w:bCs/>
              </w:rPr>
              <w:t>.</w:t>
            </w:r>
          </w:p>
        </w:tc>
        <w:tc>
          <w:tcPr>
            <w:tcW w:w="1536" w:type="dxa"/>
          </w:tcPr>
          <w:p w14:paraId="41F88D52"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75254AF" w14:textId="31871370" w:rsidR="001949A9" w:rsidRPr="007A78A5" w:rsidRDefault="001949A9" w:rsidP="77439E7B">
            <w:pPr>
              <w:rPr>
                <w:rFonts w:cs="Calibri"/>
                <w:b/>
                <w:bCs/>
                <w:color w:val="000000" w:themeColor="text1"/>
              </w:rPr>
            </w:pPr>
            <w:r w:rsidRPr="77439E7B">
              <w:rPr>
                <w:rFonts w:cs="Calibri"/>
                <w:b/>
                <w:bCs/>
                <w:color w:val="000000" w:themeColor="text1"/>
              </w:rPr>
              <w:t>Ograniczenie emisji</w:t>
            </w:r>
            <w:r w:rsidR="52311F28" w:rsidRPr="77439E7B">
              <w:rPr>
                <w:rFonts w:cs="Calibri"/>
                <w:b/>
                <w:bCs/>
                <w:color w:val="000000" w:themeColor="text1"/>
              </w:rPr>
              <w:t xml:space="preserve"> zanieczyszczeń</w:t>
            </w:r>
            <w:r w:rsidRPr="77439E7B">
              <w:rPr>
                <w:rFonts w:cs="Calibri"/>
                <w:b/>
                <w:bCs/>
                <w:color w:val="000000" w:themeColor="text1"/>
              </w:rPr>
              <w:t xml:space="preserve"> i ochrona przed hałasem</w:t>
            </w:r>
            <w:r w:rsidR="38C19888" w:rsidRPr="77439E7B">
              <w:rPr>
                <w:rFonts w:cs="Calibri"/>
                <w:b/>
                <w:bCs/>
                <w:color w:val="000000" w:themeColor="text1"/>
              </w:rPr>
              <w:t xml:space="preserve"> w Kogeneracji OZE</w:t>
            </w:r>
          </w:p>
        </w:tc>
        <w:tc>
          <w:tcPr>
            <w:tcW w:w="6369" w:type="dxa"/>
          </w:tcPr>
          <w:p w14:paraId="2C87ABDF" w14:textId="60B4CD16" w:rsidR="001949A9" w:rsidRPr="007A78A5" w:rsidRDefault="1204D377" w:rsidP="77439E7B">
            <w:pPr>
              <w:spacing w:after="0"/>
              <w:rPr>
                <w:rFonts w:cs="Calibri"/>
                <w:color w:val="000000" w:themeColor="text1"/>
              </w:rPr>
            </w:pPr>
            <w:r w:rsidRPr="77439E7B">
              <w:rPr>
                <w:rFonts w:cs="Calibri"/>
                <w:color w:val="000000" w:themeColor="text1"/>
              </w:rPr>
              <w:t xml:space="preserve">Zamawiający wymaga spełnienia przez układ Kogeneracji OZE obowiązujących norm i uregulowań prawnych dotyczących </w:t>
            </w:r>
            <w:r w:rsidR="0A160EC4" w:rsidRPr="77439E7B">
              <w:rPr>
                <w:rFonts w:cs="Calibri"/>
                <w:color w:val="000000" w:themeColor="text1"/>
              </w:rPr>
              <w:t>ograniczenia emisji zanieczyszczeń</w:t>
            </w:r>
            <w:r w:rsidR="1067CD9F" w:rsidRPr="77439E7B">
              <w:rPr>
                <w:rFonts w:cs="Calibri"/>
                <w:color w:val="000000" w:themeColor="text1"/>
              </w:rPr>
              <w:t xml:space="preserve"> i ochrony przed hałasem</w:t>
            </w:r>
            <w:r w:rsidRPr="77439E7B">
              <w:rPr>
                <w:rFonts w:cs="Calibri"/>
                <w:color w:val="000000" w:themeColor="text1"/>
              </w:rPr>
              <w:t>.</w:t>
            </w:r>
          </w:p>
        </w:tc>
        <w:tc>
          <w:tcPr>
            <w:tcW w:w="680" w:type="dxa"/>
          </w:tcPr>
          <w:p w14:paraId="009208F4" w14:textId="1AACB57B"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rsidRPr="26A3AD3C" w14:paraId="19E83BEA" w14:textId="7D6E1E8D" w:rsidTr="30540ADA">
        <w:tblPrEx>
          <w:jc w:val="left"/>
        </w:tblPrEx>
        <w:tc>
          <w:tcPr>
            <w:tcW w:w="540" w:type="dxa"/>
          </w:tcPr>
          <w:p w14:paraId="0A409D41" w14:textId="18D46026" w:rsidR="001949A9" w:rsidRPr="007A78A5" w:rsidRDefault="00543E82" w:rsidP="00BB786B">
            <w:pPr>
              <w:pStyle w:val="Akapitzlist"/>
              <w:spacing w:after="0"/>
              <w:ind w:left="0"/>
              <w:jc w:val="center"/>
              <w:rPr>
                <w:b/>
                <w:bCs/>
              </w:rPr>
            </w:pPr>
            <w:ins w:id="46" w:author="Autor">
              <w:r>
                <w:rPr>
                  <w:b/>
                  <w:bCs/>
                </w:rPr>
                <w:t>29</w:t>
              </w:r>
            </w:ins>
            <w:del w:id="47" w:author="Autor">
              <w:r w:rsidR="00FF232D" w:rsidDel="00543E82">
                <w:rPr>
                  <w:b/>
                  <w:bCs/>
                </w:rPr>
                <w:delText>30</w:delText>
              </w:r>
            </w:del>
            <w:r w:rsidR="001949A9">
              <w:rPr>
                <w:b/>
                <w:bCs/>
              </w:rPr>
              <w:t>.</w:t>
            </w:r>
          </w:p>
        </w:tc>
        <w:tc>
          <w:tcPr>
            <w:tcW w:w="1536" w:type="dxa"/>
          </w:tcPr>
          <w:p w14:paraId="6BDD882C"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CBDFDB7" w14:textId="77777777" w:rsidR="001949A9" w:rsidRPr="007A78A5" w:rsidRDefault="001949A9" w:rsidP="00B76585">
            <w:pPr>
              <w:rPr>
                <w:b/>
                <w:bCs/>
              </w:rPr>
            </w:pPr>
            <w:r w:rsidRPr="007A78A5">
              <w:rPr>
                <w:rFonts w:cs="Calibri"/>
                <w:b/>
                <w:bCs/>
                <w:color w:val="000000" w:themeColor="text1"/>
              </w:rPr>
              <w:t xml:space="preserve">Bezpieczeństwo - zapewnienie standardów BHP i ppoż. </w:t>
            </w:r>
          </w:p>
        </w:tc>
        <w:tc>
          <w:tcPr>
            <w:tcW w:w="6369" w:type="dxa"/>
          </w:tcPr>
          <w:p w14:paraId="0FBB2788" w14:textId="0830B0A2" w:rsidR="001949A9" w:rsidRPr="007A78A5" w:rsidRDefault="32586190" w:rsidP="063AD85E">
            <w:pPr>
              <w:spacing w:after="0"/>
            </w:pPr>
            <w:r w:rsidRPr="09083C2C">
              <w:rPr>
                <w:rFonts w:cs="Calibri"/>
                <w:color w:val="000000" w:themeColor="text1"/>
              </w:rPr>
              <w:t xml:space="preserve">Zamawiający wymaga zapewnienia w trakcie realizacji Umowy pełnej ochrony BHP i ppoż. we wszystkich obiektach wchodzących w skład oddawanej do użytku </w:t>
            </w:r>
            <w:r w:rsidRPr="09083C2C">
              <w:rPr>
                <w:rFonts w:asciiTheme="minorHAnsi" w:hAnsiTheme="minorHAnsi" w:cstheme="minorBidi"/>
              </w:rPr>
              <w:t>instalacji Demonstratora Technologii</w:t>
            </w:r>
            <w:r w:rsidRPr="09083C2C">
              <w:rPr>
                <w:rFonts w:cs="Calibri"/>
                <w:color w:val="000000" w:themeColor="text1"/>
              </w:rPr>
              <w:t>, zgodnie z obowiązującymi przepisami. Zamawiający wymaga również wyposażenia nowych obiektów wchodzących w skład</w:t>
            </w:r>
            <w:r w:rsidR="7067D35F" w:rsidRPr="09083C2C">
              <w:rPr>
                <w:rFonts w:cs="Calibri"/>
                <w:color w:val="000000" w:themeColor="text1"/>
              </w:rPr>
              <w:t xml:space="preserve"> </w:t>
            </w:r>
            <w:r w:rsidRPr="09083C2C">
              <w:rPr>
                <w:rFonts w:asciiTheme="minorHAnsi" w:hAnsiTheme="minorHAnsi" w:cstheme="minorBidi"/>
              </w:rPr>
              <w:t>Demonstrator</w:t>
            </w:r>
            <w:r w:rsidR="06CDA626" w:rsidRPr="09083C2C">
              <w:rPr>
                <w:rFonts w:asciiTheme="minorHAnsi" w:hAnsiTheme="minorHAnsi" w:cstheme="minorBidi"/>
              </w:rPr>
              <w:t>a</w:t>
            </w:r>
            <w:r w:rsidRPr="09083C2C">
              <w:rPr>
                <w:rFonts w:asciiTheme="minorHAnsi" w:hAnsiTheme="minorHAnsi" w:cstheme="minorBidi"/>
              </w:rPr>
              <w:t xml:space="preserve"> Technologii</w:t>
            </w:r>
            <w:r w:rsidRPr="09083C2C">
              <w:rPr>
                <w:rFonts w:cs="Calibri"/>
                <w:color w:val="000000" w:themeColor="text1"/>
              </w:rPr>
              <w:t xml:space="preserve"> w niezbędny sprzęt BHP i ppoż., jeżeli wymagają tego obowiązujące przepisy (Rozporządzenia Ministra Energii z 28 sierpnia 2019 r. w sprawie bezpieczeństwa i higieny pracy przy urządzeniach energetycznych, Rozporządzenie Ministra Spraw Wewnętrznych i Administracji z dnia 7 czerwca 2010 r. w sprawie ochrony przeciwpożarowej budynków, innych obiektów budowlanych i terenów). Wymaga się uzyskania wszystkich koniecznych zgód dla eksploatacji zgodnie z przepisami BHP i ppoż. (wydawanych przez właściwe </w:t>
            </w:r>
            <w:r w:rsidR="368C27DB" w:rsidRPr="09083C2C">
              <w:rPr>
                <w:rFonts w:cs="Calibri"/>
                <w:color w:val="000000" w:themeColor="text1"/>
              </w:rPr>
              <w:t>podmioty</w:t>
            </w:r>
            <w:r w:rsidRPr="09083C2C">
              <w:rPr>
                <w:rFonts w:cs="Calibri"/>
                <w:color w:val="000000" w:themeColor="text1"/>
              </w:rPr>
              <w:t>).</w:t>
            </w:r>
          </w:p>
        </w:tc>
        <w:tc>
          <w:tcPr>
            <w:tcW w:w="680" w:type="dxa"/>
          </w:tcPr>
          <w:p w14:paraId="049703FC" w14:textId="0914202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9C12238" w14:textId="308083D5" w:rsidTr="30540ADA">
        <w:tblPrEx>
          <w:jc w:val="left"/>
        </w:tblPrEx>
        <w:tc>
          <w:tcPr>
            <w:tcW w:w="540" w:type="dxa"/>
          </w:tcPr>
          <w:p w14:paraId="46FC68C7" w14:textId="2F96F939" w:rsidR="001949A9" w:rsidRPr="00BB786B" w:rsidRDefault="00FF232D" w:rsidP="00BB786B">
            <w:pPr>
              <w:spacing w:after="0"/>
              <w:jc w:val="center"/>
              <w:rPr>
                <w:b/>
                <w:bCs/>
              </w:rPr>
            </w:pPr>
            <w:r>
              <w:rPr>
                <w:b/>
                <w:bCs/>
              </w:rPr>
              <w:t>3</w:t>
            </w:r>
            <w:ins w:id="48" w:author="Autor">
              <w:r w:rsidR="00543E82">
                <w:rPr>
                  <w:b/>
                  <w:bCs/>
                </w:rPr>
                <w:t>0</w:t>
              </w:r>
            </w:ins>
            <w:del w:id="49" w:author="Autor">
              <w:r w:rsidDel="00543E82">
                <w:rPr>
                  <w:b/>
                  <w:bCs/>
                </w:rPr>
                <w:delText>1</w:delText>
              </w:r>
            </w:del>
            <w:r w:rsidR="001949A9">
              <w:rPr>
                <w:b/>
                <w:bCs/>
              </w:rPr>
              <w:t>.</w:t>
            </w:r>
          </w:p>
        </w:tc>
        <w:tc>
          <w:tcPr>
            <w:tcW w:w="1536" w:type="dxa"/>
          </w:tcPr>
          <w:p w14:paraId="5C4C8690"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D32E35" w14:textId="77777777" w:rsidR="001949A9" w:rsidRPr="007A78A5" w:rsidRDefault="001949A9" w:rsidP="00B76585">
            <w:pPr>
              <w:rPr>
                <w:b/>
                <w:bCs/>
              </w:rPr>
            </w:pPr>
            <w:r w:rsidRPr="007A78A5">
              <w:rPr>
                <w:rFonts w:cs="Calibri"/>
                <w:b/>
                <w:bCs/>
                <w:color w:val="000000" w:themeColor="text1"/>
              </w:rPr>
              <w:t>Opomiarowanie i sterowanie manualne</w:t>
            </w:r>
          </w:p>
        </w:tc>
        <w:tc>
          <w:tcPr>
            <w:tcW w:w="6369" w:type="dxa"/>
          </w:tcPr>
          <w:p w14:paraId="06A096AD" w14:textId="77777777" w:rsidR="001949A9" w:rsidRPr="007A78A5" w:rsidRDefault="001949A9" w:rsidP="00B76585">
            <w:pPr>
              <w:spacing w:after="0"/>
            </w:pPr>
            <w:r w:rsidRPr="007A78A5">
              <w:rPr>
                <w:rFonts w:eastAsia="Calibri" w:cs="Calibri"/>
                <w:color w:val="000000" w:themeColor="text1"/>
              </w:rPr>
              <w:t>Zamawiający wymaga, aby aparatura pomiarowa manualna oraz armatura obsługowa montowane były w miejscach dostępnych i widocznych dla obsługi.</w:t>
            </w:r>
          </w:p>
        </w:tc>
        <w:tc>
          <w:tcPr>
            <w:tcW w:w="680" w:type="dxa"/>
          </w:tcPr>
          <w:p w14:paraId="4D4E5F70" w14:textId="22BCBDCB"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727AF9A9" w14:textId="52B03C74" w:rsidTr="30540ADA">
        <w:tblPrEx>
          <w:jc w:val="left"/>
        </w:tblPrEx>
        <w:tc>
          <w:tcPr>
            <w:tcW w:w="540" w:type="dxa"/>
          </w:tcPr>
          <w:p w14:paraId="614AA119" w14:textId="0052E498" w:rsidR="001949A9" w:rsidRPr="007A78A5" w:rsidRDefault="00FF232D" w:rsidP="00BB786B">
            <w:pPr>
              <w:pStyle w:val="Akapitzlist"/>
              <w:spacing w:after="0"/>
              <w:ind w:left="0"/>
              <w:jc w:val="center"/>
              <w:rPr>
                <w:b/>
                <w:bCs/>
              </w:rPr>
            </w:pPr>
            <w:r>
              <w:rPr>
                <w:b/>
                <w:bCs/>
              </w:rPr>
              <w:t>3</w:t>
            </w:r>
            <w:ins w:id="50" w:author="Autor">
              <w:r w:rsidR="00543E82">
                <w:rPr>
                  <w:b/>
                  <w:bCs/>
                </w:rPr>
                <w:t>1</w:t>
              </w:r>
            </w:ins>
            <w:del w:id="51" w:author="Autor">
              <w:r w:rsidDel="00543E82">
                <w:rPr>
                  <w:b/>
                  <w:bCs/>
                </w:rPr>
                <w:delText>2</w:delText>
              </w:r>
            </w:del>
            <w:r w:rsidR="001949A9">
              <w:rPr>
                <w:b/>
                <w:bCs/>
              </w:rPr>
              <w:t>.</w:t>
            </w:r>
          </w:p>
        </w:tc>
        <w:tc>
          <w:tcPr>
            <w:tcW w:w="1536" w:type="dxa"/>
          </w:tcPr>
          <w:p w14:paraId="0713255C" w14:textId="77777777" w:rsidR="001949A9" w:rsidRPr="007A78A5" w:rsidRDefault="001949A9" w:rsidP="00B76585">
            <w:pPr>
              <w:spacing w:after="0"/>
              <w:rPr>
                <w:rFonts w:asciiTheme="minorHAnsi" w:hAnsiTheme="minorHAnsi" w:cstheme="minorBidi"/>
                <w:b/>
                <w:bCs/>
              </w:rPr>
            </w:pPr>
            <w:r w:rsidRPr="007A78A5">
              <w:rPr>
                <w:rFonts w:asciiTheme="minorHAnsi" w:hAnsiTheme="minorHAnsi" w:cstheme="minorBidi"/>
                <w:b/>
                <w:bCs/>
                <w:color w:val="000000" w:themeColor="text1"/>
              </w:rPr>
              <w:t>Demonstrator</w:t>
            </w:r>
          </w:p>
          <w:p w14:paraId="048CF5C5" w14:textId="77777777" w:rsidR="001949A9" w:rsidRPr="007A78A5" w:rsidRDefault="001949A9" w:rsidP="00B76585">
            <w:pPr>
              <w:rPr>
                <w:b/>
                <w:bCs/>
                <w:color w:val="000000" w:themeColor="text1"/>
              </w:rPr>
            </w:pPr>
          </w:p>
        </w:tc>
        <w:tc>
          <w:tcPr>
            <w:tcW w:w="2182" w:type="dxa"/>
          </w:tcPr>
          <w:p w14:paraId="2EBD34A6" w14:textId="77777777" w:rsidR="001949A9" w:rsidRPr="007A78A5" w:rsidRDefault="001949A9" w:rsidP="00B76585">
            <w:pPr>
              <w:rPr>
                <w:b/>
                <w:bCs/>
              </w:rPr>
            </w:pPr>
            <w:r w:rsidRPr="007A78A5">
              <w:rPr>
                <w:rFonts w:cs="Calibri"/>
                <w:b/>
                <w:bCs/>
                <w:color w:val="000000" w:themeColor="text1"/>
              </w:rPr>
              <w:t>Urządzenia pomiarowo-kontrolne</w:t>
            </w:r>
          </w:p>
        </w:tc>
        <w:tc>
          <w:tcPr>
            <w:tcW w:w="6369" w:type="dxa"/>
          </w:tcPr>
          <w:p w14:paraId="2B9992FB" w14:textId="25F37E71"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zainstalowania urządzeń pomiarowo-kontrolnych, rejestrujących w Systemie sterowania i kontroli procesu wyniki pomiarów z rozdzielczością nie niższą niż raz na godzinę, w co najmniej następujących </w:t>
            </w:r>
            <w:r w:rsidRPr="007A78A5">
              <w:rPr>
                <w:rFonts w:asciiTheme="minorHAnsi" w:hAnsiTheme="minorHAnsi" w:cstheme="minorBidi"/>
              </w:rPr>
              <w:t>punktach Demonstratora Technologii</w:t>
            </w:r>
            <w:r w:rsidRPr="007A78A5">
              <w:rPr>
                <w:rFonts w:cs="Calibri"/>
                <w:color w:val="000000" w:themeColor="text1"/>
              </w:rPr>
              <w:t>:</w:t>
            </w:r>
          </w:p>
          <w:p w14:paraId="3DA87662"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fotowoltaicznej - licznik energii elektrycznej</w:t>
            </w:r>
          </w:p>
          <w:p w14:paraId="02D26738"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wiatrowej - licznik energii elektrycznej</w:t>
            </w:r>
          </w:p>
          <w:p w14:paraId="5CCE8C1C" w14:textId="666FF9B5" w:rsidR="001949A9" w:rsidRPr="007A78A5" w:rsidRDefault="001949A9"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 xml:space="preserve">Dla kolektorów słonecznych - zbiorczy licznik </w:t>
            </w:r>
            <w:r w:rsidR="3E5C8917" w:rsidRPr="0C5D272A">
              <w:rPr>
                <w:rFonts w:cs="Calibri"/>
                <w:color w:val="000000" w:themeColor="text1"/>
              </w:rPr>
              <w:t>ciepła</w:t>
            </w:r>
          </w:p>
          <w:p w14:paraId="7AE1F3EC" w14:textId="7BD701D7" w:rsidR="001949A9" w:rsidRPr="007A78A5" w:rsidRDefault="7BF055E0"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Dla pomp ciepła - licznik zużywanej energii elektrycznej oraz licznik produkowane</w:t>
            </w:r>
            <w:r w:rsidR="7108E74D" w:rsidRPr="0C5D272A">
              <w:rPr>
                <w:rFonts w:cs="Calibri"/>
                <w:color w:val="000000" w:themeColor="text1"/>
              </w:rPr>
              <w:t xml:space="preserve">go </w:t>
            </w:r>
            <w:r w:rsidRPr="0C5D272A">
              <w:rPr>
                <w:rFonts w:cs="Calibri"/>
                <w:color w:val="000000" w:themeColor="text1"/>
              </w:rPr>
              <w:t>c</w:t>
            </w:r>
            <w:r w:rsidR="21C6F4C3" w:rsidRPr="0C5D272A">
              <w:rPr>
                <w:rFonts w:cs="Calibri"/>
                <w:color w:val="000000" w:themeColor="text1"/>
              </w:rPr>
              <w:t>iepła</w:t>
            </w:r>
          </w:p>
          <w:p w14:paraId="4957AF34"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 xml:space="preserve">Dla biogazowni – licznik przepływowy biogazu i </w:t>
            </w:r>
            <w:proofErr w:type="spellStart"/>
            <w:r w:rsidRPr="007A78A5">
              <w:rPr>
                <w:rFonts w:cs="Calibri"/>
                <w:color w:val="000000" w:themeColor="text1"/>
              </w:rPr>
              <w:t>biometanu</w:t>
            </w:r>
            <w:proofErr w:type="spellEnd"/>
            <w:r w:rsidRPr="007A78A5">
              <w:rPr>
                <w:rFonts w:cs="Calibri"/>
                <w:color w:val="000000" w:themeColor="text1"/>
              </w:rPr>
              <w:t>, licznik generowanej energii elektrycznej, licznik generowanego ciepła</w:t>
            </w:r>
          </w:p>
          <w:p w14:paraId="43E92B24" w14:textId="026E8068" w:rsidR="001949A9" w:rsidRPr="007A78A5" w:rsidRDefault="001949A9" w:rsidP="00B76585">
            <w:pPr>
              <w:pStyle w:val="Akapitzlist"/>
              <w:numPr>
                <w:ilvl w:val="0"/>
                <w:numId w:val="34"/>
              </w:numPr>
              <w:spacing w:after="0"/>
              <w:rPr>
                <w:color w:val="000000" w:themeColor="text1"/>
              </w:rPr>
            </w:pPr>
            <w:r w:rsidRPr="0C5D272A">
              <w:rPr>
                <w:rFonts w:cs="Calibri"/>
                <w:color w:val="000000" w:themeColor="text1"/>
              </w:rPr>
              <w:t>Dla magazynu ciepła - licznik ciepła pobieranego z magazynu, pomiar temperatury/temperatur właściwy dla konstrukcji magazyn</w:t>
            </w:r>
            <w:r w:rsidR="36BCA065" w:rsidRPr="0C5D272A">
              <w:rPr>
                <w:rFonts w:cs="Calibri"/>
                <w:color w:val="000000" w:themeColor="text1"/>
              </w:rPr>
              <w:t>u</w:t>
            </w:r>
          </w:p>
          <w:p w14:paraId="11A37E5C" w14:textId="62B389BD" w:rsidR="27B7B9C1" w:rsidRDefault="27B7B9C1" w:rsidP="0C5D272A">
            <w:pPr>
              <w:pStyle w:val="Akapitzlist"/>
              <w:numPr>
                <w:ilvl w:val="0"/>
                <w:numId w:val="34"/>
              </w:numPr>
              <w:spacing w:after="0"/>
              <w:rPr>
                <w:color w:val="000000" w:themeColor="text1"/>
              </w:rPr>
            </w:pPr>
            <w:r w:rsidRPr="0C5D272A">
              <w:rPr>
                <w:rFonts w:cs="Calibri"/>
                <w:color w:val="000000" w:themeColor="text1"/>
              </w:rPr>
              <w:lastRenderedPageBreak/>
              <w:t>Dla elektrolizera – licznik</w:t>
            </w:r>
            <w:r w:rsidR="5431400A" w:rsidRPr="0C5D272A">
              <w:rPr>
                <w:rFonts w:cs="Calibri"/>
                <w:color w:val="000000" w:themeColor="text1"/>
              </w:rPr>
              <w:t>i</w:t>
            </w:r>
            <w:r w:rsidRPr="0C5D272A">
              <w:rPr>
                <w:rFonts w:cs="Calibri"/>
                <w:color w:val="000000" w:themeColor="text1"/>
              </w:rPr>
              <w:t xml:space="preserve"> wykorzystanej energii, licznik wyprodukowanego wodoru</w:t>
            </w:r>
          </w:p>
          <w:p w14:paraId="15A0E73A" w14:textId="651FA981" w:rsidR="27B7B9C1" w:rsidRDefault="2DBC6000" w:rsidP="0C5D272A">
            <w:pPr>
              <w:pStyle w:val="Akapitzlist"/>
              <w:numPr>
                <w:ilvl w:val="0"/>
                <w:numId w:val="34"/>
              </w:numPr>
              <w:spacing w:after="0"/>
              <w:rPr>
                <w:color w:val="000000" w:themeColor="text1"/>
              </w:rPr>
            </w:pPr>
            <w:r w:rsidRPr="2245775B">
              <w:rPr>
                <w:rFonts w:cs="Calibri"/>
                <w:color w:val="000000" w:themeColor="text1"/>
              </w:rPr>
              <w:t>Dla ogniwa paliwowego</w:t>
            </w:r>
            <w:r w:rsidR="1A70F7EA" w:rsidRPr="2245775B">
              <w:rPr>
                <w:rFonts w:cs="Calibri"/>
                <w:color w:val="000000" w:themeColor="text1"/>
              </w:rPr>
              <w:t xml:space="preserve"> – licznik wykorzystanego wodoru, licznik</w:t>
            </w:r>
            <w:r w:rsidR="516C9794" w:rsidRPr="2245775B">
              <w:rPr>
                <w:rFonts w:cs="Calibri"/>
                <w:color w:val="000000" w:themeColor="text1"/>
              </w:rPr>
              <w:t>i</w:t>
            </w:r>
            <w:r w:rsidR="1A70F7EA" w:rsidRPr="2245775B">
              <w:rPr>
                <w:rFonts w:cs="Calibri"/>
                <w:color w:val="000000" w:themeColor="text1"/>
              </w:rPr>
              <w:t xml:space="preserve"> wyprodukowanej </w:t>
            </w:r>
            <w:r w:rsidR="2A08EAD9" w:rsidRPr="2245775B">
              <w:rPr>
                <w:rFonts w:cs="Calibri"/>
                <w:color w:val="000000" w:themeColor="text1"/>
              </w:rPr>
              <w:t>i w</w:t>
            </w:r>
            <w:r w:rsidR="6EBFDE32" w:rsidRPr="2245775B">
              <w:rPr>
                <w:rFonts w:cs="Calibri"/>
                <w:color w:val="000000" w:themeColor="text1"/>
              </w:rPr>
              <w:t>y</w:t>
            </w:r>
            <w:r w:rsidR="2A08EAD9" w:rsidRPr="2245775B">
              <w:rPr>
                <w:rFonts w:cs="Calibri"/>
                <w:color w:val="000000" w:themeColor="text1"/>
              </w:rPr>
              <w:t xml:space="preserve">prowadzonej </w:t>
            </w:r>
            <w:r w:rsidR="1A70F7EA" w:rsidRPr="2245775B">
              <w:rPr>
                <w:rFonts w:cs="Calibri"/>
                <w:color w:val="000000" w:themeColor="text1"/>
              </w:rPr>
              <w:t>energii</w:t>
            </w:r>
          </w:p>
          <w:p w14:paraId="6328E855"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pozostałych urządzeń - licznik wprowadzanej i uzyskiwanej energii, dla każdego rodzaju energii osobno</w:t>
            </w:r>
          </w:p>
          <w:p w14:paraId="3365E011" w14:textId="59C69182" w:rsidR="001949A9" w:rsidRPr="007A78A5" w:rsidRDefault="001949A9" w:rsidP="7F82A3B6">
            <w:pPr>
              <w:pStyle w:val="Akapitzlist"/>
              <w:numPr>
                <w:ilvl w:val="0"/>
                <w:numId w:val="34"/>
              </w:numPr>
              <w:spacing w:after="0"/>
              <w:rPr>
                <w:color w:val="000000" w:themeColor="text1"/>
              </w:rPr>
            </w:pPr>
            <w:r w:rsidRPr="007A78A5">
              <w:rPr>
                <w:rFonts w:cs="Calibri"/>
                <w:color w:val="000000" w:themeColor="text1"/>
              </w:rPr>
              <w:t xml:space="preserve">W punktach odbioru ciepła (wymiennikowniach), czyli w punktach, gdzie ciepło przekazywane jest poza instalację będącą własnością przedsiębiorstwa ciepłowniczego - licznik energii cieplnej odebranej w Lokalu </w:t>
            </w:r>
          </w:p>
          <w:p w14:paraId="6651C830"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kupowanej energii – licznik energii, odrębny dla każdego przyłącza zewnętrznego</w:t>
            </w:r>
          </w:p>
          <w:p w14:paraId="65780AEB" w14:textId="3B1F6051" w:rsidR="001949A9" w:rsidRPr="007A78A5" w:rsidRDefault="001949A9" w:rsidP="27C7984C">
            <w:pPr>
              <w:pStyle w:val="Akapitzlist"/>
              <w:numPr>
                <w:ilvl w:val="0"/>
                <w:numId w:val="34"/>
              </w:numPr>
              <w:spacing w:after="0"/>
              <w:rPr>
                <w:color w:val="000000" w:themeColor="text1"/>
              </w:rPr>
            </w:pPr>
            <w:r w:rsidRPr="007A78A5">
              <w:rPr>
                <w:rFonts w:cs="Calibri"/>
                <w:color w:val="000000" w:themeColor="text1"/>
              </w:rPr>
              <w:t>Dla sprzedawanej energii elektrycznej - licznik energii, odrębny dla każdego przyłącza zewnętrznego</w:t>
            </w:r>
          </w:p>
          <w:p w14:paraId="5A2FF8D8" w14:textId="77777777" w:rsidR="001949A9" w:rsidRPr="007A78A5" w:rsidRDefault="001949A9" w:rsidP="00B76585">
            <w:pPr>
              <w:spacing w:after="0"/>
              <w:rPr>
                <w:rFonts w:cs="Calibri"/>
                <w:color w:val="000000" w:themeColor="text1"/>
              </w:rPr>
            </w:pPr>
            <w:r w:rsidRPr="007A78A5">
              <w:rPr>
                <w:rFonts w:cs="Calibri"/>
                <w:color w:val="000000" w:themeColor="text1"/>
              </w:rPr>
              <w:t>Dla zespołów urządzeń pełniących tę samą funkcję dopuszcza się zastosowanie opomiarowania zbiorczego.</w:t>
            </w:r>
          </w:p>
          <w:p w14:paraId="0351BE55" w14:textId="2A72BA7B" w:rsidR="001949A9" w:rsidRPr="007A78A5" w:rsidRDefault="001949A9" w:rsidP="00B76585">
            <w:pPr>
              <w:spacing w:after="0"/>
            </w:pPr>
            <w:r w:rsidRPr="007A78A5">
              <w:rPr>
                <w:rFonts w:cs="Calibri"/>
                <w:color w:val="000000" w:themeColor="text1"/>
              </w:rPr>
              <w:t>Dla biogazowni wymaga się wprowadzania do systemu sterowania i kontroli na bieżąco informacji na temat rodzaju i parametrów dodawanych do biogazowni substratów.</w:t>
            </w:r>
          </w:p>
          <w:p w14:paraId="03A284F1" w14:textId="313AA699" w:rsidR="001949A9" w:rsidRPr="007A78A5" w:rsidRDefault="001949A9" w:rsidP="27C7984C">
            <w:pPr>
              <w:spacing w:after="0"/>
              <w:rPr>
                <w:rFonts w:cs="Calibri"/>
                <w:color w:val="000000" w:themeColor="text1"/>
              </w:rPr>
            </w:pPr>
          </w:p>
          <w:p w14:paraId="1C6C72BB" w14:textId="13235FFA" w:rsidR="001949A9" w:rsidRPr="007A78A5" w:rsidRDefault="001949A9" w:rsidP="27C7984C">
            <w:pPr>
              <w:spacing w:after="0"/>
              <w:rPr>
                <w:rFonts w:cs="Calibri"/>
                <w:color w:val="000000" w:themeColor="text1"/>
              </w:rPr>
            </w:pPr>
            <w:r w:rsidRPr="0D925E83">
              <w:rPr>
                <w:rFonts w:cs="Calibri"/>
                <w:color w:val="000000" w:themeColor="text1"/>
              </w:rPr>
              <w:t>Zamawiający wymaga zainstalowania stacji pogodowej, rejestrującej wyniki pomiarów w Systemie sterowania i kontroli procesu z rozdzielczością nie niższą niż raz na 10 minut, dla co najmniej następujących parametrów:</w:t>
            </w:r>
          </w:p>
          <w:p w14:paraId="10C10D3B" w14:textId="0803C87B" w:rsidR="001949A9" w:rsidRPr="007A78A5" w:rsidRDefault="001949A9" w:rsidP="063AD85E">
            <w:pPr>
              <w:pStyle w:val="Akapitzlist"/>
              <w:numPr>
                <w:ilvl w:val="0"/>
                <w:numId w:val="10"/>
              </w:numPr>
              <w:spacing w:after="0"/>
              <w:rPr>
                <w:rFonts w:asciiTheme="minorHAnsi" w:eastAsiaTheme="minorEastAsia" w:hAnsiTheme="minorHAnsi" w:cstheme="minorBidi"/>
                <w:color w:val="000000" w:themeColor="text1"/>
              </w:rPr>
            </w:pPr>
            <w:r w:rsidRPr="007A78A5">
              <w:rPr>
                <w:rFonts w:cs="Calibri"/>
                <w:color w:val="000000" w:themeColor="text1"/>
              </w:rPr>
              <w:t>temperatura powietrza</w:t>
            </w:r>
          </w:p>
          <w:p w14:paraId="1592FD75" w14:textId="0EDE8520"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wilgotność względna powietrza</w:t>
            </w:r>
          </w:p>
          <w:p w14:paraId="0A4E4003" w14:textId="1A22D7C2"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prędkość i kierunek wiatru</w:t>
            </w:r>
          </w:p>
          <w:p w14:paraId="5718A043" w14:textId="7AB51E76"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nasłonecznienie</w:t>
            </w:r>
          </w:p>
          <w:p w14:paraId="10BF2516" w14:textId="6440CD73" w:rsidR="001949A9" w:rsidRPr="007A78A5" w:rsidRDefault="001949A9" w:rsidP="0D925E83">
            <w:pPr>
              <w:spacing w:after="0"/>
              <w:rPr>
                <w:rFonts w:cs="Calibri"/>
                <w:color w:val="000000" w:themeColor="text1"/>
              </w:rPr>
            </w:pPr>
            <w:r w:rsidRPr="0C5D272A">
              <w:rPr>
                <w:rFonts w:cs="Calibri"/>
                <w:color w:val="000000" w:themeColor="text1"/>
              </w:rPr>
              <w:t xml:space="preserve">Czujniki pomiarowe stacji pogodowej muszą zostać zainstalowane w miejscach instalacji urządzeń, na których pracę dany parametr mierzony ma najistotniejszy wpływ (np. czujnik nasłonecznienia musi zostać zainstalowany w miejscu montażu paneli fotowoltaicznych lub kolektorów słonecznych </w:t>
            </w:r>
            <w:r w:rsidR="5A5D35ED" w:rsidRPr="0C5D272A">
              <w:rPr>
                <w:rFonts w:cs="Calibri"/>
                <w:color w:val="000000" w:themeColor="text1"/>
              </w:rPr>
              <w:t>w płaszczyźnie i</w:t>
            </w:r>
            <w:r w:rsidR="30A1159F" w:rsidRPr="0C5D272A">
              <w:rPr>
                <w:rFonts w:cs="Calibri"/>
                <w:color w:val="000000" w:themeColor="text1"/>
              </w:rPr>
              <w:t xml:space="preserve">ch </w:t>
            </w:r>
            <w:r w:rsidRPr="0C5D272A">
              <w:rPr>
                <w:rFonts w:cs="Calibri"/>
                <w:color w:val="000000" w:themeColor="text1"/>
              </w:rPr>
              <w:t xml:space="preserve">powierzchni). </w:t>
            </w:r>
          </w:p>
          <w:p w14:paraId="7D6A4F8E" w14:textId="0F2F6B0B" w:rsidR="001949A9" w:rsidRPr="007A78A5" w:rsidRDefault="001949A9" w:rsidP="0D925E83">
            <w:pPr>
              <w:spacing w:before="120" w:after="0"/>
              <w:rPr>
                <w:rFonts w:cs="Calibri"/>
                <w:color w:val="000000" w:themeColor="text1"/>
              </w:rPr>
            </w:pPr>
            <w:r w:rsidRPr="0D925E83">
              <w:rPr>
                <w:rFonts w:cs="Calibri"/>
                <w:color w:val="000000" w:themeColor="text1"/>
              </w:rPr>
              <w:t>Wszystkie pomiary wyżej wymienionych parametrów powinny być redundantne.</w:t>
            </w:r>
          </w:p>
        </w:tc>
        <w:tc>
          <w:tcPr>
            <w:tcW w:w="680" w:type="dxa"/>
          </w:tcPr>
          <w:p w14:paraId="4E0C1624" w14:textId="0AF5570F" w:rsidR="001949A9" w:rsidRPr="007A78A5"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0E67C409" w14:textId="40BA416A" w:rsidTr="30540ADA">
        <w:tblPrEx>
          <w:jc w:val="left"/>
        </w:tblPrEx>
        <w:tc>
          <w:tcPr>
            <w:tcW w:w="540" w:type="dxa"/>
          </w:tcPr>
          <w:p w14:paraId="72C8CAFE" w14:textId="5744C84B" w:rsidR="001949A9" w:rsidRPr="007A78A5" w:rsidRDefault="00FF232D" w:rsidP="00BB786B">
            <w:pPr>
              <w:pStyle w:val="Akapitzlist"/>
              <w:spacing w:after="0"/>
              <w:ind w:left="0"/>
              <w:jc w:val="center"/>
              <w:rPr>
                <w:b/>
                <w:bCs/>
              </w:rPr>
            </w:pPr>
            <w:r>
              <w:rPr>
                <w:b/>
                <w:bCs/>
              </w:rPr>
              <w:t>3</w:t>
            </w:r>
            <w:ins w:id="52" w:author="Autor">
              <w:r w:rsidR="00543E82">
                <w:rPr>
                  <w:b/>
                  <w:bCs/>
                </w:rPr>
                <w:t>2</w:t>
              </w:r>
            </w:ins>
            <w:del w:id="53" w:author="Autor">
              <w:r w:rsidDel="00543E82">
                <w:rPr>
                  <w:b/>
                  <w:bCs/>
                </w:rPr>
                <w:delText>3</w:delText>
              </w:r>
            </w:del>
            <w:r w:rsidR="001949A9">
              <w:rPr>
                <w:b/>
                <w:bCs/>
              </w:rPr>
              <w:t>.</w:t>
            </w:r>
          </w:p>
        </w:tc>
        <w:tc>
          <w:tcPr>
            <w:tcW w:w="1536" w:type="dxa"/>
          </w:tcPr>
          <w:p w14:paraId="1C206331"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18A1E74" w14:textId="77777777" w:rsidR="001949A9" w:rsidRPr="007A78A5" w:rsidRDefault="001949A9" w:rsidP="00B76585">
            <w:pPr>
              <w:rPr>
                <w:b/>
                <w:bCs/>
              </w:rPr>
            </w:pPr>
            <w:r w:rsidRPr="007A78A5">
              <w:rPr>
                <w:rFonts w:cs="Calibri"/>
                <w:b/>
                <w:bCs/>
                <w:color w:val="000000" w:themeColor="text1"/>
              </w:rPr>
              <w:t>System sterowania i kontroli procesu</w:t>
            </w:r>
          </w:p>
        </w:tc>
        <w:tc>
          <w:tcPr>
            <w:tcW w:w="6369" w:type="dxa"/>
          </w:tcPr>
          <w:p w14:paraId="347286FE" w14:textId="023D9EE8" w:rsidR="001949A9" w:rsidRPr="007A78A5" w:rsidRDefault="001949A9" w:rsidP="0D925E83">
            <w:pPr>
              <w:spacing w:after="0"/>
              <w:rPr>
                <w:rFonts w:cs="Calibri"/>
                <w:color w:val="000000" w:themeColor="text1"/>
              </w:rPr>
            </w:pPr>
            <w:r w:rsidRPr="0D925E83">
              <w:rPr>
                <w:rFonts w:cs="Calibri"/>
                <w:color w:val="000000" w:themeColor="text1"/>
              </w:rPr>
              <w:t xml:space="preserve">Zamawiający wymaga zapewnienia wyposażenia Demonstratora Technologii w </w:t>
            </w:r>
            <w:r w:rsidRPr="0D925E83">
              <w:rPr>
                <w:rFonts w:cs="Calibri"/>
              </w:rPr>
              <w:t xml:space="preserve">system sterownia typu </w:t>
            </w:r>
            <w:r w:rsidRPr="0D925E83">
              <w:rPr>
                <w:rFonts w:cs="Calibri"/>
                <w:color w:val="000000" w:themeColor="text1"/>
              </w:rPr>
              <w:t xml:space="preserve">SCADA (ang. </w:t>
            </w:r>
            <w:proofErr w:type="spellStart"/>
            <w:r w:rsidRPr="0D925E83">
              <w:rPr>
                <w:rFonts w:cs="Calibri"/>
                <w:i/>
                <w:iCs/>
                <w:color w:val="000000" w:themeColor="text1"/>
              </w:rPr>
              <w:t>supervisory</w:t>
            </w:r>
            <w:proofErr w:type="spellEnd"/>
            <w:r w:rsidRPr="0D925E83">
              <w:rPr>
                <w:rFonts w:cs="Calibri"/>
                <w:i/>
                <w:iCs/>
                <w:color w:val="000000" w:themeColor="text1"/>
              </w:rPr>
              <w:t xml:space="preserve"> </w:t>
            </w:r>
            <w:proofErr w:type="spellStart"/>
            <w:r w:rsidRPr="0D925E83">
              <w:rPr>
                <w:rFonts w:cs="Calibri"/>
                <w:i/>
                <w:iCs/>
                <w:color w:val="000000" w:themeColor="text1"/>
              </w:rPr>
              <w:t>control</w:t>
            </w:r>
            <w:proofErr w:type="spellEnd"/>
            <w:r w:rsidRPr="0D925E83">
              <w:rPr>
                <w:rFonts w:cs="Calibri"/>
                <w:i/>
                <w:iCs/>
                <w:color w:val="000000" w:themeColor="text1"/>
              </w:rPr>
              <w:t xml:space="preserve"> and data </w:t>
            </w:r>
            <w:proofErr w:type="spellStart"/>
            <w:r w:rsidRPr="0D925E83">
              <w:rPr>
                <w:rFonts w:cs="Calibri"/>
                <w:i/>
                <w:iCs/>
                <w:color w:val="000000" w:themeColor="text1"/>
              </w:rPr>
              <w:t>acquisition</w:t>
            </w:r>
            <w:proofErr w:type="spellEnd"/>
            <w:r w:rsidRPr="0D925E83">
              <w:rPr>
                <w:rFonts w:cs="Calibri"/>
                <w:color w:val="000000" w:themeColor="text1"/>
              </w:rPr>
              <w:t>) - kontroli i nadzoru procesów technologicznych i pomocniczych, wraz z wizualizacją oraz raportowaniem ciągłym przez cały czas funkcjonowania instalacji. Zamawiający wymaga, aby do systemu SCADA została przyłączona aparatura kontrolno-pomiarowa i automatyki „</w:t>
            </w:r>
            <w:proofErr w:type="spellStart"/>
            <w:r w:rsidRPr="0D925E83">
              <w:rPr>
                <w:rFonts w:cs="Calibri"/>
                <w:color w:val="000000" w:themeColor="text1"/>
              </w:rPr>
              <w:t>AKPiA</w:t>
            </w:r>
            <w:proofErr w:type="spellEnd"/>
            <w:r w:rsidRPr="0D925E83">
              <w:rPr>
                <w:rFonts w:cs="Calibri"/>
                <w:color w:val="000000" w:themeColor="text1"/>
              </w:rPr>
              <w:t>”. Dane pomiarowe mają być gromadzone w hurtowni danych z rozdzielczością 10 min., z częstotliwością zapisu nie niższą niż 1 godzina, dla każdego licznika osobno. Z gromadzonych danych musi być wykonywana kopia zapasowa z częstotliwością co najmniej raz na jeden dzień, przechowywana w innej lokalizacji.</w:t>
            </w:r>
          </w:p>
          <w:p w14:paraId="4ABEFED7" w14:textId="4A704F3F" w:rsidR="001949A9" w:rsidRPr="007A78A5" w:rsidRDefault="001949A9" w:rsidP="0D925E83">
            <w:pPr>
              <w:spacing w:before="120" w:after="0"/>
              <w:rPr>
                <w:rFonts w:cs="Calibri"/>
                <w:color w:val="000000" w:themeColor="text1"/>
              </w:rPr>
            </w:pPr>
            <w:r w:rsidRPr="0D925E83">
              <w:rPr>
                <w:rFonts w:cs="Calibri"/>
                <w:color w:val="000000" w:themeColor="text1"/>
              </w:rPr>
              <w:t>W ramach zastosowanego systemu sterowania, kontroli i nadzoru oraz hurtowni danych musi być zapewnione:</w:t>
            </w:r>
          </w:p>
          <w:p w14:paraId="1C434883" w14:textId="770DB543"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t xml:space="preserve">sterowanie procesami technologicznymi oraz wszystkimi urządzeniami wchodzącymi w </w:t>
            </w:r>
            <w:r w:rsidRPr="0C5D272A">
              <w:rPr>
                <w:rFonts w:asciiTheme="minorHAnsi" w:hAnsiTheme="minorHAnsi" w:cstheme="minorBidi"/>
              </w:rPr>
              <w:t>skład Demonstrator</w:t>
            </w:r>
            <w:r w:rsidR="60C3CC51" w:rsidRPr="0C5D272A">
              <w:rPr>
                <w:rFonts w:asciiTheme="minorHAnsi" w:hAnsiTheme="minorHAnsi" w:cstheme="minorBidi"/>
              </w:rPr>
              <w:t>a</w:t>
            </w:r>
            <w:r w:rsidRPr="0C5D272A">
              <w:rPr>
                <w:rFonts w:asciiTheme="minorHAnsi" w:hAnsiTheme="minorHAnsi" w:cstheme="minorBidi"/>
              </w:rPr>
              <w:t xml:space="preserve"> Technologii</w:t>
            </w:r>
            <w:r w:rsidRPr="0C5D272A">
              <w:rPr>
                <w:rFonts w:cs="Calibri"/>
                <w:color w:val="000000" w:themeColor="text1"/>
              </w:rPr>
              <w:t>,</w:t>
            </w:r>
          </w:p>
          <w:p w14:paraId="5C418B3A" w14:textId="747D48AB"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t>monitoring online parametrów procesu technologicznego systemu ciepłowniczego</w:t>
            </w:r>
            <w:r w:rsidR="0458578C" w:rsidRPr="0C5D272A">
              <w:rPr>
                <w:rFonts w:cs="Calibri"/>
                <w:color w:val="000000" w:themeColor="text1"/>
              </w:rPr>
              <w:t xml:space="preserve"> i elektrociepłowniczego</w:t>
            </w:r>
            <w:r w:rsidRPr="0C5D272A">
              <w:rPr>
                <w:rFonts w:cs="Calibri"/>
                <w:color w:val="000000" w:themeColor="text1"/>
              </w:rPr>
              <w:t>,</w:t>
            </w:r>
          </w:p>
          <w:p w14:paraId="59870E67" w14:textId="2516B369"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lastRenderedPageBreak/>
              <w:t>zdalny dostęp do systemu dla Zamawiającego (i Użytkownika) z funkcją odczytu aktualnych i historycznych danych parametrów procesu technologicznego systemu ciepłowniczego</w:t>
            </w:r>
            <w:r w:rsidR="74926707" w:rsidRPr="0C5D272A">
              <w:rPr>
                <w:rFonts w:cs="Calibri"/>
                <w:color w:val="000000" w:themeColor="text1"/>
              </w:rPr>
              <w:t xml:space="preserve"> i elektrociepłowniczego</w:t>
            </w:r>
            <w:r w:rsidRPr="0C5D272A">
              <w:rPr>
                <w:rFonts w:cs="Calibri"/>
                <w:color w:val="000000" w:themeColor="text1"/>
              </w:rPr>
              <w:t>,</w:t>
            </w:r>
          </w:p>
          <w:p w14:paraId="2D40798F" w14:textId="77777777" w:rsidR="001949A9" w:rsidRPr="007A78A5" w:rsidRDefault="001949A9" w:rsidP="00B76585">
            <w:pPr>
              <w:pStyle w:val="Akapitzlist"/>
              <w:numPr>
                <w:ilvl w:val="0"/>
                <w:numId w:val="33"/>
              </w:numPr>
              <w:spacing w:after="0"/>
              <w:rPr>
                <w:color w:val="000000" w:themeColor="text1"/>
              </w:rPr>
            </w:pPr>
            <w:r w:rsidRPr="007A78A5">
              <w:t>zdalny dostęp musi zostać wykonany z uwzględnieniem zabezpieczenia przed atakami cybernetycznymi,</w:t>
            </w:r>
          </w:p>
          <w:p w14:paraId="1D842B42"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 xml:space="preserve">zbieranie aktualnych danych pomiarowych oraz ich wizualizacja, w tym danych historycznych, </w:t>
            </w:r>
          </w:p>
          <w:p w14:paraId="727C4150" w14:textId="72ED8C92"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t xml:space="preserve">raportowanie dobowego, miesięcznego i rocznego (sezonowego) współczynnika udziału OZE </w:t>
            </w:r>
            <w:r w:rsidRPr="0C5D272A">
              <w:rPr>
                <w:rFonts w:asciiTheme="minorHAnsi" w:hAnsiTheme="minorHAnsi" w:cstheme="minorBidi"/>
              </w:rPr>
              <w:t>w Demonstratorze Technologii</w:t>
            </w:r>
            <w:r w:rsidRPr="0C5D272A">
              <w:rPr>
                <w:rFonts w:cs="Calibri"/>
                <w:color w:val="000000" w:themeColor="text1"/>
              </w:rPr>
              <w:t xml:space="preserve"> </w:t>
            </w:r>
            <w:r w:rsidR="540AA37D" w:rsidRPr="0C5D272A">
              <w:rPr>
                <w:rFonts w:cs="Calibri"/>
                <w:color w:val="000000" w:themeColor="text1"/>
              </w:rPr>
              <w:t xml:space="preserve">widoczne </w:t>
            </w:r>
            <w:r w:rsidRPr="0C5D272A">
              <w:rPr>
                <w:rFonts w:cs="Calibri"/>
                <w:color w:val="000000" w:themeColor="text1"/>
              </w:rPr>
              <w:t>również przez zdalny dostęp,</w:t>
            </w:r>
          </w:p>
          <w:p w14:paraId="23E29F10"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możliwość pobrania historycznych danych pomiarowych w formacie arkusza kalkulacyjnego,</w:t>
            </w:r>
          </w:p>
          <w:p w14:paraId="47FCEC2C"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notyfikacje i komunikowanie błędów, awarii i nieprawidłowości pracy systemu ciepłowniczego, zwłaszcza zatrzymania pracy poszczególnych urządzeń i przekroczenia dopuszczalnych wartości parametrów,</w:t>
            </w:r>
          </w:p>
          <w:p w14:paraId="105DFC21" w14:textId="3833AB5A" w:rsidR="001949A9" w:rsidRPr="007A78A5" w:rsidRDefault="32586190" w:rsidP="09083C2C">
            <w:pPr>
              <w:pStyle w:val="Akapitzlist"/>
              <w:numPr>
                <w:ilvl w:val="0"/>
                <w:numId w:val="33"/>
              </w:numPr>
              <w:spacing w:after="0"/>
              <w:rPr>
                <w:rFonts w:asciiTheme="minorHAnsi" w:eastAsiaTheme="minorEastAsia" w:hAnsiTheme="minorHAnsi" w:cstheme="minorBidi"/>
                <w:color w:val="000000" w:themeColor="text1"/>
              </w:rPr>
            </w:pPr>
            <w:r w:rsidRPr="09083C2C">
              <w:rPr>
                <w:color w:val="000000" w:themeColor="text1"/>
              </w:rPr>
              <w:t>dostęp do aktualnego stanu pracy Demonstratora poprzez API w celu realizacji prezentacji na stronie internetowej Zamawiającego w czasie rzeczywistym (uwzględniając między innymi takie parametry jak udział OZE,</w:t>
            </w:r>
            <w:r w:rsidR="7067D35F" w:rsidRPr="09083C2C">
              <w:rPr>
                <w:color w:val="000000" w:themeColor="text1"/>
              </w:rPr>
              <w:t xml:space="preserve"> </w:t>
            </w:r>
            <w:r w:rsidRPr="09083C2C">
              <w:rPr>
                <w:color w:val="000000" w:themeColor="text1"/>
              </w:rPr>
              <w:t>przepływ ciepła pomiędzy poszczególnymi elementami instalacji, parametry temperaturowe mediów transportujących ciepło, zużycie</w:t>
            </w:r>
            <w:r w:rsidR="4CE5B110" w:rsidRPr="09083C2C">
              <w:rPr>
                <w:color w:val="000000" w:themeColor="text1"/>
              </w:rPr>
              <w:t xml:space="preserve"> i</w:t>
            </w:r>
            <w:r w:rsidR="7067D35F" w:rsidRPr="09083C2C">
              <w:rPr>
                <w:color w:val="000000" w:themeColor="text1"/>
              </w:rPr>
              <w:t xml:space="preserve"> </w:t>
            </w:r>
            <w:r w:rsidR="016F1648" w:rsidRPr="09083C2C">
              <w:rPr>
                <w:color w:val="000000" w:themeColor="text1"/>
              </w:rPr>
              <w:t xml:space="preserve">produkcja </w:t>
            </w:r>
            <w:r w:rsidRPr="09083C2C">
              <w:rPr>
                <w:color w:val="000000" w:themeColor="text1"/>
              </w:rPr>
              <w:t>energii elektrycznej poprzez poszczególne elementy instalacji, zużywana energia cieplna na potrzeby CU oraz CWU</w:t>
            </w:r>
            <w:r w:rsidR="5CB693B3" w:rsidRPr="09083C2C">
              <w:rPr>
                <w:color w:val="000000" w:themeColor="text1"/>
              </w:rPr>
              <w:t xml:space="preserve"> oraz procesów własnych ciepłowni lub elektrociepłowni</w:t>
            </w:r>
            <w:r w:rsidRPr="09083C2C">
              <w:rPr>
                <w:color w:val="000000" w:themeColor="text1"/>
              </w:rPr>
              <w:t>),</w:t>
            </w:r>
          </w:p>
          <w:p w14:paraId="2985D5CC" w14:textId="13A75A71" w:rsidR="001949A9" w:rsidRPr="007A78A5" w:rsidRDefault="001949A9" w:rsidP="7F82A3B6">
            <w:pPr>
              <w:pStyle w:val="Akapitzlist"/>
              <w:numPr>
                <w:ilvl w:val="0"/>
                <w:numId w:val="33"/>
              </w:numPr>
              <w:spacing w:after="0"/>
              <w:rPr>
                <w:color w:val="000000" w:themeColor="text1"/>
              </w:rPr>
            </w:pPr>
            <w:r w:rsidRPr="007A78A5">
              <w:rPr>
                <w:rFonts w:cs="Calibri"/>
                <w:color w:val="000000" w:themeColor="text1"/>
              </w:rPr>
              <w:t>archiwizacja zebranych i przetworzonych danych.</w:t>
            </w:r>
          </w:p>
        </w:tc>
        <w:tc>
          <w:tcPr>
            <w:tcW w:w="680" w:type="dxa"/>
          </w:tcPr>
          <w:p w14:paraId="446C4D49" w14:textId="36FEBF87" w:rsidR="001949A9" w:rsidRPr="0D925E83"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46980C1A" w14:textId="09DDB1D4" w:rsidTr="30540ADA">
        <w:tblPrEx>
          <w:jc w:val="left"/>
        </w:tblPrEx>
        <w:tc>
          <w:tcPr>
            <w:tcW w:w="540" w:type="dxa"/>
          </w:tcPr>
          <w:p w14:paraId="3DD84757" w14:textId="45E6BA76" w:rsidR="001949A9" w:rsidRPr="00BB786B" w:rsidRDefault="00FF232D" w:rsidP="00BB786B">
            <w:pPr>
              <w:jc w:val="center"/>
              <w:rPr>
                <w:b/>
                <w:bCs/>
              </w:rPr>
            </w:pPr>
            <w:r>
              <w:rPr>
                <w:b/>
                <w:bCs/>
              </w:rPr>
              <w:t>3</w:t>
            </w:r>
            <w:ins w:id="54" w:author="Autor">
              <w:r w:rsidR="00543E82">
                <w:rPr>
                  <w:b/>
                  <w:bCs/>
                </w:rPr>
                <w:t>3</w:t>
              </w:r>
            </w:ins>
            <w:del w:id="55" w:author="Autor">
              <w:r w:rsidDel="00543E82">
                <w:rPr>
                  <w:b/>
                  <w:bCs/>
                </w:rPr>
                <w:delText>4</w:delText>
              </w:r>
            </w:del>
            <w:r w:rsidR="001949A9">
              <w:rPr>
                <w:b/>
                <w:bCs/>
              </w:rPr>
              <w:t>.</w:t>
            </w:r>
          </w:p>
        </w:tc>
        <w:tc>
          <w:tcPr>
            <w:tcW w:w="1536" w:type="dxa"/>
          </w:tcPr>
          <w:p w14:paraId="2D35A5A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21CC37" w14:textId="77777777" w:rsidR="001949A9" w:rsidRPr="007A78A5" w:rsidRDefault="001949A9" w:rsidP="00B76585">
            <w:pPr>
              <w:rPr>
                <w:b/>
                <w:bCs/>
              </w:rPr>
            </w:pPr>
            <w:r w:rsidRPr="007A78A5">
              <w:rPr>
                <w:rFonts w:cs="Calibri"/>
                <w:b/>
                <w:bCs/>
                <w:color w:val="000000" w:themeColor="text1"/>
              </w:rPr>
              <w:t>Serwis gwarancyjny</w:t>
            </w:r>
          </w:p>
        </w:tc>
        <w:tc>
          <w:tcPr>
            <w:tcW w:w="6369" w:type="dxa"/>
          </w:tcPr>
          <w:p w14:paraId="71A4492C" w14:textId="1E36BD8B" w:rsidR="001949A9" w:rsidRPr="007A78A5" w:rsidRDefault="001949A9" w:rsidP="063AD85E">
            <w:pPr>
              <w:spacing w:after="0"/>
              <w:rPr>
                <w:rFonts w:cs="Calibri"/>
                <w:color w:val="000000" w:themeColor="text1"/>
              </w:rPr>
            </w:pPr>
            <w:r w:rsidRPr="0C5D272A">
              <w:rPr>
                <w:rFonts w:cs="Calibri"/>
                <w:color w:val="000000" w:themeColor="text1"/>
              </w:rPr>
              <w:t xml:space="preserve">Zamawiający wymaga od Wykonawcy zapewnienia, w ramach Wynagrodzenia Podstawowego Etapu II, Użytkownikowi serwisu </w:t>
            </w:r>
            <w:r w:rsidRPr="0C5D272A">
              <w:rPr>
                <w:rFonts w:asciiTheme="minorHAnsi" w:hAnsiTheme="minorHAnsi" w:cstheme="minorBidi"/>
              </w:rPr>
              <w:t>gwarancyjnego Demonstratora Technologii</w:t>
            </w:r>
            <w:r w:rsidRPr="0C5D272A">
              <w:rPr>
                <w:rFonts w:cs="Calibri"/>
                <w:color w:val="000000" w:themeColor="text1"/>
              </w:rPr>
              <w:t xml:space="preserve"> przez okres co najmniej 2 lat (24 miesiące) licząc od dnia podpisania protokołu odbioru </w:t>
            </w:r>
            <w:r w:rsidRPr="0C5D272A">
              <w:rPr>
                <w:rFonts w:asciiTheme="minorHAnsi" w:hAnsiTheme="minorHAnsi" w:cstheme="minorBidi"/>
              </w:rPr>
              <w:t>końcowego Demonstratora Technologii</w:t>
            </w:r>
            <w:r w:rsidRPr="0C5D272A">
              <w:rPr>
                <w:rFonts w:cs="Calibri"/>
                <w:color w:val="000000" w:themeColor="text1"/>
              </w:rPr>
              <w:t xml:space="preserve">. Wykonawca udziela gwarancji jakości na roboty, dostarczone i zainstalowane urządzenia, materiały oraz wyposażenie. Jeśli warunki gwarancji udzielonych przez producentów materiałów, urządzeń lub wyposażenia przewidują dłuższe okresy gwarancji niż udzielone przez Wykonawcę - obowiązuje okres gwarancji wynikający z gwarancji producenta. Wykonawca w okresie obowiązywania gwarancji zapewnia także wykonanie nieodpłatnych niezbędnych przeglądów </w:t>
            </w:r>
            <w:r w:rsidRPr="0C5D272A">
              <w:rPr>
                <w:rFonts w:asciiTheme="minorHAnsi" w:hAnsiTheme="minorHAnsi" w:cstheme="minorBidi"/>
              </w:rPr>
              <w:t>serwisowych Demonstratora Technologii</w:t>
            </w:r>
            <w:r w:rsidRPr="0C5D272A">
              <w:rPr>
                <w:rFonts w:cs="Calibri"/>
                <w:color w:val="000000" w:themeColor="text1"/>
              </w:rPr>
              <w:t xml:space="preserve"> oraz elementów wchodzących w je</w:t>
            </w:r>
            <w:r w:rsidR="04720940" w:rsidRPr="0C5D272A">
              <w:rPr>
                <w:rFonts w:cs="Calibri"/>
                <w:color w:val="000000" w:themeColor="text1"/>
              </w:rPr>
              <w:t>go</w:t>
            </w:r>
            <w:r w:rsidRPr="0C5D272A">
              <w:rPr>
                <w:rFonts w:cs="Calibri"/>
                <w:color w:val="000000" w:themeColor="text1"/>
              </w:rPr>
              <w:t xml:space="preserve"> skład, w terminach wymaganych przez Użytkownika. Wszystkie naprawy gwarancyjne muszą zostać wykonane w miejscu instalacji. Jeśli naprawa wymaga demontażu urządzenia i naprawy poza miejscem instalacji, na żądanie Użytkownika wykonawca dostarczy na własny koszt i ryzyko urządzenie zamienne o zbliżonych parametrach. Czas reakcji na zgłoszenie awarii oraz wykonanie naprawy zgodny z wymaganiami postawionymi przez Użytkownika. </w:t>
            </w:r>
          </w:p>
        </w:tc>
        <w:tc>
          <w:tcPr>
            <w:tcW w:w="680" w:type="dxa"/>
          </w:tcPr>
          <w:p w14:paraId="18FBD05C" w14:textId="7BE5287D"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7FCB7B24" w14:textId="0F7511B2" w:rsidTr="30540ADA">
        <w:tblPrEx>
          <w:jc w:val="left"/>
        </w:tblPrEx>
        <w:tc>
          <w:tcPr>
            <w:tcW w:w="540" w:type="dxa"/>
          </w:tcPr>
          <w:p w14:paraId="521529AB" w14:textId="404C677A" w:rsidR="001949A9" w:rsidRPr="007A78A5" w:rsidRDefault="00FF232D" w:rsidP="00BB786B">
            <w:pPr>
              <w:pStyle w:val="Akapitzlist"/>
              <w:spacing w:after="0"/>
              <w:ind w:left="0"/>
              <w:jc w:val="center"/>
              <w:rPr>
                <w:b/>
                <w:bCs/>
              </w:rPr>
            </w:pPr>
            <w:r>
              <w:rPr>
                <w:b/>
                <w:bCs/>
              </w:rPr>
              <w:t>3</w:t>
            </w:r>
            <w:ins w:id="56" w:author="Autor">
              <w:r w:rsidR="00543E82">
                <w:rPr>
                  <w:b/>
                  <w:bCs/>
                </w:rPr>
                <w:t>4</w:t>
              </w:r>
            </w:ins>
            <w:del w:id="57" w:author="Autor">
              <w:r w:rsidDel="00543E82">
                <w:rPr>
                  <w:b/>
                  <w:bCs/>
                </w:rPr>
                <w:delText>5</w:delText>
              </w:r>
            </w:del>
            <w:r w:rsidR="001949A9">
              <w:rPr>
                <w:b/>
                <w:bCs/>
              </w:rPr>
              <w:t>.</w:t>
            </w:r>
          </w:p>
        </w:tc>
        <w:tc>
          <w:tcPr>
            <w:tcW w:w="1536" w:type="dxa"/>
          </w:tcPr>
          <w:p w14:paraId="10EC785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AD24932" w14:textId="611A9D6D" w:rsidR="001949A9" w:rsidRPr="007A78A5" w:rsidRDefault="001949A9" w:rsidP="00B76585">
            <w:pPr>
              <w:rPr>
                <w:b/>
                <w:bCs/>
              </w:rPr>
            </w:pPr>
            <w:r w:rsidRPr="007A78A5">
              <w:rPr>
                <w:rFonts w:cs="Calibri"/>
                <w:b/>
                <w:bCs/>
                <w:color w:val="000000" w:themeColor="text1"/>
              </w:rPr>
              <w:t>Szkolenia</w:t>
            </w:r>
          </w:p>
        </w:tc>
        <w:tc>
          <w:tcPr>
            <w:tcW w:w="6369" w:type="dxa"/>
          </w:tcPr>
          <w:p w14:paraId="504EF2F5" w14:textId="17D26D9C" w:rsidR="001949A9" w:rsidRPr="007A78A5" w:rsidRDefault="001949A9" w:rsidP="063AD85E">
            <w:pPr>
              <w:spacing w:after="0"/>
              <w:jc w:val="both"/>
              <w:rPr>
                <w:rFonts w:eastAsia="Calibri" w:cs="Calibri"/>
                <w:color w:val="000000" w:themeColor="text1"/>
              </w:rPr>
            </w:pPr>
            <w:r w:rsidRPr="007A78A5">
              <w:rPr>
                <w:rFonts w:eastAsia="Calibri" w:cs="Calibri"/>
                <w:color w:val="000000" w:themeColor="text1"/>
              </w:rPr>
              <w:t>Zamawiający wymaga udokumentowania przeprowadzonych</w:t>
            </w:r>
            <w:r w:rsidRPr="007A78A5">
              <w:rPr>
                <w:rFonts w:cs="Calibri"/>
                <w:color w:val="000000" w:themeColor="text1"/>
              </w:rPr>
              <w:t>, w ramach Wynagrodzenia Podstawowego Etapu II,</w:t>
            </w:r>
            <w:r w:rsidRPr="007A78A5">
              <w:rPr>
                <w:rFonts w:eastAsia="Calibri" w:cs="Calibri"/>
                <w:color w:val="000000" w:themeColor="text1"/>
              </w:rPr>
              <w:t xml:space="preserve"> szkoleń pracowników Użytkownika w zakresie prowadzenia procesów technologicznych, eksploatacji i utrzymania urządzeń </w:t>
            </w:r>
            <w:r w:rsidRPr="007A78A5">
              <w:rPr>
                <w:rFonts w:asciiTheme="minorHAnsi" w:hAnsiTheme="minorHAnsi" w:cstheme="minorBidi"/>
              </w:rPr>
              <w:t>Demonstratora Technologii</w:t>
            </w:r>
            <w:r w:rsidRPr="007A78A5">
              <w:rPr>
                <w:rFonts w:eastAsia="Calibri" w:cs="Calibri"/>
                <w:color w:val="000000" w:themeColor="text1"/>
              </w:rPr>
              <w:t xml:space="preserve">. Potwierdzeniem wykonania szkolenia jest kopia protokołu zawierająca co najmniej: temat szkolenia, zakres szkolenia, data i godziny szkolenia, personalia i stanowisko osoby prowadzącej szkolenie, wykaz osób uczestniczących w szkoleniu wraz z ich własnoręcznym podpisem potwierdzającym udział w szkoleniu. Protokół musi zawierać treść jednoznacznie określającą, że osoby </w:t>
            </w:r>
            <w:r w:rsidRPr="007A78A5">
              <w:rPr>
                <w:rFonts w:eastAsia="Calibri" w:cs="Calibri"/>
                <w:color w:val="000000" w:themeColor="text1"/>
              </w:rPr>
              <w:lastRenderedPageBreak/>
              <w:t>uczestniczące w szkoleniu oświadczają, iż zdobyły wiedzę i umiejętności w zakresie objętym szkoleniem. Jeśli elementem szkolenia było przeprowadzenie testu lub egzaminu należy dołączyć kopię protokołu z testu lub egzaminu.</w:t>
            </w:r>
          </w:p>
        </w:tc>
        <w:tc>
          <w:tcPr>
            <w:tcW w:w="680" w:type="dxa"/>
          </w:tcPr>
          <w:p w14:paraId="19349CF4" w14:textId="5509AA6C" w:rsidR="001949A9" w:rsidRPr="007A78A5" w:rsidRDefault="00885CF9" w:rsidP="00310C40">
            <w:pPr>
              <w:spacing w:after="0"/>
              <w:jc w:val="center"/>
              <w:rPr>
                <w:rFonts w:eastAsia="Calibri" w:cs="Calibri"/>
                <w:color w:val="000000" w:themeColor="text1"/>
              </w:rPr>
            </w:pPr>
            <w:r>
              <w:rPr>
                <w:rFonts w:eastAsia="Calibri" w:cs="Calibri"/>
                <w:color w:val="000000" w:themeColor="text1"/>
              </w:rPr>
              <w:lastRenderedPageBreak/>
              <w:t>-</w:t>
            </w:r>
          </w:p>
        </w:tc>
      </w:tr>
      <w:tr w:rsidR="001949A9" w14:paraId="19FABAC0" w14:textId="1275F477" w:rsidTr="30540ADA">
        <w:tblPrEx>
          <w:jc w:val="left"/>
        </w:tblPrEx>
        <w:tc>
          <w:tcPr>
            <w:tcW w:w="540" w:type="dxa"/>
          </w:tcPr>
          <w:p w14:paraId="3C4001A0" w14:textId="17FE1A0A" w:rsidR="001949A9" w:rsidRPr="007A78A5" w:rsidRDefault="00FF232D" w:rsidP="00BB786B">
            <w:pPr>
              <w:pStyle w:val="Akapitzlist"/>
              <w:spacing w:after="0"/>
              <w:ind w:left="0"/>
              <w:jc w:val="center"/>
              <w:rPr>
                <w:b/>
                <w:bCs/>
              </w:rPr>
            </w:pPr>
            <w:r>
              <w:rPr>
                <w:b/>
                <w:bCs/>
              </w:rPr>
              <w:t>3</w:t>
            </w:r>
            <w:ins w:id="58" w:author="Autor">
              <w:r w:rsidR="00543E82">
                <w:rPr>
                  <w:b/>
                  <w:bCs/>
                </w:rPr>
                <w:t>5</w:t>
              </w:r>
            </w:ins>
            <w:del w:id="59" w:author="Autor">
              <w:r w:rsidDel="00543E82">
                <w:rPr>
                  <w:b/>
                  <w:bCs/>
                </w:rPr>
                <w:delText>6</w:delText>
              </w:r>
            </w:del>
            <w:r w:rsidR="001949A9">
              <w:rPr>
                <w:b/>
                <w:bCs/>
              </w:rPr>
              <w:t>.</w:t>
            </w:r>
          </w:p>
        </w:tc>
        <w:tc>
          <w:tcPr>
            <w:tcW w:w="1536" w:type="dxa"/>
          </w:tcPr>
          <w:p w14:paraId="7E8B202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A5E625F" w14:textId="77777777" w:rsidR="001949A9" w:rsidRPr="007A78A5" w:rsidRDefault="001949A9" w:rsidP="00B76585">
            <w:pPr>
              <w:rPr>
                <w:b/>
                <w:bCs/>
              </w:rPr>
            </w:pPr>
            <w:r w:rsidRPr="007A78A5">
              <w:rPr>
                <w:rFonts w:asciiTheme="minorHAnsi" w:hAnsiTheme="minorHAnsi" w:cstheme="minorBidi"/>
                <w:b/>
                <w:bCs/>
                <w:color w:val="000000" w:themeColor="text1"/>
              </w:rPr>
              <w:t>Instrukcje</w:t>
            </w:r>
          </w:p>
        </w:tc>
        <w:tc>
          <w:tcPr>
            <w:tcW w:w="6369" w:type="dxa"/>
          </w:tcPr>
          <w:p w14:paraId="51F0B273" w14:textId="2C0FADCD" w:rsidR="001949A9" w:rsidRPr="007A78A5" w:rsidRDefault="001949A9" w:rsidP="063AD85E">
            <w:pPr>
              <w:spacing w:after="0"/>
            </w:pPr>
            <w:r w:rsidRPr="007A78A5">
              <w:t>Zamawiający wymaga opracowania i przedstawienia</w:t>
            </w:r>
            <w:r w:rsidRPr="007A78A5">
              <w:rPr>
                <w:rFonts w:cs="Calibri"/>
                <w:color w:val="000000" w:themeColor="text1"/>
              </w:rPr>
              <w:t>, w ramach Wynagrodzenia Podstawowego Etapu II,</w:t>
            </w:r>
            <w:r w:rsidRPr="007A78A5">
              <w:t xml:space="preserve"> instrukcji: obsługi, eksploatacji i konserwacji wszystkich urządzeń i instalacji wchodzących w kład</w:t>
            </w:r>
            <w:r w:rsidRPr="007A78A5">
              <w:rPr>
                <w:rFonts w:asciiTheme="minorHAnsi" w:hAnsiTheme="minorHAnsi" w:cstheme="minorBidi"/>
              </w:rPr>
              <w:t xml:space="preserve"> Demonstratora Technologii,</w:t>
            </w:r>
            <w:r w:rsidRPr="007A78A5">
              <w:rPr>
                <w:rFonts w:cs="Calibri"/>
                <w:color w:val="000000" w:themeColor="text1"/>
              </w:rPr>
              <w:t xml:space="preserve"> </w:t>
            </w:r>
            <w:r w:rsidRPr="007A78A5">
              <w:t>zawierających również wytyczne BHP i ppoż., w formie wymaganej przez Użytkownika. Wykonawca musi przygotować instrukcje pierwszej pomocy oraz instrukcje stanowiskowe. Wszystkie dokumenty muszą być przygotowane zgodnie z obowiązującymi standardami określonymi przez polskie i europejskie normy, a ich stworzenie udokumentowane jako część Wyników Prac w Etapie nr II.</w:t>
            </w:r>
          </w:p>
        </w:tc>
        <w:tc>
          <w:tcPr>
            <w:tcW w:w="680" w:type="dxa"/>
          </w:tcPr>
          <w:p w14:paraId="52303912" w14:textId="11073B7B" w:rsidR="001949A9" w:rsidRPr="007A78A5" w:rsidRDefault="00885CF9" w:rsidP="00310C40">
            <w:pPr>
              <w:spacing w:after="0"/>
              <w:jc w:val="center"/>
            </w:pPr>
            <w:r>
              <w:t>-</w:t>
            </w:r>
          </w:p>
        </w:tc>
      </w:tr>
      <w:tr w:rsidR="001949A9" w:rsidRPr="00081B45" w14:paraId="12FBB34C" w14:textId="1F0A3817" w:rsidTr="30540ADA">
        <w:trPr>
          <w:jc w:val="center"/>
        </w:trPr>
        <w:tc>
          <w:tcPr>
            <w:tcW w:w="540" w:type="dxa"/>
            <w:shd w:val="clear" w:color="auto" w:fill="auto"/>
          </w:tcPr>
          <w:p w14:paraId="3E96A5F0" w14:textId="29C1C643" w:rsidR="001949A9" w:rsidRPr="00BB786B" w:rsidRDefault="00FF232D" w:rsidP="00BB786B">
            <w:pPr>
              <w:spacing w:after="0"/>
              <w:jc w:val="center"/>
              <w:rPr>
                <w:b/>
                <w:bCs/>
              </w:rPr>
            </w:pPr>
            <w:r>
              <w:rPr>
                <w:b/>
                <w:bCs/>
              </w:rPr>
              <w:t>3</w:t>
            </w:r>
            <w:ins w:id="60" w:author="Autor">
              <w:r w:rsidR="00543E82">
                <w:rPr>
                  <w:b/>
                  <w:bCs/>
                </w:rPr>
                <w:t>6</w:t>
              </w:r>
            </w:ins>
            <w:del w:id="61" w:author="Autor">
              <w:r w:rsidDel="00543E82">
                <w:rPr>
                  <w:b/>
                  <w:bCs/>
                </w:rPr>
                <w:delText>7</w:delText>
              </w:r>
            </w:del>
            <w:r w:rsidR="001949A9">
              <w:rPr>
                <w:b/>
                <w:bCs/>
              </w:rPr>
              <w:t>.</w:t>
            </w:r>
          </w:p>
        </w:tc>
        <w:tc>
          <w:tcPr>
            <w:tcW w:w="1536" w:type="dxa"/>
            <w:shd w:val="clear" w:color="auto" w:fill="auto"/>
          </w:tcPr>
          <w:p w14:paraId="3468B25E" w14:textId="55165668" w:rsidR="001949A9" w:rsidRPr="007A78A5" w:rsidRDefault="001949A9" w:rsidP="0E74BBAE">
            <w:pPr>
              <w:spacing w:after="0"/>
              <w:rPr>
                <w:rFonts w:asciiTheme="minorHAnsi" w:hAnsiTheme="minorHAnsi"/>
                <w:b/>
              </w:rPr>
            </w:pPr>
            <w:r w:rsidRPr="007A78A5">
              <w:rPr>
                <w:rFonts w:asciiTheme="minorHAnsi" w:hAnsiTheme="minorHAnsi" w:cstheme="minorBidi"/>
                <w:b/>
                <w:bCs/>
                <w:color w:val="000000" w:themeColor="text1"/>
              </w:rPr>
              <w:t>Demonstrator</w:t>
            </w:r>
          </w:p>
        </w:tc>
        <w:tc>
          <w:tcPr>
            <w:tcW w:w="2182" w:type="dxa"/>
            <w:shd w:val="clear" w:color="auto" w:fill="auto"/>
          </w:tcPr>
          <w:p w14:paraId="2F8F933F" w14:textId="46BD186A" w:rsidR="001949A9" w:rsidRPr="007A78A5" w:rsidRDefault="001949A9" w:rsidP="77AC746D">
            <w:pPr>
              <w:spacing w:after="0"/>
              <w:rPr>
                <w:rFonts w:cs="Calibri"/>
                <w:b/>
                <w:bCs/>
                <w:color w:val="000000" w:themeColor="text1"/>
              </w:rPr>
            </w:pPr>
            <w:r w:rsidRPr="007A78A5">
              <w:rPr>
                <w:rFonts w:cs="Calibri"/>
                <w:b/>
                <w:bCs/>
                <w:color w:val="000000" w:themeColor="text1"/>
              </w:rPr>
              <w:t>Lokalizacja Demonstratora Technologii</w:t>
            </w:r>
          </w:p>
        </w:tc>
        <w:tc>
          <w:tcPr>
            <w:tcW w:w="6369" w:type="dxa"/>
          </w:tcPr>
          <w:p w14:paraId="32109C39" w14:textId="3E79790A" w:rsidR="001949A9" w:rsidRPr="007A78A5" w:rsidRDefault="001949A9" w:rsidP="40B940F0">
            <w:pPr>
              <w:spacing w:after="0"/>
              <w:rPr>
                <w:rFonts w:cs="Calibri"/>
                <w:color w:val="000000" w:themeColor="text1"/>
              </w:rPr>
            </w:pPr>
            <w:r w:rsidRPr="007A78A5">
              <w:rPr>
                <w:rFonts w:cs="Calibri"/>
                <w:color w:val="000000" w:themeColor="text1"/>
              </w:rPr>
              <w:t>Zamawiający wymaga wyboru lokalizacji Demonstratora Technologii na terytorium Rzeczpospolitej Polskiej zgodnie z wymaganiami określonymi w załączniku nr 2 – Charakterystyka Systemu Demonstracyjnego, w ramach którego będzie tworzony Demonstrator Technologii.</w:t>
            </w:r>
          </w:p>
        </w:tc>
        <w:tc>
          <w:tcPr>
            <w:tcW w:w="680" w:type="dxa"/>
          </w:tcPr>
          <w:p w14:paraId="661687F2" w14:textId="77967205" w:rsidR="001949A9" w:rsidRPr="007A78A5" w:rsidRDefault="00885CF9" w:rsidP="00310C40">
            <w:pPr>
              <w:spacing w:after="0"/>
              <w:jc w:val="center"/>
              <w:rPr>
                <w:rFonts w:cs="Calibri"/>
                <w:color w:val="000000" w:themeColor="text1"/>
              </w:rPr>
            </w:pPr>
            <w:r>
              <w:rPr>
                <w:rFonts w:cs="Calibri"/>
                <w:color w:val="000000" w:themeColor="text1"/>
              </w:rPr>
              <w:t>-</w:t>
            </w:r>
          </w:p>
        </w:tc>
      </w:tr>
      <w:tr w:rsidR="00885CF9" w:rsidRPr="00081B45" w:rsidDel="009142D8" w14:paraId="62E7B28C" w14:textId="2B066141" w:rsidTr="30540ADA">
        <w:trPr>
          <w:jc w:val="center"/>
        </w:trPr>
        <w:tc>
          <w:tcPr>
            <w:tcW w:w="540" w:type="dxa"/>
            <w:shd w:val="clear" w:color="auto" w:fill="auto"/>
          </w:tcPr>
          <w:p w14:paraId="694393F0" w14:textId="7FF4D216" w:rsidR="00885CF9" w:rsidDel="009142D8" w:rsidRDefault="00FF232D" w:rsidP="00BB786B">
            <w:pPr>
              <w:spacing w:after="0"/>
              <w:jc w:val="center"/>
              <w:rPr>
                <w:b/>
                <w:bCs/>
              </w:rPr>
            </w:pPr>
            <w:r>
              <w:rPr>
                <w:b/>
                <w:bCs/>
              </w:rPr>
              <w:t>3</w:t>
            </w:r>
            <w:ins w:id="62" w:author="Autor">
              <w:r w:rsidR="00543E82">
                <w:rPr>
                  <w:b/>
                  <w:bCs/>
                </w:rPr>
                <w:t>7</w:t>
              </w:r>
            </w:ins>
            <w:del w:id="63" w:author="Autor">
              <w:r w:rsidDel="00543E82">
                <w:rPr>
                  <w:b/>
                  <w:bCs/>
                </w:rPr>
                <w:delText>8</w:delText>
              </w:r>
            </w:del>
            <w:r w:rsidR="109BC8E8" w:rsidRPr="2245775B">
              <w:rPr>
                <w:b/>
                <w:bCs/>
              </w:rPr>
              <w:t>.</w:t>
            </w:r>
          </w:p>
        </w:tc>
        <w:tc>
          <w:tcPr>
            <w:tcW w:w="1536" w:type="dxa"/>
            <w:shd w:val="clear" w:color="auto" w:fill="auto"/>
          </w:tcPr>
          <w:p w14:paraId="608F53E6" w14:textId="6C0EC920" w:rsidR="00885CF9" w:rsidRPr="007A78A5" w:rsidDel="009142D8" w:rsidRDefault="322DDEF9" w:rsidP="0E74BBAE">
            <w:pPr>
              <w:spacing w:after="0"/>
              <w:rPr>
                <w:b/>
                <w:bCs/>
                <w:color w:val="000000" w:themeColor="text1"/>
              </w:rPr>
            </w:pPr>
            <w:r w:rsidRPr="77439E7B">
              <w:rPr>
                <w:b/>
                <w:bCs/>
                <w:color w:val="000000" w:themeColor="text1"/>
              </w:rPr>
              <w:t>Demonstrator</w:t>
            </w:r>
          </w:p>
        </w:tc>
        <w:tc>
          <w:tcPr>
            <w:tcW w:w="2182" w:type="dxa"/>
            <w:shd w:val="clear" w:color="auto" w:fill="auto"/>
          </w:tcPr>
          <w:p w14:paraId="7592861A" w14:textId="4CC65259" w:rsidR="00885CF9" w:rsidRPr="007A78A5" w:rsidDel="009142D8" w:rsidRDefault="109BC8E8" w:rsidP="77AC746D">
            <w:pPr>
              <w:spacing w:after="0"/>
              <w:rPr>
                <w:rFonts w:cs="Calibri"/>
                <w:b/>
                <w:bCs/>
                <w:color w:val="000000" w:themeColor="text1"/>
              </w:rPr>
            </w:pPr>
            <w:r w:rsidRPr="2245775B">
              <w:rPr>
                <w:rFonts w:cs="Calibri"/>
                <w:b/>
                <w:bCs/>
                <w:color w:val="000000" w:themeColor="text1"/>
              </w:rPr>
              <w:t>Skala demonstracji determinowana budżetem</w:t>
            </w:r>
          </w:p>
        </w:tc>
        <w:tc>
          <w:tcPr>
            <w:tcW w:w="6369" w:type="dxa"/>
          </w:tcPr>
          <w:p w14:paraId="5693EA96" w14:textId="653CF813" w:rsidR="00885CF9" w:rsidRPr="000260E3" w:rsidDel="009142D8" w:rsidRDefault="442BD355">
            <w:pPr>
              <w:spacing w:after="0"/>
              <w:rPr>
                <w:rFonts w:cs="Calibri"/>
                <w:color w:val="000000" w:themeColor="text1"/>
                <w:highlight w:val="yellow"/>
              </w:rPr>
            </w:pPr>
            <w:r w:rsidRPr="7EF36E49">
              <w:rPr>
                <w:rFonts w:cs="Calibri"/>
                <w:color w:val="000000" w:themeColor="text1"/>
              </w:rPr>
              <w:t xml:space="preserve"> </w:t>
            </w:r>
            <w:r w:rsidR="07CAAD9F" w:rsidRPr="7EF36E49">
              <w:rPr>
                <w:rFonts w:cs="Calibri"/>
                <w:color w:val="000000" w:themeColor="text1"/>
              </w:rPr>
              <w:t>Maksymalna w</w:t>
            </w:r>
            <w:r w:rsidRPr="7EF36E49">
              <w:rPr>
                <w:rFonts w:cs="Calibri"/>
                <w:color w:val="000000" w:themeColor="text1"/>
              </w:rPr>
              <w:t xml:space="preserve">artość </w:t>
            </w:r>
            <w:r w:rsidR="1B710D51" w:rsidRPr="7EF36E49">
              <w:rPr>
                <w:rFonts w:cs="Calibri"/>
                <w:color w:val="000000" w:themeColor="text1"/>
              </w:rPr>
              <w:t>budżetu</w:t>
            </w:r>
            <w:r w:rsidR="38C7FA39" w:rsidRPr="7EF36E49">
              <w:rPr>
                <w:rFonts w:cs="Calibri"/>
                <w:color w:val="000000" w:themeColor="text1"/>
              </w:rPr>
              <w:t xml:space="preserve"> Etapu II </w:t>
            </w:r>
            <w:r w:rsidRPr="7EF36E49">
              <w:rPr>
                <w:rFonts w:cs="Calibri"/>
                <w:color w:val="000000" w:themeColor="text1"/>
              </w:rPr>
              <w:t xml:space="preserve">w celu stworzenia Demonstratora, nie </w:t>
            </w:r>
            <w:r w:rsidR="70032CA7" w:rsidRPr="7EF36E49">
              <w:rPr>
                <w:rFonts w:cs="Calibri"/>
                <w:color w:val="000000" w:themeColor="text1"/>
              </w:rPr>
              <w:t xml:space="preserve">może </w:t>
            </w:r>
            <w:r w:rsidRPr="7EF36E49">
              <w:rPr>
                <w:rFonts w:cs="Calibri"/>
                <w:color w:val="000000" w:themeColor="text1"/>
              </w:rPr>
              <w:t>przekr</w:t>
            </w:r>
            <w:r w:rsidR="298A3DAC" w:rsidRPr="7EF36E49">
              <w:rPr>
                <w:rFonts w:cs="Calibri"/>
                <w:color w:val="000000" w:themeColor="text1"/>
              </w:rPr>
              <w:t>oczyć</w:t>
            </w:r>
            <w:r w:rsidR="502E2F47" w:rsidRPr="7EF36E49">
              <w:rPr>
                <w:rFonts w:cs="Calibri"/>
                <w:color w:val="000000" w:themeColor="text1"/>
              </w:rPr>
              <w:t xml:space="preserve"> 46,8 mln zł</w:t>
            </w:r>
            <w:r w:rsidR="6614D3EF" w:rsidRPr="7EF36E49">
              <w:rPr>
                <w:rFonts w:cs="Calibri"/>
                <w:color w:val="000000" w:themeColor="text1"/>
              </w:rPr>
              <w:t xml:space="preserve"> brutto</w:t>
            </w:r>
            <w:r w:rsidR="413059F1" w:rsidRPr="7EF36E49">
              <w:rPr>
                <w:rFonts w:cs="Calibri"/>
                <w:color w:val="000000" w:themeColor="text1"/>
              </w:rPr>
              <w:t>, z zastrzeżeniem zdania kolejnego</w:t>
            </w:r>
            <w:r w:rsidR="502E2F47" w:rsidRPr="7EF36E49">
              <w:rPr>
                <w:rFonts w:cs="Calibri"/>
                <w:color w:val="000000" w:themeColor="text1"/>
              </w:rPr>
              <w:t>.</w:t>
            </w:r>
            <w:r w:rsidR="7067D35F" w:rsidRPr="7EF36E49">
              <w:rPr>
                <w:rFonts w:cs="Calibri"/>
                <w:color w:val="000000" w:themeColor="text1"/>
              </w:rPr>
              <w:t xml:space="preserve"> </w:t>
            </w:r>
            <w:r w:rsidR="2879817A" w:rsidRPr="7EF36E49">
              <w:rPr>
                <w:rFonts w:cs="Calibri"/>
                <w:color w:val="000000" w:themeColor="text1"/>
              </w:rPr>
              <w:t xml:space="preserve"> </w:t>
            </w:r>
            <w:r w:rsidR="2879817A" w:rsidRPr="7EF36E49">
              <w:rPr>
                <w:rFonts w:asciiTheme="minorHAnsi" w:hAnsiTheme="minorHAnsi" w:cstheme="minorBidi"/>
                <w:color w:val="000000" w:themeColor="text1"/>
              </w:rPr>
              <w:t>Wykonawca, w ramach dzielenia korzyści i ryzyka związanego z realizacją Umowy, może bez zgody NCBR sfinansować działania objęte Harmonogramem Rzeczowo-Finansowym dla Etapu II w części odpowiadającej nie więcej niż 25% łącznej wartości budżetu Etapu II (obejmującego wynagrodzenie brutto płatne przez NCBR oraz środki pochodzące z innych źródeł) ze wszelkich źródeł, w tym środków własnych, środków pozyskanych od podmiotów powiązanych lub instytucji</w:t>
            </w:r>
            <w:r w:rsidR="7067D35F" w:rsidRPr="7EF36E49">
              <w:rPr>
                <w:rFonts w:asciiTheme="minorHAnsi" w:hAnsiTheme="minorHAnsi" w:cstheme="minorBidi"/>
                <w:color w:val="000000" w:themeColor="text1"/>
              </w:rPr>
              <w:t xml:space="preserve"> </w:t>
            </w:r>
            <w:r w:rsidR="2879817A" w:rsidRPr="7EF36E49">
              <w:rPr>
                <w:rFonts w:asciiTheme="minorHAnsi" w:hAnsiTheme="minorHAnsi" w:cstheme="minorBidi"/>
                <w:color w:val="000000" w:themeColor="text1"/>
              </w:rPr>
              <w:t xml:space="preserve">finansowych lub </w:t>
            </w:r>
            <w:r w:rsidR="2879817A" w:rsidRPr="7EF36E49">
              <w:rPr>
                <w:rFonts w:asciiTheme="minorHAnsi" w:hAnsiTheme="minorHAnsi"/>
                <w:color w:val="000000" w:themeColor="text1"/>
              </w:rPr>
              <w:t>pochodzących z budżetu Unii Europejskiej lub ze środków publicznych z innych tytułów niż niniejsza Umowa</w:t>
            </w:r>
            <w:r w:rsidR="696D136E" w:rsidRPr="7EF36E49">
              <w:rPr>
                <w:rFonts w:asciiTheme="minorHAnsi" w:hAnsiTheme="minorHAnsi"/>
                <w:color w:val="000000" w:themeColor="text1"/>
              </w:rPr>
              <w:t xml:space="preserve">, z zastrzeżeniem ART. 14 </w:t>
            </w:r>
            <w:r w:rsidR="696D136E" w:rsidRPr="7EF36E49">
              <w:rPr>
                <w:rFonts w:asciiTheme="minorHAnsi" w:hAnsiTheme="minorHAnsi" w:cstheme="minorBidi"/>
                <w:color w:val="000000" w:themeColor="text1"/>
              </w:rPr>
              <w:t>§</w:t>
            </w:r>
            <w:r w:rsidR="696D136E" w:rsidRPr="7EF36E49">
              <w:rPr>
                <w:rFonts w:asciiTheme="minorHAnsi" w:hAnsiTheme="minorHAnsi"/>
                <w:color w:val="000000" w:themeColor="text1"/>
              </w:rPr>
              <w:t>6 wzoru Umowy.</w:t>
            </w:r>
          </w:p>
          <w:p w14:paraId="112F94B3" w14:textId="20630857" w:rsidR="00885CF9" w:rsidRPr="000260E3" w:rsidDel="009142D8" w:rsidRDefault="00885CF9" w:rsidP="15020E67">
            <w:pPr>
              <w:spacing w:after="0"/>
              <w:rPr>
                <w:rFonts w:cs="Calibri"/>
                <w:color w:val="000000" w:themeColor="text1"/>
                <w:highlight w:val="yellow"/>
              </w:rPr>
            </w:pPr>
          </w:p>
        </w:tc>
        <w:tc>
          <w:tcPr>
            <w:tcW w:w="680" w:type="dxa"/>
          </w:tcPr>
          <w:p w14:paraId="6968573D" w14:textId="1243A5AF" w:rsidR="00885CF9" w:rsidDel="009142D8" w:rsidRDefault="642D5B9D" w:rsidP="00885CF9">
            <w:pPr>
              <w:spacing w:after="0"/>
              <w:jc w:val="center"/>
              <w:rPr>
                <w:rFonts w:cs="Calibri"/>
                <w:color w:val="000000" w:themeColor="text1"/>
              </w:rPr>
            </w:pPr>
            <w:r w:rsidRPr="6CFE63B3">
              <w:rPr>
                <w:rFonts w:cs="Calibri"/>
                <w:color w:val="000000" w:themeColor="text1"/>
              </w:rPr>
              <w:t>-</w:t>
            </w:r>
          </w:p>
        </w:tc>
      </w:tr>
    </w:tbl>
    <w:p w14:paraId="58203C22" w14:textId="2159DA33" w:rsidR="77AC746D" w:rsidRDefault="77AC746D"/>
    <w:p w14:paraId="4C92DDA4" w14:textId="7CAB9521" w:rsidR="00B75F86" w:rsidRPr="009471A2" w:rsidRDefault="0BCDCC7E" w:rsidP="7A812F7D">
      <w:pPr>
        <w:spacing w:after="0"/>
        <w:rPr>
          <w:rFonts w:eastAsiaTheme="minorEastAsia"/>
        </w:rPr>
      </w:pPr>
      <w:r w:rsidRPr="009471A2">
        <w:rPr>
          <w:rFonts w:eastAsiaTheme="minorEastAsia"/>
        </w:rPr>
        <w:t>Uzasadnienie wyboru oprogramowania TRNSYS jako narzędzia do modelowania numerycznego</w:t>
      </w:r>
      <w:r w:rsidR="7AC9CCA5" w:rsidRPr="009471A2">
        <w:rPr>
          <w:rFonts w:eastAsiaTheme="minorEastAsia"/>
        </w:rPr>
        <w:t xml:space="preserve"> Demonstratora Technologii:</w:t>
      </w:r>
    </w:p>
    <w:p w14:paraId="665514BE" w14:textId="351244C1"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Program TRNSYS jest przeznaczony do symulacji działania urządzeń, instalacji i sieci energetycznych (grzewczych, fotowoltaicznych, słonecznych, itd.) i ogrzewania budynków, w szczególności wykorzystywany jest w szerokim zakresie w zastosowaniach naukowych jak i komercyjnych, ponieważ stanowi jeden z najbardziej zaawansowanych i elastycznych programów do analizy systemów energetycznych.</w:t>
      </w:r>
    </w:p>
    <w:p w14:paraId="1A7A6D87" w14:textId="55253AE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pozwala na przeprowadzenie szczegółowych wielokryterialnych analiz systemów (pod względem energetycznym, ekonomicznym, wpływu na środowisko) w funkcji czasu. Największą zaletą programu TRNSYS jest duża elastyczność w modelowaniu systemów energetycznych ze względu na możliwość zmiany parametrów technicznych i operacyjnych poszczególnych elementów systemu oraz budynku. </w:t>
      </w:r>
      <w:r w:rsidR="54AD884C" w:rsidRPr="773C8844">
        <w:rPr>
          <w:rFonts w:ascii="Calibri" w:eastAsia="Calibri" w:hAnsi="Calibri" w:cs="Calibri"/>
        </w:rPr>
        <w:t>Jako jeden</w:t>
      </w:r>
      <w:r w:rsidRPr="009471A2">
        <w:rPr>
          <w:rFonts w:ascii="Calibri" w:eastAsia="Calibri" w:hAnsi="Calibri" w:cs="Calibri"/>
        </w:rPr>
        <w:t xml:space="preserve"> z niewielu narzędzi do symulacji rozwiązań technicznych w zakresie energetyki daje możliwość elastycznego i szczegółowego ustawienia strategii działania poszczególnych komponentów oraz całego systemu. W przeciwieństwie do innych programów, TRNSYS pozwala na szczegółowe i kompleksowe modelowanie i dynamiczną symulację instalacji, budynków oraz ich współdziałania, ze względu na modułową i otwartą strukturę.</w:t>
      </w:r>
    </w:p>
    <w:p w14:paraId="3DA00BB4" w14:textId="10520B6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lastRenderedPageBreak/>
        <w:t xml:space="preserve">Program umożliwia wykonanie symulacji dynamicznej badanego lub projektowanego systemu w dowolnym okresie czasu, pomimo tej </w:t>
      </w:r>
      <w:r w:rsidR="37531569" w:rsidRPr="773C8844">
        <w:rPr>
          <w:rFonts w:ascii="Calibri" w:eastAsia="Calibri" w:hAnsi="Calibri" w:cs="Calibri"/>
        </w:rPr>
        <w:t>możliwości typowe</w:t>
      </w:r>
      <w:r w:rsidRPr="009471A2">
        <w:rPr>
          <w:rFonts w:ascii="Calibri" w:eastAsia="Calibri" w:hAnsi="Calibri" w:cs="Calibri"/>
        </w:rPr>
        <w:t xml:space="preserve"> symulacje przeprowadzane są dla całorocznej analizy pracy instalacji lub/i budynku. Mimo rozbudowanych możliwości obliczeniowych, program jest przyjazny użytkownikowi dzięki intuicyjnym interfejsom graficznym.</w:t>
      </w:r>
    </w:p>
    <w:p w14:paraId="02212F03" w14:textId="18E46FFD"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 xml:space="preserve">TRNSYS opiera możliwości symulacyjne o obszerną bibliotekę modeli numerycznych wszelkich urządzeń energetycznych i zjawisk fizycznych, m.in. wchodzących w kategorie dotyczące rozwiązań w zakresie ogrzewania, chłodzenia i wentylacji, kogeneracji i </w:t>
      </w:r>
      <w:proofErr w:type="spellStart"/>
      <w:r w:rsidRPr="0C5D272A">
        <w:rPr>
          <w:rFonts w:ascii="Calibri" w:eastAsia="Calibri" w:hAnsi="Calibri" w:cs="Calibri"/>
        </w:rPr>
        <w:t>trigeneracji</w:t>
      </w:r>
      <w:proofErr w:type="spellEnd"/>
      <w:r w:rsidRPr="0C5D272A">
        <w:rPr>
          <w:rFonts w:ascii="Calibri" w:eastAsia="Calibri" w:hAnsi="Calibri" w:cs="Calibri"/>
        </w:rPr>
        <w:t xml:space="preserve">, urządzeń słonecznych, turbin wiatrowych, geotermii, itd. Ważnym aspektem oprogramowania jest wykorzystanie modeli symulacyjnych, które są </w:t>
      </w:r>
      <w:proofErr w:type="spellStart"/>
      <w:r w:rsidRPr="0C5D272A">
        <w:rPr>
          <w:rFonts w:ascii="Calibri" w:eastAsia="Calibri" w:hAnsi="Calibri" w:cs="Calibri"/>
        </w:rPr>
        <w:t>zwalidowane</w:t>
      </w:r>
      <w:proofErr w:type="spellEnd"/>
      <w:r w:rsidRPr="0C5D272A">
        <w:rPr>
          <w:rFonts w:ascii="Calibri" w:eastAsia="Calibri" w:hAnsi="Calibri" w:cs="Calibri"/>
        </w:rPr>
        <w:t xml:space="preserve"> eksperymentalnie i/lub są oparte na danych technicznych i operacyjnych podawanych przez producentów komponentów. Na tej podstawie, symulacja systemów energetycznych opracowanych w ramach oprogramowania TRNSYS pozwala osiągnąć wiarygodne i rzetelne wyniki.</w:t>
      </w:r>
    </w:p>
    <w:p w14:paraId="234DE62F" w14:textId="25CDFBA2" w:rsidR="7AC9CCA5" w:rsidRPr="009471A2" w:rsidRDefault="7736C1CB" w:rsidP="009471A2">
      <w:pPr>
        <w:spacing w:line="276" w:lineRule="auto"/>
        <w:jc w:val="both"/>
        <w:rPr>
          <w:rFonts w:ascii="Calibri" w:eastAsia="Calibri" w:hAnsi="Calibri" w:cs="Calibri"/>
        </w:rPr>
      </w:pPr>
      <w:r w:rsidRPr="6CAFAEF6">
        <w:rPr>
          <w:rFonts w:ascii="Calibri" w:eastAsia="Calibri" w:hAnsi="Calibri" w:cs="Calibri"/>
        </w:rPr>
        <w:t>Program pozwala</w:t>
      </w:r>
      <w:r w:rsidR="7AC9CCA5" w:rsidRPr="6CAFAEF6">
        <w:rPr>
          <w:rFonts w:ascii="Calibri" w:eastAsia="Calibri" w:hAnsi="Calibri" w:cs="Calibri"/>
        </w:rPr>
        <w:t xml:space="preserve"> na wpisanie nowych komponentów (np. związanych z innowacyjnymi rozwiązaniami technicznymi) i dostosowanie istniejących do symulacji poszczególnie wybranych urządzeń, poprzez wpisanie charakterystyki działania komponentów.</w:t>
      </w:r>
    </w:p>
    <w:p w14:paraId="2C42683D" w14:textId="5C176119"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posiada rozwinięte możliwości generowania wyników i informacji z przeprowadzanych symulacji, ponieważ możliwe jest obliczanie ogólnych danych dotyczących wyników działania symulowanego systemu czy budynku, oraz uzyskanie szczegółowych danych związanych z działaniem poszczególnych komponentów, w postaci temperatur, przepływów, mocy, energii, strat ciepła, itd. Możliwość wprowadzenia zmian parametrów pozwala na przeprowadzenie analiz parametrycznych, analiz wrażliwości i zastosowania algorytmów optymalizacyjnych. Wymienione możliwości pozwalają na:</w:t>
      </w:r>
    </w:p>
    <w:p w14:paraId="38650AB1" w14:textId="0231E8B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analizowanie działania poszczególnych komponentów systemów oraz ich wspólnych interakcji;</w:t>
      </w:r>
    </w:p>
    <w:p w14:paraId="32335369" w14:textId="7C866CCC"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obliczenie wydajności i sprawności elementów lub/i całej instalacji;</w:t>
      </w:r>
    </w:p>
    <w:p w14:paraId="4AB7E5EA" w14:textId="416FF2D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przeprowadzenie analiz wykonalności inwestycji;</w:t>
      </w:r>
    </w:p>
    <w:p w14:paraId="25E4EBDF" w14:textId="273BD00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zdefiniowania najlepszych parametrów projektowych i operacyjnych instalacji.</w:t>
      </w:r>
    </w:p>
    <w:p w14:paraId="1086AD46" w14:textId="368B896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Parametry systemów energetycznych, w postaci specyfikacji rozwiązań technologicznych w nim </w:t>
      </w:r>
      <w:r w:rsidR="303A55B5" w:rsidRPr="773C8844">
        <w:rPr>
          <w:rFonts w:ascii="Calibri" w:eastAsia="Calibri" w:hAnsi="Calibri" w:cs="Calibri"/>
        </w:rPr>
        <w:t>zastosowanych</w:t>
      </w:r>
      <w:r w:rsidRPr="009471A2">
        <w:rPr>
          <w:rFonts w:ascii="Calibri" w:eastAsia="Calibri" w:hAnsi="Calibri" w:cs="Calibri"/>
        </w:rPr>
        <w:t xml:space="preserve"> oraz specyfika działania instalacji w funkcji czasu mają wpływ na działanie poszczególnych elementów oraz globalnie na całą strukturę projektowanego lub badanego systemu. W programie TRNSYS można precyzyjnie badać systemy energetyczne i budynki na podstawie baz danych pogodowych, które pozwalają na wykorzystanie parametrów jakich promieniowanie słoneczne bezpośrednie, rozproszone i odbite, wilgotność względną, prędkość i kierunek wiatru, temperatura otoczenia, itd. do przeprowadzenia dynamicznej symulacji.</w:t>
      </w:r>
    </w:p>
    <w:p w14:paraId="3E1595A6" w14:textId="0EA90884" w:rsidR="7AC9CCA5" w:rsidRPr="009471A2" w:rsidRDefault="7AC9CCA5" w:rsidP="6CAFAEF6">
      <w:pPr>
        <w:spacing w:line="276" w:lineRule="auto"/>
        <w:jc w:val="both"/>
        <w:rPr>
          <w:rFonts w:ascii="Calibri Light" w:eastAsia="Calibri Light" w:hAnsi="Calibri Light" w:cs="Calibri Light"/>
        </w:rPr>
      </w:pPr>
      <w:r w:rsidRPr="0C5D272A">
        <w:rPr>
          <w:rFonts w:ascii="Calibri" w:eastAsia="Calibri" w:hAnsi="Calibri" w:cs="Calibri"/>
        </w:rPr>
        <w:t xml:space="preserve">Zastosowanie oprogramowania w zakresie badań i analizy projektowej lub </w:t>
      </w:r>
      <w:r w:rsidR="59D72C59" w:rsidRPr="0C5D272A">
        <w:rPr>
          <w:rFonts w:ascii="Calibri" w:eastAsia="Calibri" w:hAnsi="Calibri" w:cs="Calibri"/>
        </w:rPr>
        <w:t>naukowej systemów</w:t>
      </w:r>
      <w:r w:rsidRPr="0C5D272A">
        <w:rPr>
          <w:rFonts w:ascii="Calibri" w:eastAsia="Calibri" w:hAnsi="Calibri" w:cs="Calibri"/>
        </w:rPr>
        <w:t xml:space="preserve"> energetycznych potwierdzone jest wykorzystaniem narzędzia TRNSYS w licznych publikacjach dostępnych w międzynarodowych bazach prac naukowych. Liczba prac z wykorzystaniem tego oprogramowania jest znacznie większa od innych programów o podobnym zastosowaniu, takie jak </w:t>
      </w:r>
      <w:proofErr w:type="spellStart"/>
      <w:r w:rsidRPr="0C5D272A">
        <w:rPr>
          <w:rFonts w:ascii="Calibri" w:eastAsia="Calibri" w:hAnsi="Calibri" w:cs="Calibri"/>
        </w:rPr>
        <w:t>EnergyPlan</w:t>
      </w:r>
      <w:proofErr w:type="spellEnd"/>
      <w:r w:rsidRPr="0C5D272A">
        <w:rPr>
          <w:rFonts w:ascii="Calibri" w:eastAsia="Calibri" w:hAnsi="Calibri" w:cs="Calibri"/>
        </w:rPr>
        <w:t xml:space="preserve">, </w:t>
      </w:r>
      <w:proofErr w:type="spellStart"/>
      <w:r w:rsidRPr="0C5D272A">
        <w:rPr>
          <w:rFonts w:ascii="Calibri" w:eastAsia="Calibri" w:hAnsi="Calibri" w:cs="Calibri"/>
        </w:rPr>
        <w:t>EnergyPRO</w:t>
      </w:r>
      <w:proofErr w:type="spellEnd"/>
      <w:r w:rsidRPr="0C5D272A">
        <w:rPr>
          <w:rFonts w:ascii="Calibri" w:eastAsia="Calibri" w:hAnsi="Calibri" w:cs="Calibri"/>
        </w:rPr>
        <w:t xml:space="preserve"> i </w:t>
      </w:r>
      <w:proofErr w:type="spellStart"/>
      <w:r w:rsidRPr="0C5D272A">
        <w:rPr>
          <w:rFonts w:ascii="Calibri" w:eastAsia="Calibri" w:hAnsi="Calibri" w:cs="Calibri"/>
        </w:rPr>
        <w:t>Polysun</w:t>
      </w:r>
      <w:proofErr w:type="spellEnd"/>
      <w:r w:rsidRPr="0C5D272A">
        <w:rPr>
          <w:rFonts w:ascii="Calibri" w:eastAsia="Calibri" w:hAnsi="Calibri" w:cs="Calibri"/>
        </w:rPr>
        <w:t xml:space="preserve">. Z analizy bazy danych sciencedirect.com wynika, że na dzień 31.03.2021, liczba </w:t>
      </w:r>
      <w:r w:rsidR="6997B858" w:rsidRPr="0C5D272A">
        <w:rPr>
          <w:rFonts w:ascii="Calibri" w:eastAsia="Calibri" w:hAnsi="Calibri" w:cs="Calibri"/>
        </w:rPr>
        <w:t>artykułów,</w:t>
      </w:r>
      <w:r w:rsidRPr="0C5D272A">
        <w:rPr>
          <w:rFonts w:ascii="Calibri" w:eastAsia="Calibri" w:hAnsi="Calibri" w:cs="Calibri"/>
        </w:rPr>
        <w:t xml:space="preserve"> w których pojawia się słowo kluczowe TRNSYS to ponad 7400, z kolei w przypadku innych programów liczba rekordów jest znacznie mniejsza: dla </w:t>
      </w:r>
      <w:proofErr w:type="spellStart"/>
      <w:r w:rsidRPr="0C5D272A">
        <w:rPr>
          <w:rFonts w:ascii="Calibri" w:eastAsia="Calibri" w:hAnsi="Calibri" w:cs="Calibri"/>
        </w:rPr>
        <w:t>EnergyPlan</w:t>
      </w:r>
      <w:proofErr w:type="spellEnd"/>
      <w:r w:rsidRPr="0C5D272A">
        <w:rPr>
          <w:rFonts w:ascii="Calibri" w:eastAsia="Calibri" w:hAnsi="Calibri" w:cs="Calibri"/>
        </w:rPr>
        <w:t xml:space="preserve"> 652, dla </w:t>
      </w:r>
      <w:proofErr w:type="spellStart"/>
      <w:r w:rsidRPr="0C5D272A">
        <w:rPr>
          <w:rFonts w:ascii="Calibri" w:eastAsia="Calibri" w:hAnsi="Calibri" w:cs="Calibri"/>
        </w:rPr>
        <w:lastRenderedPageBreak/>
        <w:t>EnergyPRO</w:t>
      </w:r>
      <w:proofErr w:type="spellEnd"/>
      <w:r w:rsidRPr="0C5D272A">
        <w:rPr>
          <w:rFonts w:ascii="Calibri" w:eastAsia="Calibri" w:hAnsi="Calibri" w:cs="Calibri"/>
        </w:rPr>
        <w:t xml:space="preserve"> 168 i 155 dla </w:t>
      </w:r>
      <w:proofErr w:type="spellStart"/>
      <w:r w:rsidRPr="0C5D272A">
        <w:rPr>
          <w:rFonts w:ascii="Calibri" w:eastAsia="Calibri" w:hAnsi="Calibri" w:cs="Calibri"/>
        </w:rPr>
        <w:t>Polysun</w:t>
      </w:r>
      <w:proofErr w:type="spellEnd"/>
      <w:r w:rsidRPr="0C5D272A">
        <w:rPr>
          <w:rFonts w:ascii="Calibri" w:eastAsia="Calibri" w:hAnsi="Calibri" w:cs="Calibri"/>
        </w:rPr>
        <w:t>. Wyszukanie połączenia nazwy oprogramowania oraz słowa kluczowego „</w:t>
      </w:r>
      <w:proofErr w:type="spellStart"/>
      <w:r w:rsidRPr="0C5D272A">
        <w:rPr>
          <w:rFonts w:ascii="Calibri" w:eastAsia="Calibri" w:hAnsi="Calibri" w:cs="Calibri"/>
        </w:rPr>
        <w:t>district</w:t>
      </w:r>
      <w:proofErr w:type="spellEnd"/>
      <w:r w:rsidRPr="0C5D272A">
        <w:rPr>
          <w:rFonts w:ascii="Calibri" w:eastAsia="Calibri" w:hAnsi="Calibri" w:cs="Calibri"/>
        </w:rPr>
        <w:t xml:space="preserve"> heating”, na dzień 31.03.2021, generuje dla TRNSYS, </w:t>
      </w:r>
      <w:proofErr w:type="spellStart"/>
      <w:r w:rsidRPr="0C5D272A">
        <w:rPr>
          <w:rFonts w:ascii="Calibri" w:eastAsia="Calibri" w:hAnsi="Calibri" w:cs="Calibri"/>
        </w:rPr>
        <w:t>EnergyPlan</w:t>
      </w:r>
      <w:proofErr w:type="spellEnd"/>
      <w:r w:rsidRPr="0C5D272A">
        <w:rPr>
          <w:rFonts w:ascii="Calibri" w:eastAsia="Calibri" w:hAnsi="Calibri" w:cs="Calibri"/>
        </w:rPr>
        <w:t xml:space="preserve">, </w:t>
      </w:r>
      <w:proofErr w:type="spellStart"/>
      <w:r w:rsidRPr="0C5D272A">
        <w:rPr>
          <w:rFonts w:ascii="Calibri" w:eastAsia="Calibri" w:hAnsi="Calibri" w:cs="Calibri"/>
        </w:rPr>
        <w:t>EnergyPro</w:t>
      </w:r>
      <w:proofErr w:type="spellEnd"/>
      <w:r w:rsidRPr="0C5D272A">
        <w:rPr>
          <w:rFonts w:ascii="Calibri" w:eastAsia="Calibri" w:hAnsi="Calibri" w:cs="Calibri"/>
        </w:rPr>
        <w:t xml:space="preserve"> i </w:t>
      </w:r>
      <w:proofErr w:type="spellStart"/>
      <w:r w:rsidRPr="0C5D272A">
        <w:rPr>
          <w:rFonts w:ascii="Calibri" w:eastAsia="Calibri" w:hAnsi="Calibri" w:cs="Calibri"/>
        </w:rPr>
        <w:t>Polysun</w:t>
      </w:r>
      <w:proofErr w:type="spellEnd"/>
      <w:r w:rsidRPr="0C5D272A">
        <w:rPr>
          <w:rFonts w:ascii="Calibri" w:eastAsia="Calibri" w:hAnsi="Calibri" w:cs="Calibri"/>
        </w:rPr>
        <w:t xml:space="preserve"> odpowiednio 1069, 372, 119 i 36 wyników</w:t>
      </w:r>
      <w:r w:rsidR="30E3D61A" w:rsidRPr="0C5D272A">
        <w:rPr>
          <w:rFonts w:ascii="Calibri" w:eastAsia="Calibri" w:hAnsi="Calibri" w:cs="Calibri"/>
        </w:rPr>
        <w:t>.</w:t>
      </w:r>
    </w:p>
    <w:p w14:paraId="5389D698" w14:textId="732FE0D0" w:rsidR="7AC9CCA5" w:rsidRPr="009471A2" w:rsidRDefault="26BF0914" w:rsidP="00863135">
      <w:pPr>
        <w:spacing w:line="276" w:lineRule="auto"/>
        <w:jc w:val="both"/>
        <w:rPr>
          <w:rFonts w:eastAsiaTheme="minorEastAsia"/>
        </w:rPr>
      </w:pPr>
      <w:r w:rsidRPr="6CAFAEF6">
        <w:rPr>
          <w:rFonts w:eastAsiaTheme="minorEastAsia"/>
        </w:rPr>
        <w:t>U</w:t>
      </w:r>
      <w:r w:rsidR="7FC83B4E" w:rsidRPr="00863135">
        <w:rPr>
          <w:rFonts w:eastAsiaTheme="minorEastAsia"/>
        </w:rPr>
        <w:t xml:space="preserve">stalenie </w:t>
      </w:r>
      <w:r w:rsidR="147FAB63" w:rsidRPr="6CAFAEF6">
        <w:rPr>
          <w:rFonts w:eastAsiaTheme="minorEastAsia"/>
        </w:rPr>
        <w:t xml:space="preserve">wyboru </w:t>
      </w:r>
      <w:r w:rsidR="7FC83B4E" w:rsidRPr="00863135">
        <w:rPr>
          <w:rFonts w:eastAsiaTheme="minorEastAsia"/>
        </w:rPr>
        <w:t>oprogram</w:t>
      </w:r>
      <w:r w:rsidR="7FC83B4E" w:rsidRPr="6CAFAEF6">
        <w:rPr>
          <w:rFonts w:eastAsiaTheme="minorEastAsia"/>
        </w:rPr>
        <w:t>owania jest wynikiem oceny technicznej</w:t>
      </w:r>
      <w:r w:rsidR="1AF31032" w:rsidRPr="6CAFAEF6">
        <w:rPr>
          <w:rFonts w:eastAsiaTheme="minorEastAsia"/>
        </w:rPr>
        <w:t>, prowadzonej w trakcie dialogu technicznego</w:t>
      </w:r>
      <w:r w:rsidR="7A4582CA" w:rsidRPr="6CAFAEF6">
        <w:rPr>
          <w:rFonts w:eastAsiaTheme="minorEastAsia"/>
        </w:rPr>
        <w:t xml:space="preserve"> związanego z przygotowaniem</w:t>
      </w:r>
      <w:r w:rsidR="7FC83B4E" w:rsidRPr="6CAFAEF6">
        <w:rPr>
          <w:rFonts w:eastAsiaTheme="minorEastAsia"/>
        </w:rPr>
        <w:t xml:space="preserve"> przedsięwzięcia</w:t>
      </w:r>
      <w:r w:rsidR="6A5357BB" w:rsidRPr="6CAFAEF6">
        <w:rPr>
          <w:rFonts w:eastAsiaTheme="minorEastAsia"/>
        </w:rPr>
        <w:t>.</w:t>
      </w:r>
      <w:r w:rsidR="7FC83B4E" w:rsidRPr="6CAFAEF6">
        <w:rPr>
          <w:rFonts w:eastAsiaTheme="minorEastAsia"/>
        </w:rPr>
        <w:t xml:space="preserve"> </w:t>
      </w:r>
      <w:r w:rsidR="2FF2125D" w:rsidRPr="6CAFAEF6">
        <w:rPr>
          <w:rFonts w:eastAsiaTheme="minorEastAsia"/>
        </w:rPr>
        <w:t>Ocena techniczna w</w:t>
      </w:r>
      <w:r w:rsidR="3DD9D172" w:rsidRPr="6CAFAEF6">
        <w:rPr>
          <w:rFonts w:eastAsiaTheme="minorEastAsia"/>
        </w:rPr>
        <w:t xml:space="preserve">ykazała, </w:t>
      </w:r>
      <w:r w:rsidR="7FC83B4E" w:rsidRPr="6CAFAEF6">
        <w:rPr>
          <w:rFonts w:eastAsiaTheme="minorEastAsia"/>
        </w:rPr>
        <w:t>że</w:t>
      </w:r>
      <w:r w:rsidR="47140B19" w:rsidRPr="6CAFAEF6">
        <w:rPr>
          <w:rFonts w:eastAsiaTheme="minorEastAsia"/>
        </w:rPr>
        <w:t>:</w:t>
      </w:r>
    </w:p>
    <w:p w14:paraId="668CBD08" w14:textId="33CBD1B7" w:rsidR="7AC9CCA5" w:rsidRPr="009471A2" w:rsidRDefault="7FC83B4E" w:rsidP="6CAFAEF6">
      <w:pPr>
        <w:pStyle w:val="Akapitzlist"/>
        <w:numPr>
          <w:ilvl w:val="0"/>
          <w:numId w:val="6"/>
        </w:numPr>
        <w:spacing w:line="276" w:lineRule="auto"/>
        <w:jc w:val="both"/>
        <w:rPr>
          <w:rFonts w:eastAsiaTheme="minorEastAsia"/>
        </w:rPr>
      </w:pPr>
      <w:r w:rsidRPr="6CAFAEF6">
        <w:rPr>
          <w:rFonts w:eastAsiaTheme="minorEastAsia"/>
        </w:rPr>
        <w:t xml:space="preserve">wymóg jednolitego formatu modelowania numerycznego jest niezbędny dla osiągnięcia celów Przedsięwzięcia poprzez zapewnienie porównywalności Wyników Prac Etapu różnych Uczestników Przedsięwzięcia </w:t>
      </w:r>
    </w:p>
    <w:p w14:paraId="3CD7063D" w14:textId="7825C68A" w:rsidR="7AC9CCA5" w:rsidRPr="009471A2" w:rsidRDefault="7FC83B4E" w:rsidP="6CAFAEF6">
      <w:pPr>
        <w:pStyle w:val="Akapitzlist"/>
        <w:numPr>
          <w:ilvl w:val="0"/>
          <w:numId w:val="6"/>
        </w:numPr>
        <w:spacing w:line="276" w:lineRule="auto"/>
        <w:jc w:val="both"/>
      </w:pPr>
      <w:r w:rsidRPr="6CAFAEF6">
        <w:rPr>
          <w:rFonts w:eastAsiaTheme="minorEastAsia"/>
        </w:rPr>
        <w:t>analiza Zamawiającego przeprowadzona w oparciu o publicznie dostępne dane oraz informacje z dialogu technicznego wykazała, że ze względu na szeroką dostępność i cenę wskazanego rozwiązania informatycznego dla Uczestników Przedsięwzięcia, jego wymaganie nie wpłynie na konkurencyjność w Postępowaniu, ani na preferowanie określonych Wnioskodawców</w:t>
      </w:r>
      <w:r w:rsidR="353A0735" w:rsidRPr="6CAFAEF6">
        <w:rPr>
          <w:rFonts w:eastAsiaTheme="minorEastAsia"/>
        </w:rPr>
        <w:t>.</w:t>
      </w:r>
    </w:p>
    <w:p w14:paraId="2CF9F112" w14:textId="29063099" w:rsidR="7A812F7D" w:rsidRDefault="7A812F7D" w:rsidP="7A812F7D">
      <w:pPr>
        <w:spacing w:after="0"/>
      </w:pPr>
    </w:p>
    <w:p w14:paraId="7C852772" w14:textId="7098DB02" w:rsidR="007A5890" w:rsidRDefault="007A5890" w:rsidP="4B667E5C">
      <w:pPr>
        <w:pStyle w:val="Nagwek2"/>
        <w:numPr>
          <w:ilvl w:val="0"/>
          <w:numId w:val="0"/>
        </w:numPr>
        <w:sectPr w:rsidR="007A5890" w:rsidSect="00A21F3C">
          <w:pgSz w:w="11900" w:h="16840"/>
          <w:pgMar w:top="1417" w:right="1417" w:bottom="1417" w:left="1417" w:header="720" w:footer="720" w:gutter="0"/>
          <w:cols w:space="720"/>
          <w:titlePg/>
          <w:docGrid w:linePitch="360"/>
        </w:sectPr>
      </w:pPr>
    </w:p>
    <w:p w14:paraId="25C5CB1F" w14:textId="116D5608" w:rsidR="00B75F86" w:rsidRPr="00B75F86" w:rsidRDefault="0BEAA17A" w:rsidP="00EF67F1">
      <w:pPr>
        <w:pStyle w:val="Nagwek2"/>
        <w:rPr>
          <w:color w:val="000000" w:themeColor="text1"/>
        </w:rPr>
      </w:pPr>
      <w:r w:rsidRPr="56955223">
        <w:rPr>
          <w:color w:val="auto"/>
        </w:rPr>
        <w:lastRenderedPageBreak/>
        <w:t>Wymagania Konkursowe</w:t>
      </w:r>
    </w:p>
    <w:p w14:paraId="6674B061" w14:textId="45CD466E" w:rsidR="00E64479" w:rsidRPr="00EF67F1" w:rsidRDefault="6CD2206F" w:rsidP="56955223">
      <w:pPr>
        <w:spacing w:before="240" w:after="0"/>
        <w:jc w:val="both"/>
        <w:rPr>
          <w:rFonts w:cstheme="majorBidi"/>
        </w:rPr>
      </w:pPr>
      <w:r w:rsidRPr="4A3FD5C7">
        <w:rPr>
          <w:rFonts w:cstheme="majorBidi"/>
        </w:rPr>
        <w:t xml:space="preserve">Wymagania Konkursowe stanowią element rywalizacji między rozwiązaniami </w:t>
      </w:r>
      <w:r w:rsidR="5EFC0023" w:rsidRPr="4A3FD5C7">
        <w:rPr>
          <w:rFonts w:cstheme="majorBidi"/>
        </w:rPr>
        <w:t>deklarowanymi</w:t>
      </w:r>
      <w:r w:rsidRPr="4A3FD5C7">
        <w:rPr>
          <w:rFonts w:cstheme="majorBidi"/>
        </w:rPr>
        <w:t xml:space="preserve"> przez </w:t>
      </w:r>
      <w:r w:rsidR="59130E3C" w:rsidRPr="4A3FD5C7">
        <w:rPr>
          <w:rFonts w:cstheme="majorBidi"/>
        </w:rPr>
        <w:t>Wykonawców</w:t>
      </w:r>
      <w:r w:rsidRPr="4A3FD5C7">
        <w:rPr>
          <w:rFonts w:cstheme="majorBidi"/>
        </w:rPr>
        <w:t xml:space="preserve">. </w:t>
      </w:r>
      <w:r w:rsidR="5EFC0023" w:rsidRPr="4A3FD5C7">
        <w:rPr>
          <w:rFonts w:cstheme="majorBidi"/>
        </w:rPr>
        <w:t>Wymagania</w:t>
      </w:r>
      <w:r w:rsidRPr="4A3FD5C7">
        <w:rPr>
          <w:rFonts w:cstheme="majorBidi"/>
        </w:rPr>
        <w:t xml:space="preserve"> </w:t>
      </w:r>
      <w:r w:rsidR="7AE85DDF" w:rsidRPr="4A3FD5C7">
        <w:rPr>
          <w:rFonts w:cstheme="majorBidi"/>
        </w:rPr>
        <w:t xml:space="preserve">Konkursowe </w:t>
      </w:r>
      <w:r w:rsidRPr="4A3FD5C7">
        <w:rPr>
          <w:rFonts w:cstheme="majorBidi"/>
        </w:rPr>
        <w:t xml:space="preserve">zostały przedstawione w </w:t>
      </w:r>
      <w:r w:rsidR="6F92CA3C" w:rsidRPr="4A3FD5C7">
        <w:rPr>
          <w:rFonts w:cstheme="majorBidi"/>
        </w:rPr>
        <w:t>Tab</w:t>
      </w:r>
      <w:r w:rsidR="695C393E" w:rsidRPr="4A3FD5C7">
        <w:rPr>
          <w:rFonts w:cstheme="majorBidi"/>
        </w:rPr>
        <w:t>eli</w:t>
      </w:r>
      <w:r w:rsidR="503AA878" w:rsidRPr="4A3FD5C7">
        <w:rPr>
          <w:rFonts w:cstheme="majorBidi"/>
        </w:rPr>
        <w:t xml:space="preserve"> 2</w:t>
      </w:r>
      <w:r w:rsidR="6F92CA3C" w:rsidRPr="4A3FD5C7">
        <w:rPr>
          <w:rFonts w:cstheme="majorBidi"/>
        </w:rPr>
        <w:t>.</w:t>
      </w:r>
    </w:p>
    <w:p w14:paraId="271985E4" w14:textId="413F52E5" w:rsidR="608084FC" w:rsidRDefault="2DFD38D2" w:rsidP="56955223">
      <w:pPr>
        <w:spacing w:before="240" w:after="0"/>
        <w:jc w:val="both"/>
        <w:rPr>
          <w:rFonts w:cstheme="majorBidi"/>
        </w:rPr>
      </w:pPr>
      <w:r w:rsidRPr="56955223">
        <w:rPr>
          <w:rFonts w:cstheme="majorBidi"/>
        </w:rPr>
        <w:t>Granic</w:t>
      </w:r>
      <w:r w:rsidR="62468956" w:rsidRPr="56955223">
        <w:rPr>
          <w:rFonts w:cstheme="majorBidi"/>
        </w:rPr>
        <w:t>e</w:t>
      </w:r>
      <w:r w:rsidRPr="56955223">
        <w:rPr>
          <w:rFonts w:cstheme="majorBidi"/>
        </w:rPr>
        <w:t xml:space="preserve"> </w:t>
      </w:r>
      <w:r w:rsidR="00A71002">
        <w:rPr>
          <w:rFonts w:cstheme="majorBidi"/>
        </w:rPr>
        <w:t>B</w:t>
      </w:r>
      <w:r w:rsidRPr="56955223">
        <w:rPr>
          <w:rFonts w:cstheme="majorBidi"/>
        </w:rPr>
        <w:t>łędu nie ma</w:t>
      </w:r>
      <w:r w:rsidR="7073EC24" w:rsidRPr="56955223">
        <w:rPr>
          <w:rFonts w:cstheme="majorBidi"/>
        </w:rPr>
        <w:t>ją</w:t>
      </w:r>
      <w:r w:rsidRPr="56955223">
        <w:rPr>
          <w:rFonts w:cstheme="majorBidi"/>
        </w:rPr>
        <w:t xml:space="preserve"> zastosowania w modelowaniu matematycznym.</w:t>
      </w:r>
    </w:p>
    <w:p w14:paraId="40F7D2EC" w14:textId="3D543180" w:rsidR="7AB9F82B" w:rsidRDefault="00A71002" w:rsidP="56955223">
      <w:pPr>
        <w:spacing w:before="240" w:after="0"/>
        <w:jc w:val="both"/>
        <w:rPr>
          <w:rFonts w:cstheme="majorBidi"/>
        </w:rPr>
      </w:pPr>
      <w:r>
        <w:rPr>
          <w:rFonts w:cstheme="majorBidi"/>
        </w:rPr>
        <w:t>Granica Błędu</w:t>
      </w:r>
      <w:r w:rsidR="0DC384E9" w:rsidRPr="56955223">
        <w:rPr>
          <w:rFonts w:cstheme="majorBidi"/>
        </w:rPr>
        <w:t xml:space="preserve"> I ma zastosowanie </w:t>
      </w:r>
      <w:r w:rsidR="169FED83" w:rsidRPr="56955223">
        <w:rPr>
          <w:rFonts w:cstheme="majorBidi"/>
        </w:rPr>
        <w:t>w weryfikacji spełnienia Wymagań w trakcie oceny Wyników Prac na koniec Etapu I.</w:t>
      </w:r>
    </w:p>
    <w:p w14:paraId="4E028074" w14:textId="14D8406B"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 ma zastosowanie w weryfikacji spełnienia Wymagań w trakcie oceny Wyników Prac na koniec Etapu II.</w:t>
      </w:r>
    </w:p>
    <w:p w14:paraId="62F9F3DF" w14:textId="7FEF57CF"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III ma zastosowanie w weryfikacji spełnienia Wymagań w trakcie oceny Wyników Prac na koniec Etapu III.</w:t>
      </w:r>
    </w:p>
    <w:p w14:paraId="217DCE4F" w14:textId="15ECF05E" w:rsidR="4B667E5C" w:rsidRDefault="4B667E5C" w:rsidP="56955223">
      <w:pPr>
        <w:spacing w:before="240" w:after="0"/>
        <w:jc w:val="both"/>
        <w:rPr>
          <w:rFonts w:cstheme="majorBidi"/>
        </w:rPr>
      </w:pPr>
    </w:p>
    <w:p w14:paraId="28CDF4C2" w14:textId="0DFB4A0B" w:rsidR="004831B4" w:rsidRDefault="5EFC0023" w:rsidP="56955223">
      <w:pPr>
        <w:spacing w:before="240"/>
        <w:rPr>
          <w:rFonts w:cstheme="majorBidi"/>
        </w:rPr>
      </w:pPr>
      <w:r w:rsidRPr="4A3FD5C7">
        <w:rPr>
          <w:rFonts w:cstheme="majorBidi"/>
          <w:b/>
          <w:bCs/>
        </w:rPr>
        <w:t xml:space="preserve">Tabela </w:t>
      </w:r>
      <w:r w:rsidR="7D5541FF" w:rsidRPr="4A3FD5C7">
        <w:rPr>
          <w:rFonts w:cstheme="majorBidi"/>
          <w:b/>
          <w:bCs/>
        </w:rPr>
        <w:t>2</w:t>
      </w:r>
      <w:r w:rsidRPr="4A3FD5C7">
        <w:rPr>
          <w:rFonts w:cstheme="majorBidi"/>
        </w:rPr>
        <w:t xml:space="preserve">. Wymagania </w:t>
      </w:r>
      <w:r w:rsidR="1EF11A3D" w:rsidRPr="4A3FD5C7">
        <w:rPr>
          <w:rFonts w:cstheme="majorBidi"/>
        </w:rPr>
        <w:t>K</w:t>
      </w:r>
      <w:r w:rsidRPr="4A3FD5C7">
        <w:rPr>
          <w:rFonts w:cstheme="majorBidi"/>
        </w:rPr>
        <w:t>onkursowe w Przedsięwzięciu.</w:t>
      </w:r>
    </w:p>
    <w:tbl>
      <w:tblPr>
        <w:tblStyle w:val="Tabela-Siatka"/>
        <w:tblW w:w="15446" w:type="dxa"/>
        <w:tblLayout w:type="fixed"/>
        <w:tblLook w:val="04A0" w:firstRow="1" w:lastRow="0" w:firstColumn="1" w:lastColumn="0" w:noHBand="0" w:noVBand="1"/>
      </w:tblPr>
      <w:tblGrid>
        <w:gridCol w:w="562"/>
        <w:gridCol w:w="1418"/>
        <w:gridCol w:w="2410"/>
        <w:gridCol w:w="1701"/>
        <w:gridCol w:w="8363"/>
        <w:gridCol w:w="992"/>
      </w:tblGrid>
      <w:tr w:rsidR="00A20F0A" w:rsidRPr="007A78A5" w14:paraId="53201DDE" w14:textId="77777777" w:rsidTr="7B16C413">
        <w:tc>
          <w:tcPr>
            <w:tcW w:w="562" w:type="dxa"/>
            <w:shd w:val="clear" w:color="auto" w:fill="E2EFD9" w:themeFill="accent6" w:themeFillTint="33"/>
            <w:vAlign w:val="center"/>
          </w:tcPr>
          <w:p w14:paraId="0BC81D69" w14:textId="1C202CEC" w:rsidR="00F51E5E" w:rsidRPr="007A78A5" w:rsidRDefault="55032849" w:rsidP="56955223">
            <w:pPr>
              <w:spacing w:after="0"/>
              <w:rPr>
                <w:rFonts w:asciiTheme="minorHAnsi" w:hAnsiTheme="minorHAnsi" w:cstheme="minorBidi"/>
                <w:b/>
                <w:bCs/>
              </w:rPr>
            </w:pPr>
            <w:r w:rsidRPr="007A78A5">
              <w:rPr>
                <w:b/>
                <w:bCs/>
              </w:rPr>
              <w:t>L.p.</w:t>
            </w:r>
          </w:p>
        </w:tc>
        <w:tc>
          <w:tcPr>
            <w:tcW w:w="1418" w:type="dxa"/>
            <w:shd w:val="clear" w:color="auto" w:fill="E2EFD9" w:themeFill="accent6" w:themeFillTint="33"/>
            <w:vAlign w:val="center"/>
          </w:tcPr>
          <w:p w14:paraId="171D074F" w14:textId="778C0C21" w:rsidR="00F51E5E" w:rsidRPr="007A78A5" w:rsidRDefault="3832FEA6" w:rsidP="56955223">
            <w:pPr>
              <w:spacing w:after="0"/>
              <w:rPr>
                <w:rFonts w:asciiTheme="minorHAnsi" w:hAnsiTheme="minorHAnsi" w:cstheme="minorBidi"/>
                <w:b/>
                <w:bCs/>
              </w:rPr>
            </w:pPr>
            <w:r w:rsidRPr="007A78A5">
              <w:rPr>
                <w:b/>
                <w:bCs/>
              </w:rPr>
              <w:t>KATEGORIA</w:t>
            </w:r>
          </w:p>
        </w:tc>
        <w:tc>
          <w:tcPr>
            <w:tcW w:w="2410" w:type="dxa"/>
            <w:shd w:val="clear" w:color="auto" w:fill="E2EFD9" w:themeFill="accent6" w:themeFillTint="33"/>
            <w:vAlign w:val="center"/>
          </w:tcPr>
          <w:p w14:paraId="4FAE2416" w14:textId="77777777" w:rsidR="00F51E5E" w:rsidRPr="007A78A5" w:rsidRDefault="1566689F" w:rsidP="56955223">
            <w:pPr>
              <w:spacing w:after="0"/>
              <w:jc w:val="center"/>
              <w:rPr>
                <w:rFonts w:asciiTheme="minorHAnsi" w:hAnsiTheme="minorHAnsi" w:cstheme="minorBidi"/>
                <w:b/>
                <w:bCs/>
              </w:rPr>
            </w:pPr>
            <w:r w:rsidRPr="007A78A5">
              <w:rPr>
                <w:rFonts w:cs="Calibri"/>
                <w:b/>
                <w:bCs/>
              </w:rPr>
              <w:t>NAZWA WYMAGANIA</w:t>
            </w:r>
          </w:p>
        </w:tc>
        <w:tc>
          <w:tcPr>
            <w:tcW w:w="1701" w:type="dxa"/>
            <w:shd w:val="clear" w:color="auto" w:fill="E2EFD9" w:themeFill="accent6" w:themeFillTint="33"/>
            <w:vAlign w:val="center"/>
          </w:tcPr>
          <w:p w14:paraId="66AB3748" w14:textId="77777777" w:rsidR="00F51E5E" w:rsidRPr="007A78A5" w:rsidRDefault="1566689F" w:rsidP="56955223">
            <w:pPr>
              <w:spacing w:after="0"/>
              <w:jc w:val="center"/>
              <w:rPr>
                <w:rFonts w:asciiTheme="minorHAnsi" w:hAnsiTheme="minorHAnsi" w:cstheme="minorBidi"/>
                <w:b/>
                <w:bCs/>
              </w:rPr>
            </w:pPr>
            <w:r w:rsidRPr="007A78A5">
              <w:rPr>
                <w:rFonts w:cs="Calibri"/>
                <w:b/>
                <w:bCs/>
              </w:rPr>
              <w:t>OPIS WYMAGANIA</w:t>
            </w:r>
          </w:p>
        </w:tc>
        <w:tc>
          <w:tcPr>
            <w:tcW w:w="8363" w:type="dxa"/>
            <w:shd w:val="clear" w:color="auto" w:fill="E2EFD9" w:themeFill="accent6" w:themeFillTint="33"/>
            <w:vAlign w:val="center"/>
          </w:tcPr>
          <w:p w14:paraId="5174B672" w14:textId="77777777" w:rsidR="00F51E5E" w:rsidRPr="007A78A5" w:rsidRDefault="1566689F" w:rsidP="56955223">
            <w:pPr>
              <w:spacing w:after="0"/>
              <w:jc w:val="center"/>
              <w:rPr>
                <w:rFonts w:cs="Calibri"/>
                <w:b/>
                <w:bCs/>
              </w:rPr>
            </w:pPr>
            <w:r w:rsidRPr="007A78A5">
              <w:rPr>
                <w:rFonts w:cs="Calibri"/>
                <w:b/>
                <w:bCs/>
              </w:rPr>
              <w:t>SPOSÓB WERYFIKACJI</w:t>
            </w:r>
          </w:p>
        </w:tc>
        <w:tc>
          <w:tcPr>
            <w:tcW w:w="992" w:type="dxa"/>
            <w:shd w:val="clear" w:color="auto" w:fill="E2EFD9" w:themeFill="accent6" w:themeFillTint="33"/>
            <w:vAlign w:val="center"/>
          </w:tcPr>
          <w:p w14:paraId="1BC35631" w14:textId="0F85FD9F" w:rsidR="5BB60CDF" w:rsidRPr="007A78A5" w:rsidRDefault="00A71002" w:rsidP="4A3FD5C7">
            <w:pPr>
              <w:jc w:val="center"/>
              <w:rPr>
                <w:rFonts w:cs="Calibri"/>
                <w:b/>
                <w:bCs/>
                <w:color w:val="000000" w:themeColor="text1"/>
              </w:rPr>
            </w:pPr>
            <w:r w:rsidRPr="007A78A5">
              <w:rPr>
                <w:rFonts w:cs="Calibri"/>
                <w:b/>
                <w:bCs/>
              </w:rPr>
              <w:t>Granica Błędu</w:t>
            </w:r>
          </w:p>
        </w:tc>
      </w:tr>
      <w:tr w:rsidR="0C5D272A" w14:paraId="1C0C9FF2" w14:textId="77777777" w:rsidTr="7B16C413">
        <w:tc>
          <w:tcPr>
            <w:tcW w:w="562" w:type="dxa"/>
            <w:shd w:val="clear" w:color="auto" w:fill="auto"/>
          </w:tcPr>
          <w:p w14:paraId="6BE73B6C" w14:textId="6A6B0459" w:rsidR="0C5D272A" w:rsidRDefault="0DEACB79" w:rsidP="0C5D272A">
            <w:pPr>
              <w:jc w:val="center"/>
              <w:rPr>
                <w:b/>
                <w:bCs/>
              </w:rPr>
            </w:pPr>
            <w:bookmarkStart w:id="64" w:name="_Hlk72156167"/>
            <w:r w:rsidRPr="355E29E7">
              <w:rPr>
                <w:b/>
                <w:bCs/>
              </w:rPr>
              <w:t>1.</w:t>
            </w:r>
          </w:p>
        </w:tc>
        <w:tc>
          <w:tcPr>
            <w:tcW w:w="1418" w:type="dxa"/>
            <w:shd w:val="clear" w:color="auto" w:fill="auto"/>
          </w:tcPr>
          <w:p w14:paraId="4622C76F" w14:textId="4A2E4D2B" w:rsidR="1C5AB9CC" w:rsidRDefault="2EA22551" w:rsidP="2251C84C">
            <w:pPr>
              <w:rPr>
                <w:rFonts w:asciiTheme="minorHAnsi" w:hAnsiTheme="minorHAnsi" w:cstheme="minorBidi"/>
                <w:b/>
                <w:bCs/>
              </w:rPr>
            </w:pPr>
            <w:r w:rsidRPr="2251C84C">
              <w:rPr>
                <w:rFonts w:asciiTheme="minorHAnsi" w:hAnsiTheme="minorHAnsi" w:cstheme="minorBidi"/>
                <w:b/>
                <w:bCs/>
              </w:rPr>
              <w:t>Technologia</w:t>
            </w:r>
          </w:p>
        </w:tc>
        <w:tc>
          <w:tcPr>
            <w:tcW w:w="2410" w:type="dxa"/>
            <w:shd w:val="clear" w:color="auto" w:fill="auto"/>
          </w:tcPr>
          <w:p w14:paraId="1F71FCCF" w14:textId="311593A2" w:rsidR="48CD0FB7" w:rsidRDefault="3835DE6E" w:rsidP="0C5D272A">
            <w:pPr>
              <w:rPr>
                <w:b/>
                <w:bCs/>
              </w:rPr>
            </w:pPr>
            <w:r w:rsidRPr="2251C84C">
              <w:rPr>
                <w:b/>
                <w:bCs/>
              </w:rPr>
              <w:t xml:space="preserve">Efektywność </w:t>
            </w:r>
            <w:r w:rsidR="7C1F77BC" w:rsidRPr="2251C84C">
              <w:rPr>
                <w:b/>
                <w:bCs/>
              </w:rPr>
              <w:t>ekonomiczna</w:t>
            </w:r>
            <w:r w:rsidRPr="2251C84C">
              <w:rPr>
                <w:b/>
                <w:bCs/>
              </w:rPr>
              <w:t xml:space="preserve"> Demonstratora Technologii</w:t>
            </w:r>
          </w:p>
        </w:tc>
        <w:tc>
          <w:tcPr>
            <w:tcW w:w="1701" w:type="dxa"/>
          </w:tcPr>
          <w:p w14:paraId="2596532C" w14:textId="73F208A2" w:rsidR="13BAEF8F" w:rsidRDefault="1F4715F5" w:rsidP="2251C84C">
            <w:pPr>
              <w:rPr>
                <w:rFonts w:asciiTheme="minorHAnsi" w:hAnsiTheme="minorHAnsi" w:cstheme="minorBidi"/>
              </w:rPr>
            </w:pPr>
            <w:r w:rsidRPr="2251C84C">
              <w:rPr>
                <w:rFonts w:asciiTheme="minorHAnsi" w:hAnsiTheme="minorHAnsi" w:cstheme="minorBidi"/>
              </w:rPr>
              <w:t xml:space="preserve">Wymagana jest jak najwyższa efektowność </w:t>
            </w:r>
            <w:r w:rsidR="6466341E" w:rsidRPr="2251C84C">
              <w:rPr>
                <w:rFonts w:asciiTheme="minorHAnsi" w:hAnsiTheme="minorHAnsi" w:cstheme="minorBidi"/>
              </w:rPr>
              <w:t>ekonomiczna</w:t>
            </w:r>
            <w:r w:rsidRPr="2251C84C">
              <w:rPr>
                <w:rFonts w:asciiTheme="minorHAnsi" w:hAnsiTheme="minorHAnsi" w:cstheme="minorBidi"/>
              </w:rPr>
              <w:t xml:space="preserve"> Demonstratora Technologii</w:t>
            </w:r>
          </w:p>
        </w:tc>
        <w:tc>
          <w:tcPr>
            <w:tcW w:w="8363" w:type="dxa"/>
          </w:tcPr>
          <w:p w14:paraId="35188CF4" w14:textId="23AFFA7D" w:rsidR="00AD62F5" w:rsidRPr="007A78A5" w:rsidRDefault="22E1FC97" w:rsidP="15020E67">
            <w:pPr>
              <w:spacing w:after="0"/>
              <w:rPr>
                <w:rFonts w:asciiTheme="minorHAnsi" w:hAnsiTheme="minorHAnsi" w:cstheme="minorBidi"/>
              </w:rPr>
            </w:pPr>
            <w:r w:rsidRPr="15020E67">
              <w:rPr>
                <w:rFonts w:asciiTheme="minorHAnsi" w:hAnsiTheme="minorHAnsi" w:cstheme="minorBidi"/>
              </w:rPr>
              <w:t>W ramach kryterium ocenie podlegać będzie efekt ekonomiczny</w:t>
            </w:r>
            <w:r w:rsidR="5319A1EF" w:rsidRPr="15020E67">
              <w:rPr>
                <w:rFonts w:asciiTheme="minorHAnsi" w:hAnsiTheme="minorHAnsi" w:cstheme="minorBidi"/>
              </w:rPr>
              <w:t xml:space="preserve"> </w:t>
            </w:r>
            <w:r w:rsidRPr="15020E67">
              <w:rPr>
                <w:rFonts w:asciiTheme="minorHAnsi" w:hAnsiTheme="minorHAnsi" w:cstheme="minorBidi"/>
              </w:rPr>
              <w:t>Demonstrator</w:t>
            </w:r>
            <w:r w:rsidR="2B206447" w:rsidRPr="15020E67">
              <w:rPr>
                <w:rFonts w:asciiTheme="minorHAnsi" w:hAnsiTheme="minorHAnsi" w:cstheme="minorBidi"/>
              </w:rPr>
              <w:t>a</w:t>
            </w:r>
            <w:r w:rsidRPr="15020E67">
              <w:rPr>
                <w:rFonts w:asciiTheme="minorHAnsi" w:hAnsiTheme="minorHAnsi" w:cstheme="minorBidi"/>
              </w:rPr>
              <w:t xml:space="preserve"> Technologii</w:t>
            </w:r>
            <w:r w:rsidR="5319A1EF" w:rsidRPr="15020E67">
              <w:rPr>
                <w:rFonts w:asciiTheme="minorHAnsi" w:hAnsiTheme="minorHAnsi" w:cstheme="minorBidi"/>
              </w:rPr>
              <w:t xml:space="preserve"> </w:t>
            </w:r>
            <w:r w:rsidRPr="15020E67">
              <w:rPr>
                <w:rFonts w:asciiTheme="minorHAnsi" w:hAnsiTheme="minorHAnsi" w:cstheme="minorBidi"/>
              </w:rPr>
              <w:t xml:space="preserve">w okresie </w:t>
            </w:r>
            <w:r w:rsidR="6424666A" w:rsidRPr="15020E67">
              <w:rPr>
                <w:rFonts w:asciiTheme="minorHAnsi" w:hAnsiTheme="minorHAnsi" w:cstheme="minorBidi"/>
              </w:rPr>
              <w:t xml:space="preserve">od 1 </w:t>
            </w:r>
            <w:r w:rsidR="5A006B13" w:rsidRPr="15020E67">
              <w:rPr>
                <w:rFonts w:asciiTheme="minorHAnsi" w:hAnsiTheme="minorHAnsi" w:cstheme="minorBidi"/>
              </w:rPr>
              <w:t>stycznia</w:t>
            </w:r>
            <w:r w:rsidR="6424666A" w:rsidRPr="15020E67">
              <w:rPr>
                <w:rFonts w:asciiTheme="minorHAnsi" w:hAnsiTheme="minorHAnsi" w:cstheme="minorBidi"/>
              </w:rPr>
              <w:t xml:space="preserve"> 202</w:t>
            </w:r>
            <w:r w:rsidR="2F258937" w:rsidRPr="15020E67">
              <w:rPr>
                <w:rFonts w:asciiTheme="minorHAnsi" w:hAnsiTheme="minorHAnsi" w:cstheme="minorBidi"/>
              </w:rPr>
              <w:t>4</w:t>
            </w:r>
            <w:r w:rsidR="3FB2CFD1" w:rsidRPr="15020E67">
              <w:rPr>
                <w:rFonts w:asciiTheme="minorHAnsi" w:hAnsiTheme="minorHAnsi" w:cstheme="minorBidi"/>
              </w:rPr>
              <w:t xml:space="preserve"> </w:t>
            </w:r>
            <w:r w:rsidR="710C2BD0" w:rsidRPr="15020E67">
              <w:rPr>
                <w:rFonts w:asciiTheme="minorHAnsi" w:hAnsiTheme="minorHAnsi" w:cstheme="minorBidi"/>
              </w:rPr>
              <w:t xml:space="preserve">do 31 </w:t>
            </w:r>
            <w:r w:rsidR="2818329C" w:rsidRPr="15020E67">
              <w:rPr>
                <w:rFonts w:asciiTheme="minorHAnsi" w:hAnsiTheme="minorHAnsi" w:cstheme="minorBidi"/>
              </w:rPr>
              <w:t>grudnia</w:t>
            </w:r>
            <w:r w:rsidR="710C2BD0" w:rsidRPr="15020E67">
              <w:rPr>
                <w:rFonts w:asciiTheme="minorHAnsi" w:hAnsiTheme="minorHAnsi" w:cstheme="minorBidi"/>
              </w:rPr>
              <w:t xml:space="preserve"> 2026</w:t>
            </w:r>
            <w:r w:rsidR="28319056" w:rsidRPr="15020E67">
              <w:rPr>
                <w:rFonts w:asciiTheme="minorHAnsi" w:hAnsiTheme="minorHAnsi" w:cstheme="minorBidi"/>
              </w:rPr>
              <w:t>r.</w:t>
            </w:r>
            <w:r w:rsidRPr="15020E67">
              <w:rPr>
                <w:rFonts w:asciiTheme="minorHAnsi" w:hAnsiTheme="minorHAnsi" w:cstheme="minorBidi"/>
              </w:rPr>
              <w:t xml:space="preserve">, zgodnie z metodologią określoną w Załączniku nr </w:t>
            </w:r>
            <w:r w:rsidR="55A15F36">
              <w:t>3.2</w:t>
            </w:r>
            <w:r w:rsidRPr="15020E67">
              <w:rPr>
                <w:rFonts w:asciiTheme="minorHAnsi" w:hAnsiTheme="minorHAnsi" w:cstheme="minorBidi"/>
              </w:rPr>
              <w:t xml:space="preserve"> do Regulaminu. Zamawiający nie określa oczekiwanych wartości granicznych dla współczynnika Efektywności ekonomicznej demonstratora Technologii.</w:t>
            </w:r>
          </w:p>
          <w:p w14:paraId="5862CE25" w14:textId="1E5FB84E" w:rsidR="00437EFC" w:rsidRPr="004A1B63" w:rsidRDefault="75FA4B16" w:rsidP="0C5D272A">
            <w:pPr>
              <w:rPr>
                <w:rFonts w:eastAsia="Calibri" w:cs="Calibri"/>
              </w:rPr>
            </w:pPr>
            <w:r w:rsidRPr="00530E5C">
              <w:rPr>
                <w:rFonts w:eastAsia="Calibri" w:cs="Calibri"/>
              </w:rPr>
              <w:t xml:space="preserve">Wnioskodawca oblicza </w:t>
            </w:r>
            <w:r w:rsidR="79ABE5A8" w:rsidRPr="00530E5C">
              <w:rPr>
                <w:rFonts w:eastAsia="Calibri" w:cs="Calibri"/>
              </w:rPr>
              <w:t>efektywność</w:t>
            </w:r>
            <w:r w:rsidRPr="00530E5C">
              <w:rPr>
                <w:rFonts w:eastAsia="Calibri" w:cs="Calibri"/>
              </w:rPr>
              <w:t xml:space="preserve"> ekonomiczną Demonstratora Technologii z zastosowaniem poniższych reguł oraz wzoru:</w:t>
            </w:r>
          </w:p>
          <w:p w14:paraId="680A0A72" w14:textId="44D58F0E" w:rsidR="0C5D272A" w:rsidRPr="002A5EE6" w:rsidRDefault="002A5EE6" w:rsidP="0C5D272A">
            <w:pPr>
              <w:rPr>
                <w:rFonts w:eastAsia="Calibri" w:cs="Calibri"/>
              </w:rPr>
            </w:pPr>
            <m:oMathPara>
              <m:oMath>
                <m:r>
                  <w:rPr>
                    <w:rFonts w:ascii="Cambria Math" w:eastAsia="Calibri" w:hAnsi="Cambria Math" w:cs="Calibri"/>
                  </w:rPr>
                  <m:t>EE=</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PRZYCHÓD</m:t>
                        </m:r>
                      </m:e>
                      <m:sub>
                        <m:r>
                          <w:rPr>
                            <w:rFonts w:ascii="Cambria Math" w:eastAsia="Calibri" w:hAnsi="Cambria Math" w:cs="Calibri"/>
                          </w:rPr>
                          <m:t>i</m:t>
                        </m:r>
                      </m:sub>
                    </m:sSub>
                  </m:e>
                </m:nary>
                <m:r>
                  <w:rPr>
                    <w:rFonts w:ascii="Cambria Math" w:eastAsia="Calibri" w:hAnsi="Cambria Math" w:cs="Calibri"/>
                  </w:rPr>
                  <m:t>-(</m:t>
                </m:r>
                <m:f>
                  <m:fPr>
                    <m:ctrlPr>
                      <w:rPr>
                        <w:rFonts w:ascii="Cambria Math" w:eastAsia="Calibri" w:hAnsi="Cambria Math" w:cs="Calibri"/>
                        <w:i/>
                      </w:rPr>
                    </m:ctrlPr>
                  </m:fPr>
                  <m:num>
                    <m:r>
                      <w:rPr>
                        <w:rFonts w:ascii="Cambria Math" w:eastAsia="Calibri" w:hAnsi="Cambria Math" w:cs="Calibri"/>
                      </w:rPr>
                      <m:t>3</m:t>
                    </m:r>
                  </m:num>
                  <m:den>
                    <m:r>
                      <w:rPr>
                        <w:rFonts w:ascii="Cambria Math" w:eastAsia="Calibri" w:hAnsi="Cambria Math" w:cs="Calibri"/>
                      </w:rPr>
                      <m:t>25</m:t>
                    </m:r>
                  </m:den>
                </m:f>
                <m:r>
                  <w:rPr>
                    <w:rFonts w:ascii="Cambria Math" w:eastAsia="Calibri" w:hAnsi="Cambria Math" w:cs="Calibri"/>
                  </w:rPr>
                  <m:t>*CAPEX+</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OPEX</m:t>
                        </m:r>
                      </m:e>
                      <m:sub>
                        <m:r>
                          <w:rPr>
                            <w:rFonts w:ascii="Cambria Math" w:eastAsia="Calibri" w:hAnsi="Cambria Math" w:cs="Calibri"/>
                          </w:rPr>
                          <m:t>i</m:t>
                        </m:r>
                      </m:sub>
                    </m:sSub>
                  </m:e>
                </m:nary>
                <m:r>
                  <w:rPr>
                    <w:rFonts w:ascii="Cambria Math" w:eastAsia="Calibri" w:hAnsi="Cambria Math" w:cs="Calibri"/>
                  </w:rPr>
                  <m:t>)</m:t>
                </m:r>
              </m:oMath>
            </m:oMathPara>
          </w:p>
          <w:p w14:paraId="5DA6894E" w14:textId="52D370EA" w:rsidR="002A5EE6" w:rsidRDefault="00AD62F5" w:rsidP="0C5D272A">
            <w:pPr>
              <w:rPr>
                <w:rFonts w:eastAsia="Calibri" w:cs="Calibri"/>
              </w:rPr>
            </w:pPr>
            <w:r>
              <w:rPr>
                <w:rFonts w:eastAsia="Calibri" w:cs="Calibri"/>
              </w:rPr>
              <w:t>g</w:t>
            </w:r>
            <w:r w:rsidR="002A5EE6">
              <w:rPr>
                <w:rFonts w:eastAsia="Calibri" w:cs="Calibri"/>
              </w:rPr>
              <w:t>dzie:</w:t>
            </w:r>
          </w:p>
          <w:p w14:paraId="07B7CCF9" w14:textId="1EA2216E" w:rsidR="002A5EE6" w:rsidRDefault="2D4061DB" w:rsidP="0C5D272A">
            <w:pPr>
              <w:rPr>
                <w:rFonts w:eastAsia="Calibri" w:cs="Calibri"/>
              </w:rPr>
            </w:pPr>
            <w:r w:rsidRPr="00530E5C">
              <w:rPr>
                <w:rFonts w:eastAsia="Calibri" w:cs="Calibri"/>
                <w:i/>
                <w:iCs/>
              </w:rPr>
              <w:t>EE</w:t>
            </w:r>
            <w:r w:rsidRPr="2251C84C">
              <w:rPr>
                <w:rFonts w:eastAsia="Calibri" w:cs="Calibri"/>
              </w:rPr>
              <w:t xml:space="preserve"> – efektywność ekonomiczn</w:t>
            </w:r>
            <w:r w:rsidR="75FA4B16" w:rsidRPr="2251C84C">
              <w:rPr>
                <w:rFonts w:eastAsia="Calibri" w:cs="Calibri"/>
              </w:rPr>
              <w:t>a</w:t>
            </w:r>
            <w:r w:rsidRPr="2251C84C">
              <w:rPr>
                <w:rFonts w:eastAsia="Calibri" w:cs="Calibri"/>
              </w:rPr>
              <w:t xml:space="preserve"> Demonstratora Technologii, obliczona za okres 3 lat</w:t>
            </w:r>
            <w:r w:rsidR="75FA4B16" w:rsidRPr="2251C84C">
              <w:rPr>
                <w:rFonts w:eastAsia="Calibri" w:cs="Calibri"/>
              </w:rPr>
              <w:t xml:space="preserve"> od </w:t>
            </w:r>
            <w:r w:rsidR="1EBDED47" w:rsidRPr="2251C84C">
              <w:rPr>
                <w:rFonts w:eastAsia="Calibri" w:cs="Calibri"/>
              </w:rPr>
              <w:t>1 stycznia 2024 r.</w:t>
            </w:r>
            <w:r w:rsidR="75FA4B16" w:rsidRPr="2251C84C">
              <w:rPr>
                <w:rFonts w:eastAsia="Calibri" w:cs="Calibri"/>
              </w:rPr>
              <w:t>,</w:t>
            </w:r>
          </w:p>
          <w:p w14:paraId="27A03C12" w14:textId="77777777" w:rsidR="00437EFC" w:rsidRDefault="00437EFC" w:rsidP="0C5D272A">
            <w:pPr>
              <w:rPr>
                <w:rFonts w:eastAsia="Calibri" w:cs="Calibri"/>
              </w:rPr>
            </w:pPr>
            <w:r w:rsidRPr="00530E5C">
              <w:rPr>
                <w:rFonts w:eastAsia="Calibri" w:cs="Calibri"/>
                <w:i/>
              </w:rPr>
              <w:t>i</w:t>
            </w:r>
            <w:r>
              <w:rPr>
                <w:rFonts w:eastAsia="Calibri" w:cs="Calibri"/>
              </w:rPr>
              <w:t xml:space="preserve"> – indeks wyliczeniowy przyjmujący wartości naturalne od 1 do 3,</w:t>
            </w:r>
          </w:p>
          <w:p w14:paraId="36DF5E26" w14:textId="357D387B" w:rsidR="00437EFC" w:rsidRDefault="04699264" w:rsidP="0C5D272A">
            <w:pPr>
              <w:rPr>
                <w:rFonts w:eastAsia="Calibri" w:cs="Calibri"/>
              </w:rPr>
            </w:pPr>
            <w:proofErr w:type="spellStart"/>
            <w:r w:rsidRPr="77439E7B">
              <w:rPr>
                <w:rFonts w:eastAsia="Calibri" w:cs="Calibri"/>
                <w:i/>
                <w:iCs/>
              </w:rPr>
              <w:lastRenderedPageBreak/>
              <w:t>PRZYCHÓD</w:t>
            </w:r>
            <w:r w:rsidRPr="77439E7B">
              <w:rPr>
                <w:rFonts w:eastAsia="Calibri" w:cs="Calibri"/>
                <w:i/>
                <w:iCs/>
                <w:vertAlign w:val="subscript"/>
              </w:rPr>
              <w:t>i</w:t>
            </w:r>
            <w:proofErr w:type="spellEnd"/>
            <w:r w:rsidRPr="77439E7B">
              <w:rPr>
                <w:rFonts w:eastAsia="Calibri" w:cs="Calibri"/>
              </w:rPr>
              <w:t xml:space="preserve"> – całkowity przychód osiągnięty w związku ze sprzedażą ciepła</w:t>
            </w:r>
            <w:r w:rsidR="58655D80" w:rsidRPr="77439E7B">
              <w:rPr>
                <w:rFonts w:eastAsia="Calibri" w:cs="Calibri"/>
              </w:rPr>
              <w:t xml:space="preserve"> Odbiorcom Końcowym</w:t>
            </w:r>
            <w:r w:rsidRPr="77439E7B">
              <w:rPr>
                <w:rFonts w:eastAsia="Calibri" w:cs="Calibri"/>
              </w:rPr>
              <w:t xml:space="preserve">, energii elektrycznej wypracowanych przez Demonstrator Technologii w roku </w:t>
            </w:r>
            <w:r w:rsidRPr="77439E7B">
              <w:rPr>
                <w:rFonts w:eastAsia="Calibri" w:cs="Calibri"/>
                <w:i/>
                <w:iCs/>
              </w:rPr>
              <w:t>i</w:t>
            </w:r>
            <w:r w:rsidRPr="77439E7B">
              <w:rPr>
                <w:rFonts w:eastAsia="Calibri" w:cs="Calibri"/>
              </w:rPr>
              <w:t>,</w:t>
            </w:r>
            <w:r w:rsidR="53AF62E7" w:rsidRPr="77439E7B">
              <w:rPr>
                <w:rFonts w:eastAsia="Calibri" w:cs="Calibri"/>
              </w:rPr>
              <w:t xml:space="preserve"> przy czym do obliczenia przychodu ze sprzedaży ciepła należy użyć LCOH.</w:t>
            </w:r>
          </w:p>
          <w:p w14:paraId="399DF28A" w14:textId="77777777" w:rsidR="00437EFC" w:rsidRDefault="00437EFC" w:rsidP="0C5D272A">
            <w:pPr>
              <w:rPr>
                <w:rFonts w:eastAsia="Calibri" w:cs="Calibri"/>
              </w:rPr>
            </w:pPr>
            <w:r w:rsidRPr="00530E5C">
              <w:rPr>
                <w:rFonts w:eastAsia="Calibri" w:cs="Calibri"/>
                <w:i/>
              </w:rPr>
              <w:t>CAPEX</w:t>
            </w:r>
            <w:r>
              <w:rPr>
                <w:rFonts w:eastAsia="Calibri" w:cs="Calibri"/>
              </w:rPr>
              <w:t xml:space="preserve"> - </w:t>
            </w:r>
            <w:r w:rsidRPr="00437EFC">
              <w:rPr>
                <w:rFonts w:eastAsia="Calibri" w:cs="Calibri"/>
              </w:rPr>
              <w:t xml:space="preserve">nakłady inwestycyjne poniesione na realizację Demonstratora Technologii do momentu przekazania do eksploatacji; wartość CAPEX </w:t>
            </w:r>
            <w:r>
              <w:rPr>
                <w:rFonts w:eastAsia="Calibri" w:cs="Calibri"/>
              </w:rPr>
              <w:t>musi być równa</w:t>
            </w:r>
            <w:r w:rsidRPr="00437EFC">
              <w:rPr>
                <w:rFonts w:eastAsia="Calibri" w:cs="Calibri"/>
              </w:rPr>
              <w:t xml:space="preserve"> kwo</w:t>
            </w:r>
            <w:r>
              <w:rPr>
                <w:rFonts w:eastAsia="Calibri" w:cs="Calibri"/>
              </w:rPr>
              <w:t>cie</w:t>
            </w:r>
            <w:r w:rsidRPr="00437EFC">
              <w:rPr>
                <w:rFonts w:eastAsia="Calibri" w:cs="Calibri"/>
              </w:rPr>
              <w:t xml:space="preserve"> </w:t>
            </w:r>
            <w:r>
              <w:rPr>
                <w:rFonts w:eastAsia="Calibri" w:cs="Calibri"/>
              </w:rPr>
              <w:t xml:space="preserve">przewidzianej przez Wnioskodawcę do </w:t>
            </w:r>
            <w:r w:rsidRPr="00437EFC">
              <w:rPr>
                <w:rFonts w:eastAsia="Calibri" w:cs="Calibri"/>
              </w:rPr>
              <w:t>wydatkowan</w:t>
            </w:r>
            <w:r>
              <w:rPr>
                <w:rFonts w:eastAsia="Calibri" w:cs="Calibri"/>
              </w:rPr>
              <w:t>i</w:t>
            </w:r>
            <w:r w:rsidRPr="00437EFC">
              <w:rPr>
                <w:rFonts w:eastAsia="Calibri" w:cs="Calibri"/>
              </w:rPr>
              <w:t>a na realizację Etapu II Przedsięwzięcia</w:t>
            </w:r>
            <w:r>
              <w:rPr>
                <w:rFonts w:eastAsia="Calibri" w:cs="Calibri"/>
              </w:rPr>
              <w:t>,</w:t>
            </w:r>
          </w:p>
          <w:p w14:paraId="58F5A1F3" w14:textId="60DCF6EE" w:rsidR="00437EFC" w:rsidRDefault="75FA4B16" w:rsidP="0C5D272A">
            <w:pPr>
              <w:rPr>
                <w:rFonts w:eastAsia="Calibri" w:cs="Calibri"/>
              </w:rPr>
            </w:pPr>
            <w:proofErr w:type="spellStart"/>
            <w:r w:rsidRPr="00530E5C">
              <w:rPr>
                <w:rFonts w:eastAsia="Calibri" w:cs="Calibri"/>
                <w:i/>
                <w:iCs/>
              </w:rPr>
              <w:t>OPEX</w:t>
            </w:r>
            <w:r w:rsidRPr="00530E5C">
              <w:rPr>
                <w:rFonts w:eastAsia="Calibri" w:cs="Calibri"/>
                <w:i/>
                <w:iCs/>
                <w:vertAlign w:val="subscript"/>
              </w:rPr>
              <w:t>i</w:t>
            </w:r>
            <w:proofErr w:type="spellEnd"/>
            <w:r w:rsidRPr="2251C84C">
              <w:rPr>
                <w:rFonts w:eastAsia="Calibri" w:cs="Calibri"/>
              </w:rPr>
              <w:t xml:space="preserve"> - nakłady operacyjne, w tym koszty dostaw paliw i energii, eksploatacji i przeglądów, napraw itp. Demonstratora Technologii, poniesione w roku </w:t>
            </w:r>
            <w:r w:rsidRPr="00530E5C">
              <w:rPr>
                <w:rFonts w:eastAsia="Calibri" w:cs="Calibri"/>
                <w:i/>
                <w:iCs/>
              </w:rPr>
              <w:t>i</w:t>
            </w:r>
            <w:r w:rsidRPr="2251C84C">
              <w:rPr>
                <w:rFonts w:eastAsia="Calibri" w:cs="Calibri"/>
              </w:rPr>
              <w:t>, obliczone z uwzględnieniem nakładów poniesionych w obszarach wytwarzania, dystrybucji oraz instalacji odbiorczych</w:t>
            </w:r>
          </w:p>
        </w:tc>
        <w:tc>
          <w:tcPr>
            <w:tcW w:w="992" w:type="dxa"/>
          </w:tcPr>
          <w:p w14:paraId="65B69D0C" w14:textId="31295EA2" w:rsidR="0C5D272A" w:rsidRDefault="5843AF57" w:rsidP="77439E7B">
            <w:pPr>
              <w:rPr>
                <w:rFonts w:asciiTheme="minorHAnsi" w:hAnsiTheme="minorHAnsi" w:cstheme="minorBidi"/>
              </w:rPr>
            </w:pPr>
            <w:r w:rsidRPr="77439E7B">
              <w:rPr>
                <w:rFonts w:asciiTheme="minorHAnsi" w:hAnsiTheme="minorHAnsi" w:cstheme="minorBidi"/>
              </w:rPr>
              <w:lastRenderedPageBreak/>
              <w:t>Etap I: -1</w:t>
            </w:r>
            <w:r w:rsidR="77A43B40" w:rsidRPr="77439E7B">
              <w:rPr>
                <w:rFonts w:asciiTheme="minorHAnsi" w:hAnsiTheme="minorHAnsi" w:cstheme="minorBidi"/>
              </w:rPr>
              <w:t>0</w:t>
            </w:r>
            <w:r>
              <w:t>%</w:t>
            </w:r>
          </w:p>
          <w:p w14:paraId="19F04D6B" w14:textId="33CB914C" w:rsidR="0C5D272A" w:rsidRDefault="303AD1E4" w:rsidP="11B9B447">
            <w:pPr>
              <w:rPr>
                <w:rFonts w:asciiTheme="minorHAnsi" w:hAnsiTheme="minorHAnsi" w:cstheme="minorBidi"/>
              </w:rPr>
            </w:pPr>
            <w:r w:rsidRPr="11B9B447">
              <w:rPr>
                <w:rFonts w:asciiTheme="minorHAnsi" w:hAnsiTheme="minorHAnsi" w:cstheme="minorBidi"/>
              </w:rPr>
              <w:t>Etap II: -5%</w:t>
            </w:r>
          </w:p>
          <w:p w14:paraId="5B5AFA00" w14:textId="7A41FA35" w:rsidR="0C5D272A" w:rsidRDefault="0C5D272A" w:rsidP="11B9B447"/>
        </w:tc>
      </w:tr>
      <w:bookmarkEnd w:id="64"/>
      <w:tr w:rsidR="00972038" w:rsidRPr="007A78A5" w14:paraId="57A541B2" w14:textId="77777777" w:rsidTr="7B16C413">
        <w:tc>
          <w:tcPr>
            <w:tcW w:w="562" w:type="dxa"/>
            <w:shd w:val="clear" w:color="auto" w:fill="auto"/>
          </w:tcPr>
          <w:p w14:paraId="357C2084" w14:textId="796B9A83" w:rsidR="00972038" w:rsidRPr="007A78A5" w:rsidRDefault="4A859C21" w:rsidP="355E29E7">
            <w:pPr>
              <w:jc w:val="center"/>
              <w:rPr>
                <w:rFonts w:asciiTheme="minorHAnsi" w:hAnsiTheme="minorHAnsi" w:cstheme="minorBidi"/>
                <w:b/>
                <w:bCs/>
              </w:rPr>
            </w:pPr>
            <w:r w:rsidRPr="355E29E7">
              <w:rPr>
                <w:b/>
                <w:bCs/>
              </w:rPr>
              <w:t>2</w:t>
            </w:r>
            <w:r w:rsidR="51050076" w:rsidRPr="355E29E7">
              <w:rPr>
                <w:b/>
                <w:bCs/>
              </w:rPr>
              <w:t>.</w:t>
            </w:r>
          </w:p>
        </w:tc>
        <w:tc>
          <w:tcPr>
            <w:tcW w:w="1418" w:type="dxa"/>
            <w:shd w:val="clear" w:color="auto" w:fill="auto"/>
          </w:tcPr>
          <w:p w14:paraId="084821EC" w14:textId="5A62A587" w:rsidR="00972038" w:rsidRPr="007A78A5" w:rsidRDefault="1E02F5ED" w:rsidP="11B9B447">
            <w:pPr>
              <w:rPr>
                <w:rFonts w:asciiTheme="minorHAnsi" w:hAnsiTheme="minorHAnsi" w:cstheme="minorBidi"/>
                <w:b/>
                <w:bCs/>
              </w:rPr>
            </w:pPr>
            <w:r w:rsidRPr="11B9B447">
              <w:rPr>
                <w:rFonts w:asciiTheme="minorHAnsi" w:hAnsiTheme="minorHAnsi" w:cstheme="minorBidi"/>
                <w:b/>
                <w:bCs/>
              </w:rPr>
              <w:t>Technologia</w:t>
            </w:r>
          </w:p>
        </w:tc>
        <w:tc>
          <w:tcPr>
            <w:tcW w:w="2410" w:type="dxa"/>
            <w:shd w:val="clear" w:color="auto" w:fill="auto"/>
          </w:tcPr>
          <w:p w14:paraId="7588481E" w14:textId="6F4B7C23" w:rsidR="00972038" w:rsidRPr="007A78A5" w:rsidRDefault="67A0CED3" w:rsidP="11B9B447">
            <w:pPr>
              <w:spacing w:after="0"/>
              <w:rPr>
                <w:rFonts w:asciiTheme="minorHAnsi" w:hAnsiTheme="minorHAnsi" w:cstheme="minorBidi"/>
              </w:rPr>
            </w:pPr>
            <w:r w:rsidRPr="11B9B447">
              <w:rPr>
                <w:b/>
                <w:bCs/>
              </w:rPr>
              <w:t xml:space="preserve">Udział Odnawialnych Źródeł Energii </w:t>
            </w:r>
            <w:r w:rsidR="4E655946" w:rsidRPr="11B9B447">
              <w:rPr>
                <w:b/>
                <w:bCs/>
              </w:rPr>
              <w:t>w Demonstratorze</w:t>
            </w:r>
            <w:r w:rsidR="7F4DC8FB" w:rsidRPr="11B9B447">
              <w:rPr>
                <w:b/>
                <w:bCs/>
              </w:rPr>
              <w:t xml:space="preserve"> Technologii</w:t>
            </w:r>
          </w:p>
          <w:p w14:paraId="5A63AF8E" w14:textId="415A5A7C" w:rsidR="00972038" w:rsidRPr="007A78A5" w:rsidRDefault="00972038" w:rsidP="11B9B447">
            <w:pPr>
              <w:rPr>
                <w:rFonts w:asciiTheme="minorHAnsi" w:hAnsiTheme="minorHAnsi" w:cstheme="minorBidi"/>
                <w:b/>
                <w:bCs/>
              </w:rPr>
            </w:pPr>
          </w:p>
        </w:tc>
        <w:tc>
          <w:tcPr>
            <w:tcW w:w="1701" w:type="dxa"/>
          </w:tcPr>
          <w:p w14:paraId="67247E11" w14:textId="136F28BD" w:rsidR="00972038" w:rsidRPr="007A78A5" w:rsidRDefault="67A0CED3" w:rsidP="56955223">
            <w:pPr>
              <w:rPr>
                <w:rFonts w:eastAsia="Calibri" w:cs="Calibri"/>
              </w:rPr>
            </w:pPr>
            <w:r w:rsidRPr="11B9B447">
              <w:rPr>
                <w:rFonts w:asciiTheme="minorHAnsi" w:hAnsiTheme="minorHAnsi" w:cstheme="minorBidi"/>
              </w:rPr>
              <w:t>W</w:t>
            </w:r>
            <w:r w:rsidR="5D2E376E" w:rsidRPr="11B9B447">
              <w:rPr>
                <w:rFonts w:asciiTheme="minorHAnsi" w:hAnsiTheme="minorHAnsi" w:cstheme="minorBidi"/>
              </w:rPr>
              <w:t>ymagany jest</w:t>
            </w:r>
            <w:r w:rsidR="044587FC">
              <w:t xml:space="preserve"> najwyższy</w:t>
            </w:r>
            <w:r>
              <w:t xml:space="preserve"> </w:t>
            </w:r>
            <w:r w:rsidR="4E34B26C">
              <w:t xml:space="preserve">możliwy </w:t>
            </w:r>
            <w:r>
              <w:t>udział</w:t>
            </w:r>
            <w:r w:rsidR="19F83F93">
              <w:t xml:space="preserve"> </w:t>
            </w:r>
            <w:r w:rsidR="53CBC225">
              <w:t xml:space="preserve">Energii z OZE </w:t>
            </w:r>
            <w:r w:rsidR="19F83F93">
              <w:t xml:space="preserve">w </w:t>
            </w:r>
            <w:r w:rsidR="2E8DBF7D">
              <w:t>Demonstratorze Technologii</w:t>
            </w:r>
            <w:r w:rsidR="19F83F93">
              <w:t>.</w:t>
            </w:r>
          </w:p>
        </w:tc>
        <w:tc>
          <w:tcPr>
            <w:tcW w:w="8363" w:type="dxa"/>
            <w:shd w:val="clear" w:color="auto" w:fill="auto"/>
          </w:tcPr>
          <w:p w14:paraId="0245AF39" w14:textId="55824071" w:rsidR="00D620AA" w:rsidRPr="004A1B63" w:rsidRDefault="52613F29" w:rsidP="56955223">
            <w:pPr>
              <w:spacing w:after="0"/>
              <w:rPr>
                <w:rFonts w:eastAsia="Calibri" w:cs="Calibri"/>
              </w:rPr>
            </w:pPr>
            <w:r w:rsidRPr="004A1B63">
              <w:rPr>
                <w:rFonts w:eastAsia="Calibri" w:cs="Calibri"/>
              </w:rPr>
              <w:t xml:space="preserve">Obliczenie </w:t>
            </w:r>
            <m:oMath>
              <m:r>
                <w:rPr>
                  <w:rFonts w:ascii="Cambria Math" w:eastAsia="Calibri" w:hAnsi="Cambria Math" w:cs="Calibri"/>
                </w:rPr>
                <m:t>%OZE</m:t>
              </m:r>
            </m:oMath>
            <w:r w:rsidRPr="004A1B63">
              <w:rPr>
                <w:rFonts w:eastAsia="Calibri" w:cs="Calibri"/>
              </w:rPr>
              <w:t xml:space="preserve"> w </w:t>
            </w:r>
            <w:r w:rsidR="309BFDF9" w:rsidRPr="004A1B63">
              <w:rPr>
                <w:rFonts w:eastAsia="Calibri" w:cs="Calibri"/>
              </w:rPr>
              <w:t>Demonstratorze Technologii</w:t>
            </w:r>
          </w:p>
          <w:p w14:paraId="465FDBAC" w14:textId="77777777" w:rsidR="00D620AA" w:rsidRPr="004A1B63" w:rsidRDefault="00D620AA" w:rsidP="56955223">
            <w:pPr>
              <w:spacing w:after="0"/>
              <w:rPr>
                <w:rFonts w:eastAsia="Calibri" w:cs="Calibri"/>
              </w:rPr>
            </w:pPr>
          </w:p>
          <w:p w14:paraId="0D54ADB3" w14:textId="6FBBA766" w:rsidR="00D620AA" w:rsidRPr="004A1B63" w:rsidRDefault="158D78E9" w:rsidP="56955223">
            <w:pPr>
              <w:spacing w:after="0"/>
              <w:rPr>
                <w:rFonts w:eastAsia="Calibri" w:cs="Calibri"/>
              </w:rPr>
            </w:pPr>
            <w:r w:rsidRPr="77439E7B">
              <w:rPr>
                <w:rFonts w:eastAsia="Calibri" w:cs="Calibri"/>
              </w:rPr>
              <w:t xml:space="preserve">Bilans </w:t>
            </w:r>
            <w:r w:rsidRPr="77439E7B">
              <w:rPr>
                <w:rFonts w:eastAsia="Calibri" w:cs="Calibri"/>
                <w:i/>
                <w:iCs/>
              </w:rPr>
              <w:t>%OZE</w:t>
            </w:r>
            <w:r w:rsidRPr="77439E7B">
              <w:rPr>
                <w:rFonts w:eastAsia="Calibri" w:cs="Calibri"/>
              </w:rPr>
              <w:t xml:space="preserve"> obliczany jest z uwzględnieniem ilości energii wprowadzonej do</w:t>
            </w:r>
            <w:r w:rsidR="0BD31504" w:rsidRPr="77439E7B">
              <w:rPr>
                <w:rFonts w:eastAsia="Calibri" w:cs="Calibri"/>
              </w:rPr>
              <w:t xml:space="preserve"> Demonstratora Technologii</w:t>
            </w:r>
            <w:r w:rsidRPr="77439E7B">
              <w:rPr>
                <w:rFonts w:eastAsia="Calibri" w:cs="Calibri"/>
              </w:rPr>
              <w:t xml:space="preserve"> w miejscu jej pierwszego pojawienia się w</w:t>
            </w:r>
            <w:r w:rsidR="537908D8" w:rsidRPr="77439E7B">
              <w:rPr>
                <w:rFonts w:eastAsia="Calibri" w:cs="Calibri"/>
              </w:rPr>
              <w:t xml:space="preserve"> Demonstratorze Technologii</w:t>
            </w:r>
            <w:r w:rsidRPr="77439E7B">
              <w:rPr>
                <w:rFonts w:eastAsia="Calibri" w:cs="Calibri"/>
              </w:rPr>
              <w:t xml:space="preserve"> w formie energii elektrycznej, ciepła, substratów lub energii chemicznej paliw. Z zastrzeżeniem dla sezonowego magazynu ciepła, w przypadku którego pomijana jest energia wprowadzana do magazynu, a uwzględniana w obliczeniach jest energia z niego pobierana. </w:t>
            </w:r>
          </w:p>
          <w:p w14:paraId="4B6AF7A7" w14:textId="11A53ECB" w:rsidR="00D620AA" w:rsidRPr="004A1B63" w:rsidRDefault="00D620AA" w:rsidP="56955223">
            <w:pPr>
              <w:spacing w:after="0"/>
              <w:rPr>
                <w:rFonts w:eastAsia="Calibri" w:cs="Calibri"/>
              </w:rPr>
            </w:pPr>
          </w:p>
          <w:p w14:paraId="667B37A4" w14:textId="56B1EC20" w:rsidR="00D620AA" w:rsidRPr="004A1B63" w:rsidRDefault="6B5CA49D" w:rsidP="56955223">
            <w:pPr>
              <w:spacing w:after="0"/>
              <w:rPr>
                <w:rFonts w:eastAsia="Calibri" w:cs="Calibri"/>
              </w:rPr>
            </w:pPr>
            <w:r w:rsidRPr="004A1B63">
              <w:rPr>
                <w:rFonts w:eastAsia="Calibri" w:cs="Calibri"/>
              </w:rPr>
              <w:t xml:space="preserve">Wykonawca oblicza współczynnik procentowy Udziału Odnawialnych Źródeł Energii w </w:t>
            </w:r>
            <w:r w:rsidR="51F28C8C" w:rsidRPr="004A1B63">
              <w:rPr>
                <w:rFonts w:eastAsia="Calibri" w:cs="Calibri"/>
              </w:rPr>
              <w:t>Demonstratorze Technologii</w:t>
            </w:r>
            <w:r w:rsidRPr="004A1B63">
              <w:rPr>
                <w:rFonts w:eastAsia="Calibri" w:cs="Calibri"/>
              </w:rPr>
              <w:t xml:space="preserve"> z zastosowaniem poniższych reguł oraz wzoru:</w:t>
            </w:r>
          </w:p>
          <w:p w14:paraId="20127D79" w14:textId="77777777" w:rsidR="00D620AA" w:rsidRPr="004A1B63" w:rsidRDefault="00D620AA" w:rsidP="56955223">
            <w:pPr>
              <w:spacing w:after="0"/>
              <w:rPr>
                <w:rFonts w:eastAsia="Calibri" w:cs="Calibri"/>
              </w:rPr>
            </w:pPr>
          </w:p>
          <w:p w14:paraId="00645E35" w14:textId="0D11ED4B" w:rsidR="00D620AA" w:rsidRPr="004A1B63" w:rsidRDefault="52613F29" w:rsidP="56955223">
            <w:pPr>
              <w:spacing w:after="0"/>
              <w:rPr>
                <w:rFonts w:eastAsia="Calibri" w:cs="Calibri"/>
              </w:rPr>
            </w:pPr>
            <w:r w:rsidRPr="004A1B63">
              <w:rPr>
                <w:rFonts w:eastAsia="Calibri" w:cs="Calibri"/>
              </w:rPr>
              <w:t xml:space="preserve">Zamawiający wymaga uprzedniego przypisania występujących w </w:t>
            </w:r>
            <w:r w:rsidR="65D32293" w:rsidRPr="004A1B63">
              <w:rPr>
                <w:rFonts w:eastAsia="Calibri" w:cs="Calibri"/>
              </w:rPr>
              <w:t>Demonstratorze Technologii</w:t>
            </w:r>
            <w:r w:rsidRPr="004A1B63">
              <w:rPr>
                <w:rFonts w:eastAsia="Calibri" w:cs="Calibri"/>
              </w:rPr>
              <w:t xml:space="preserve">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283"/>
              <w:gridCol w:w="7680"/>
            </w:tblGrid>
            <w:tr w:rsidR="00D620AA" w:rsidRPr="004A1B63" w14:paraId="31368BF2" w14:textId="77777777" w:rsidTr="11B9B447">
              <w:tc>
                <w:tcPr>
                  <w:tcW w:w="1450" w:type="dxa"/>
                </w:tcPr>
                <w:p w14:paraId="257EC32A"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0B11E6AC" w14:textId="77777777" w:rsidR="00D620AA" w:rsidRPr="004A1B63" w:rsidRDefault="00D620AA" w:rsidP="56955223">
                  <w:pPr>
                    <w:spacing w:after="0"/>
                    <w:rPr>
                      <w:rFonts w:eastAsia="Calibri" w:cs="Calibri"/>
                    </w:rPr>
                  </w:pPr>
                </w:p>
              </w:tc>
              <w:tc>
                <w:tcPr>
                  <w:tcW w:w="7680" w:type="dxa"/>
                </w:tcPr>
                <w:p w14:paraId="48CB1021" w14:textId="03C91138" w:rsidR="00D620AA" w:rsidRPr="004A1B63" w:rsidRDefault="52613F29" w:rsidP="56955223">
                  <w:pPr>
                    <w:spacing w:after="120"/>
                    <w:rPr>
                      <w:rFonts w:eastAsia="Calibri" w:cs="Calibri"/>
                    </w:rPr>
                  </w:pPr>
                  <w:r w:rsidRPr="004A1B63">
                    <w:rPr>
                      <w:rFonts w:eastAsia="Calibri" w:cs="Calibri"/>
                    </w:rPr>
                    <w:t>suma wszystkich energii OZE wprowadzonych do</w:t>
                  </w:r>
                  <w:r w:rsidR="5966DA9A" w:rsidRPr="004A1B63">
                    <w:rPr>
                      <w:rFonts w:eastAsia="Calibri" w:cs="Calibri"/>
                    </w:rPr>
                    <w:t xml:space="preserve"> Demonstratora Technologii</w:t>
                  </w:r>
                  <w:r w:rsidRPr="004A1B63">
                    <w:rPr>
                      <w:rFonts w:eastAsia="Calibri" w:cs="Calibri"/>
                    </w:rPr>
                    <w:t>, z wyłączeniem energii wprowadzonej do magazynu sezonowego ciepła</w:t>
                  </w:r>
                </w:p>
              </w:tc>
            </w:tr>
            <w:tr w:rsidR="00D620AA" w:rsidRPr="004A1B63" w14:paraId="0DE9788D" w14:textId="77777777" w:rsidTr="11B9B447">
              <w:tc>
                <w:tcPr>
                  <w:tcW w:w="1450" w:type="dxa"/>
                </w:tcPr>
                <w:p w14:paraId="14A3811C"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5F9CB981" w14:textId="77777777" w:rsidR="00D620AA" w:rsidRPr="004A1B63" w:rsidRDefault="6B5CA49D" w:rsidP="56955223">
                  <w:pPr>
                    <w:spacing w:after="0"/>
                    <w:rPr>
                      <w:rFonts w:eastAsia="Calibri" w:cs="Calibri"/>
                    </w:rPr>
                  </w:pPr>
                  <w:r w:rsidRPr="004A1B63">
                    <w:rPr>
                      <w:rFonts w:eastAsia="Calibri" w:cs="Calibri"/>
                    </w:rPr>
                    <w:t>-</w:t>
                  </w:r>
                </w:p>
              </w:tc>
              <w:tc>
                <w:tcPr>
                  <w:tcW w:w="7680" w:type="dxa"/>
                </w:tcPr>
                <w:p w14:paraId="1A857BC2" w14:textId="77777777" w:rsidR="00D620AA" w:rsidRPr="004A1B63" w:rsidRDefault="491004AB" w:rsidP="56955223">
                  <w:pPr>
                    <w:spacing w:after="120"/>
                    <w:rPr>
                      <w:rFonts w:eastAsia="Calibri" w:cs="Calibri"/>
                    </w:rPr>
                  </w:pPr>
                  <w:r w:rsidRPr="004A1B63">
                    <w:rPr>
                      <w:rFonts w:eastAsia="Calibri" w:cs="Calibri"/>
                    </w:rPr>
                    <w:t>energia OZE pobrana z sezonowego magazynu ciepła (do magazynu sezonowego wolno wprowadzać wyłącznie energię OZE),</w:t>
                  </w:r>
                </w:p>
              </w:tc>
            </w:tr>
            <w:tr w:rsidR="00D620AA" w:rsidRPr="004A1B63" w14:paraId="20A3579D" w14:textId="77777777" w:rsidTr="11B9B447">
              <w:tc>
                <w:tcPr>
                  <w:tcW w:w="1450" w:type="dxa"/>
                </w:tcPr>
                <w:p w14:paraId="50C2801B"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0B95F34" w14:textId="77777777" w:rsidR="00D620AA" w:rsidRPr="004A1B63" w:rsidRDefault="00D620AA" w:rsidP="56955223">
                  <w:pPr>
                    <w:spacing w:after="0"/>
                    <w:rPr>
                      <w:rFonts w:eastAsia="Calibri" w:cs="Calibri"/>
                    </w:rPr>
                  </w:pPr>
                </w:p>
              </w:tc>
              <w:tc>
                <w:tcPr>
                  <w:tcW w:w="7680" w:type="dxa"/>
                </w:tcPr>
                <w:p w14:paraId="72862E19" w14:textId="77777777" w:rsidR="00D620AA" w:rsidRPr="004A1B63" w:rsidRDefault="6B5CA49D" w:rsidP="56955223">
                  <w:pPr>
                    <w:spacing w:after="120"/>
                    <w:rPr>
                      <w:rFonts w:eastAsia="Calibri" w:cs="Calibri"/>
                    </w:rPr>
                  </w:pPr>
                  <w:r w:rsidRPr="004A1B63">
                    <w:rPr>
                      <w:rFonts w:eastAsia="Calibri" w:cs="Calibri"/>
                    </w:rPr>
                    <w:t>każda wprowadzona do systemu energia nie będąca OZE.</w:t>
                  </w:r>
                </w:p>
              </w:tc>
            </w:tr>
          </w:tbl>
          <w:p w14:paraId="3564F67B" w14:textId="77777777" w:rsidR="00D620AA" w:rsidRPr="004A1B63" w:rsidRDefault="00D620AA" w:rsidP="56955223">
            <w:pPr>
              <w:spacing w:after="0"/>
              <w:rPr>
                <w:rFonts w:eastAsia="Calibri" w:cs="Calibri"/>
              </w:rPr>
            </w:pPr>
          </w:p>
          <w:p w14:paraId="7D509B5B" w14:textId="77777777" w:rsidR="00D620AA" w:rsidRPr="004A1B63" w:rsidRDefault="00D620AA" w:rsidP="56955223">
            <w:pPr>
              <w:spacing w:after="0"/>
              <w:jc w:val="center"/>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1864E7A0" w14:textId="77777777" w:rsidR="00D620AA" w:rsidRPr="004A1B63" w:rsidRDefault="00D620AA" w:rsidP="56955223">
            <w:pPr>
              <w:spacing w:after="0"/>
              <w:rPr>
                <w:rFonts w:eastAsia="Calibri" w:cs="Calibri"/>
              </w:rPr>
            </w:pPr>
          </w:p>
          <w:p w14:paraId="72169873" w14:textId="77777777" w:rsidR="00D620AA" w:rsidRPr="004A1B63" w:rsidRDefault="00D620AA" w:rsidP="56955223">
            <w:pPr>
              <w:spacing w:after="0"/>
              <w:rPr>
                <w:rFonts w:eastAsia="Calibri" w:cs="Calibri"/>
              </w:rPr>
            </w:pPr>
            <m:oMath>
              <m:r>
                <w:rPr>
                  <w:rFonts w:ascii="Cambria Math" w:eastAsia="Calibri" w:hAnsi="Cambria Math" w:cs="Calibri"/>
                </w:rPr>
                <m:t>OZE</m:t>
              </m:r>
            </m:oMath>
            <w:r w:rsidR="6B5CA49D" w:rsidRPr="004A1B63">
              <w:rPr>
                <w:rFonts w:eastAsia="Calibri" w:cs="Calibri"/>
              </w:rPr>
              <w:t xml:space="preserve"> należy wyliczyć według wzoru:</w:t>
            </w:r>
          </w:p>
          <w:p w14:paraId="67E35DE0" w14:textId="15C90C14" w:rsidR="00D620AA" w:rsidRPr="004A1B63" w:rsidRDefault="00D620AA" w:rsidP="11B9B447">
            <w:pPr>
              <w:spacing w:before="240" w:after="0"/>
              <w:jc w:val="center"/>
              <w:rPr>
                <w:vertAlign w:val="subscript"/>
              </w:rPr>
            </w:pPr>
            <m:oMathPara>
              <m:oMath>
                <m:r>
                  <w:rPr>
                    <w:rFonts w:ascii="Cambria Math" w:eastAsia="Calibri" w:hAnsi="Cambria Math" w:cs="Calibri"/>
                  </w:rPr>
                  <w:lastRenderedPageBreak/>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p w14:paraId="18953C02" w14:textId="77777777" w:rsidR="00D620AA" w:rsidRPr="004A1B63" w:rsidRDefault="00D620AA" w:rsidP="56955223">
            <w:pPr>
              <w:spacing w:after="0"/>
              <w:jc w:val="center"/>
              <w:rPr>
                <w:rFonts w:eastAsia="Calibri" w:cs="Calibri"/>
                <w:vertAlign w:val="subscript"/>
              </w:rPr>
            </w:pPr>
          </w:p>
          <w:tbl>
            <w:tblPr>
              <w:tblStyle w:val="Tabela-Siatka"/>
              <w:tblW w:w="9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1081"/>
              <w:gridCol w:w="369"/>
              <w:gridCol w:w="6973"/>
              <w:gridCol w:w="990"/>
            </w:tblGrid>
            <w:tr w:rsidR="00D620AA" w:rsidRPr="004A1B63" w14:paraId="50EA132F" w14:textId="77777777" w:rsidTr="15020E67">
              <w:tc>
                <w:tcPr>
                  <w:tcW w:w="1081" w:type="dxa"/>
                </w:tcPr>
                <w:p w14:paraId="302BE634" w14:textId="77777777" w:rsidR="00D620AA" w:rsidRPr="004A1B63" w:rsidRDefault="000038B0"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1F2B2BB0" w14:textId="77777777" w:rsidR="00D620AA" w:rsidRPr="004A1B63" w:rsidRDefault="00D620AA" w:rsidP="56955223">
                  <w:pPr>
                    <w:rPr>
                      <w:rFonts w:eastAsia="Calibri" w:cs="Calibri"/>
                    </w:rPr>
                  </w:pPr>
                </w:p>
              </w:tc>
              <w:tc>
                <w:tcPr>
                  <w:tcW w:w="7963" w:type="dxa"/>
                  <w:gridSpan w:val="2"/>
                </w:tcPr>
                <w:p w14:paraId="5637CDC3" w14:textId="4E9A391C" w:rsidR="00D620AA" w:rsidRPr="004A1B63" w:rsidRDefault="6B5CA49D" w:rsidP="56955223">
                  <w:pPr>
                    <w:tabs>
                      <w:tab w:val="left" w:pos="5681"/>
                    </w:tabs>
                    <w:spacing w:after="120"/>
                    <w:ind w:right="2061"/>
                    <w:rPr>
                      <w:rFonts w:eastAsia="Calibri" w:cs="Calibri"/>
                    </w:rPr>
                  </w:pPr>
                  <w:r w:rsidRPr="004A1B63">
                    <w:rPr>
                      <w:rFonts w:eastAsia="Calibri" w:cs="Calibri"/>
                    </w:rPr>
                    <w:t xml:space="preserve">suma </w:t>
                  </w:r>
                  <w:r w:rsidR="2057E814" w:rsidRPr="004A1B63">
                    <w:rPr>
                      <w:rFonts w:eastAsia="Calibri" w:cs="Calibri"/>
                    </w:rPr>
                    <w:t xml:space="preserve">zakupionej </w:t>
                  </w:r>
                  <w:r w:rsidRPr="004A1B63">
                    <w:rPr>
                      <w:rFonts w:eastAsia="Calibri" w:cs="Calibri"/>
                    </w:rPr>
                    <w:t xml:space="preserve">energii </w:t>
                  </w:r>
                  <w:r w:rsidR="2057E814" w:rsidRPr="004A1B63">
                    <w:rPr>
                      <w:rFonts w:eastAsia="Calibri" w:cs="Calibri"/>
                    </w:rPr>
                    <w:t xml:space="preserve">elektrycznej OZE </w:t>
                  </w:r>
                  <w:r w:rsidRPr="004A1B63">
                    <w:rPr>
                      <w:rFonts w:eastAsia="Calibri" w:cs="Calibri"/>
                    </w:rPr>
                    <w:t xml:space="preserve">zakupionej od dostawców zewnętrznych i sklasyfikowanej jako pochodząca z </w:t>
                  </w:r>
                  <w:r w:rsidR="2057E814" w:rsidRPr="004A1B63">
                    <w:rPr>
                      <w:rFonts w:eastAsia="Calibri" w:cs="Calibri"/>
                    </w:rPr>
                    <w:t xml:space="preserve">odnawialnych źródeł energii w rozumieniu ustawy z dnia 20 lutego 2015 r. o odnawialnych źródłach energii </w:t>
                  </w:r>
                  <w:r w:rsidRPr="004A1B63">
                    <w:rPr>
                      <w:rFonts w:eastAsia="Calibri" w:cs="Calibri"/>
                    </w:rPr>
                    <w:t xml:space="preserve">- </w:t>
                  </w:r>
                  <w:r w:rsidRPr="004A1B63">
                    <w:rPr>
                      <w:rFonts w:eastAsia="Calibri"/>
                    </w:rPr>
                    <w:t xml:space="preserve">z gwarancją lub świadectwem pochodzenia </w:t>
                  </w:r>
                  <w:r w:rsidR="2057E814" w:rsidRPr="004A1B63">
                    <w:rPr>
                      <w:rFonts w:eastAsia="Calibri"/>
                    </w:rPr>
                    <w:t>w rozumieniu tej ustawy</w:t>
                  </w:r>
                  <w:r w:rsidRPr="004A1B63">
                    <w:rPr>
                      <w:rFonts w:eastAsia="Calibri" w:cs="Calibri"/>
                    </w:rPr>
                    <w:t>;</w:t>
                  </w:r>
                </w:p>
                <w:p w14:paraId="35DD8EFA" w14:textId="53A642F2" w:rsidR="00D620AA" w:rsidRPr="004A1B63" w:rsidRDefault="52613F29" w:rsidP="56955223">
                  <w:pPr>
                    <w:spacing w:after="0" w:line="240" w:lineRule="auto"/>
                    <w:ind w:right="1919"/>
                    <w:rPr>
                      <w:rFonts w:eastAsia="Calibri" w:cs="Calibri"/>
                    </w:rPr>
                  </w:pPr>
                  <w:proofErr w:type="spellStart"/>
                  <w:r w:rsidRPr="004A1B63">
                    <w:rPr>
                      <w:rFonts w:eastAsia="Calibri" w:cs="Calibri"/>
                      <w:i/>
                      <w:iCs/>
                    </w:rPr>
                    <w:t>OZE</w:t>
                  </w:r>
                  <w:r w:rsidRPr="004A1B63">
                    <w:rPr>
                      <w:rFonts w:eastAsia="Calibri" w:cs="Calibri"/>
                      <w:i/>
                      <w:iCs/>
                      <w:vertAlign w:val="subscript"/>
                    </w:rPr>
                    <w:t>zakup</w:t>
                  </w:r>
                  <w:proofErr w:type="spellEnd"/>
                  <w:r w:rsidRPr="004A1B63">
                    <w:rPr>
                      <w:rFonts w:eastAsia="Calibri" w:cs="Calibri"/>
                    </w:rPr>
                    <w:t xml:space="preserve"> nie może przekraczać 15% ogólnej ilości energii wprowadzonej do </w:t>
                  </w:r>
                  <w:r w:rsidR="0F6D3EE6" w:rsidRPr="004A1B63">
                    <w:rPr>
                      <w:rFonts w:eastAsia="Calibri" w:cs="Calibri"/>
                    </w:rPr>
                    <w:t>Demonstratora Technologii</w:t>
                  </w:r>
                  <w:r w:rsidRPr="004A1B63">
                    <w:rPr>
                      <w:rFonts w:eastAsia="Calibri" w:cs="Calibri"/>
                    </w:rPr>
                    <w:t>:</w:t>
                  </w:r>
                </w:p>
                <w:p w14:paraId="0FC2DE32" w14:textId="77777777" w:rsidR="00D620AA" w:rsidRPr="004A1B63" w:rsidRDefault="00D620AA" w:rsidP="56955223">
                  <w:pPr>
                    <w:spacing w:after="0" w:line="240" w:lineRule="auto"/>
                    <w:jc w:val="center"/>
                  </w:pPr>
                </w:p>
                <w:p w14:paraId="41D2E1AE" w14:textId="77777777" w:rsidR="00D620AA" w:rsidRPr="004A1B63" w:rsidRDefault="6B5CA49D" w:rsidP="11B9B447">
                  <w:pPr>
                    <w:spacing w:after="0" w:line="240" w:lineRule="auto"/>
                    <w:ind w:right="2061"/>
                    <w:jc w:val="center"/>
                    <w:rPr>
                      <w:i/>
                      <w:iCs/>
                    </w:rPr>
                  </w:pPr>
                  <w:proofErr w:type="spellStart"/>
                  <w:r w:rsidRPr="004A1B63">
                    <w:rPr>
                      <w:i/>
                      <w:iCs/>
                    </w:rPr>
                    <w:t>OZE</w:t>
                  </w:r>
                  <w:r w:rsidRPr="004A1B63">
                    <w:rPr>
                      <w:i/>
                      <w:iCs/>
                      <w:vertAlign w:val="subscript"/>
                    </w:rPr>
                    <w:t>zakup</w:t>
                  </w:r>
                  <w:proofErr w:type="spellEnd"/>
                  <w:r w:rsidRPr="004A1B63">
                    <w:rPr>
                      <w:i/>
                      <w:iCs/>
                    </w:rPr>
                    <w:t xml:space="preserve"> </w:t>
                  </w:r>
                  <w:r w:rsidRPr="004A1B63">
                    <w:rPr>
                      <w:rFonts w:ascii="Arial" w:eastAsia="Arial" w:hAnsi="Arial" w:cs="Arial"/>
                    </w:rPr>
                    <w:t>≤</w:t>
                  </w:r>
                  <w:r w:rsidRPr="004A1B63">
                    <w:rPr>
                      <w:i/>
                      <w:iCs/>
                    </w:rPr>
                    <w:t xml:space="preserve"> (OZE + ZMAGAZUNU + CZARNA) * 15%</w:t>
                  </w:r>
                </w:p>
                <w:p w14:paraId="5228AEEB" w14:textId="77777777" w:rsidR="00D620AA" w:rsidRPr="004A1B63" w:rsidRDefault="00D620AA" w:rsidP="11B9B447">
                  <w:pPr>
                    <w:spacing w:after="0" w:line="240" w:lineRule="auto"/>
                    <w:jc w:val="center"/>
                    <w:rPr>
                      <w:i/>
                      <w:iCs/>
                    </w:rPr>
                  </w:pPr>
                </w:p>
                <w:p w14:paraId="66261A1B" w14:textId="4362580F" w:rsidR="009142D8" w:rsidRPr="004A1B63" w:rsidRDefault="6B5CA49D" w:rsidP="56955223">
                  <w:pPr>
                    <w:spacing w:after="0" w:line="240" w:lineRule="auto"/>
                    <w:ind w:right="2061"/>
                  </w:pPr>
                  <w:r w:rsidRPr="004A1B63">
                    <w:t xml:space="preserve">Jeżeli suma zakupionej energii </w:t>
                  </w:r>
                  <w:r w:rsidR="0AC81EAC" w:rsidRPr="004A1B63">
                    <w:t xml:space="preserve">elektrycznej </w:t>
                  </w:r>
                  <w:r w:rsidRPr="004A1B63">
                    <w:t xml:space="preserve">OZE przekracza próg 15% ogólnej ilości energii wprowadzonej do </w:t>
                  </w:r>
                  <w:r w:rsidR="2D6AC29C" w:rsidRPr="004A1B63">
                    <w:t>Demonstratora Technologii</w:t>
                  </w:r>
                  <w:r w:rsidRPr="004A1B63">
                    <w:t xml:space="preserve">, nadmiar ponad 15% musi zostać ujęty w bilansie OZE jako </w:t>
                  </w:r>
                  <w:r w:rsidRPr="004A1B63">
                    <w:rPr>
                      <w:i/>
                      <w:iCs/>
                    </w:rPr>
                    <w:t>CZARNA</w:t>
                  </w:r>
                  <w:r w:rsidRPr="004A1B63">
                    <w:t>.</w:t>
                  </w:r>
                </w:p>
                <w:p w14:paraId="7DE18CF8" w14:textId="77777777" w:rsidR="00D620AA" w:rsidRPr="004A1B63" w:rsidRDefault="00D620AA" w:rsidP="00530E5C">
                  <w:pPr>
                    <w:spacing w:after="0" w:line="240" w:lineRule="auto"/>
                    <w:ind w:right="2061"/>
                    <w:rPr>
                      <w:rFonts w:eastAsia="Calibri" w:cs="Calibri"/>
                    </w:rPr>
                  </w:pPr>
                </w:p>
              </w:tc>
            </w:tr>
            <w:tr w:rsidR="0C5D272A" w:rsidRPr="004A1B63" w14:paraId="3DA8D59A" w14:textId="77777777" w:rsidTr="15020E67">
              <w:trPr>
                <w:gridAfter w:val="1"/>
                <w:wAfter w:w="990" w:type="dxa"/>
              </w:trPr>
              <w:tc>
                <w:tcPr>
                  <w:tcW w:w="1081" w:type="dxa"/>
                </w:tcPr>
                <w:p w14:paraId="541C3A53" w14:textId="582B790C" w:rsidR="6495F26E" w:rsidRPr="004A1B63" w:rsidRDefault="000038B0" w:rsidP="000260E3">
                  <w:pPr>
                    <w:rPr>
                      <w:vertAlign w:val="subscript"/>
                    </w:rPr>
                  </w:pPr>
                  <m:oMathPara>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tc>
              <w:tc>
                <w:tcPr>
                  <w:tcW w:w="369" w:type="dxa"/>
                </w:tcPr>
                <w:p w14:paraId="45819F0C" w14:textId="280300C9" w:rsidR="0C5D272A" w:rsidRPr="004A1B63" w:rsidRDefault="0C5D272A" w:rsidP="0C5D272A">
                  <w:pPr>
                    <w:rPr>
                      <w:rFonts w:eastAsia="Calibri" w:cs="Calibri"/>
                    </w:rPr>
                  </w:pPr>
                </w:p>
              </w:tc>
              <w:tc>
                <w:tcPr>
                  <w:tcW w:w="6973" w:type="dxa"/>
                </w:tcPr>
                <w:p w14:paraId="3AB43E90" w14:textId="512A975E" w:rsidR="0C5D272A" w:rsidRPr="004A1B63" w:rsidRDefault="42AEFE42" w:rsidP="000260E3">
                  <w:pPr>
                    <w:ind w:right="203"/>
                    <w:rPr>
                      <w:rFonts w:asciiTheme="minorHAnsi" w:eastAsia="Calibri" w:hAnsiTheme="minorHAnsi" w:cstheme="minorBidi"/>
                    </w:rPr>
                  </w:pPr>
                  <w:r w:rsidRPr="15020E67">
                    <w:rPr>
                      <w:rFonts w:eastAsia="Calibri" w:cs="Calibri"/>
                    </w:rPr>
                    <w:t xml:space="preserve"> suma zakupionej energii elektrycznej OZE od lokalnych dostawców energii elektrycznej OZE jednoznacznie wskazanych we Wniosku, oddanych do eksploatacji nie później niż w dniu złożenia Wniosku, z elektrowni odległej nie dalej niż 40 km od Demonstratora Technologii</w:t>
                  </w:r>
                </w:p>
                <w:p w14:paraId="2FD61B4B" w14:textId="0B9242BD" w:rsidR="0C5D272A" w:rsidRPr="004A1B63" w:rsidRDefault="0C5D272A" w:rsidP="15020E67">
                  <w:pPr>
                    <w:rPr>
                      <w:rFonts w:eastAsia="Calibri" w:cs="Calibri"/>
                    </w:rPr>
                  </w:pPr>
                </w:p>
              </w:tc>
            </w:tr>
            <w:tr w:rsidR="00D620AA" w:rsidRPr="004A1B63" w14:paraId="5EC90A6A" w14:textId="77777777" w:rsidTr="15020E67">
              <w:tc>
                <w:tcPr>
                  <w:tcW w:w="1081" w:type="dxa"/>
                </w:tcPr>
                <w:p w14:paraId="3EEECD1D" w14:textId="77777777" w:rsidR="00D620AA" w:rsidRPr="004A1B63" w:rsidRDefault="000038B0"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6A3F9F9C" w14:textId="77777777" w:rsidR="00D620AA" w:rsidRPr="004A1B63" w:rsidRDefault="00D620AA" w:rsidP="56955223">
                  <w:pPr>
                    <w:rPr>
                      <w:rFonts w:eastAsia="Calibri" w:cs="Calibri"/>
                    </w:rPr>
                  </w:pPr>
                </w:p>
              </w:tc>
              <w:tc>
                <w:tcPr>
                  <w:tcW w:w="7963" w:type="dxa"/>
                  <w:gridSpan w:val="2"/>
                </w:tcPr>
                <w:p w14:paraId="25DB07DA" w14:textId="521EDF71" w:rsidR="00D620AA" w:rsidRPr="004A1B63" w:rsidRDefault="6B5CA49D" w:rsidP="000260E3">
                  <w:pPr>
                    <w:spacing w:after="120"/>
                    <w:ind w:right="1335"/>
                    <w:rPr>
                      <w:rFonts w:eastAsia="Calibri" w:cs="Calibri"/>
                    </w:rPr>
                  </w:pPr>
                  <w:r w:rsidRPr="004A1B63">
                    <w:rPr>
                      <w:rFonts w:eastAsia="Calibri" w:cs="Calibri"/>
                    </w:rPr>
                    <w:t>suma energii pobranej z dolnych źródeł przez pompy ciepła, o ile dolne źródło jest OZE - spełnia warun</w:t>
                  </w:r>
                  <w:r w:rsidR="000260E3">
                    <w:rPr>
                      <w:rFonts w:eastAsia="Calibri" w:cs="Calibri"/>
                    </w:rPr>
                    <w:t xml:space="preserve">ki dla OZE zapisane w tabeli nr </w:t>
                  </w:r>
                  <w:r w:rsidRPr="004A1B63">
                    <w:rPr>
                      <w:rFonts w:eastAsia="Calibri" w:cs="Calibri"/>
                    </w:rPr>
                    <w:t>1</w:t>
                  </w:r>
                </w:p>
              </w:tc>
            </w:tr>
            <w:tr w:rsidR="00D620AA" w:rsidRPr="004A1B63" w14:paraId="546EEC5F" w14:textId="77777777" w:rsidTr="15020E67">
              <w:tc>
                <w:tcPr>
                  <w:tcW w:w="1081" w:type="dxa"/>
                </w:tcPr>
                <w:p w14:paraId="61A164A4" w14:textId="77777777" w:rsidR="00D620AA" w:rsidRPr="004A1B63" w:rsidRDefault="000038B0"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079EC325" w14:textId="77777777" w:rsidR="00D620AA" w:rsidRPr="004A1B63" w:rsidRDefault="00D620AA" w:rsidP="56955223">
                  <w:pPr>
                    <w:rPr>
                      <w:rFonts w:eastAsia="Calibri" w:cs="Calibri"/>
                    </w:rPr>
                  </w:pPr>
                </w:p>
              </w:tc>
              <w:tc>
                <w:tcPr>
                  <w:tcW w:w="7963" w:type="dxa"/>
                  <w:gridSpan w:val="2"/>
                </w:tcPr>
                <w:p w14:paraId="70B11491" w14:textId="77777777" w:rsidR="00D620AA" w:rsidRPr="004A1B63" w:rsidRDefault="6B5CA49D" w:rsidP="000260E3">
                  <w:pPr>
                    <w:tabs>
                      <w:tab w:val="left" w:pos="5548"/>
                    </w:tabs>
                    <w:spacing w:after="120"/>
                    <w:ind w:right="2202"/>
                    <w:rPr>
                      <w:rFonts w:eastAsia="Calibri" w:cs="Calibri"/>
                    </w:rPr>
                  </w:pPr>
                  <w:r w:rsidRPr="004A1B63">
                    <w:rPr>
                      <w:rFonts w:eastAsia="Calibri" w:cs="Calibri"/>
                    </w:rPr>
                    <w:t>suma energii cieplnej i elektrycznej uzyskanych z biogazu pochodzącego z produkcji własnej, wykorzystanych na potrzeby produkcji ciepła</w:t>
                  </w:r>
                </w:p>
              </w:tc>
            </w:tr>
            <w:tr w:rsidR="00D620AA" w:rsidRPr="004A1B63" w14:paraId="36EF1F40" w14:textId="77777777" w:rsidTr="15020E67">
              <w:tc>
                <w:tcPr>
                  <w:tcW w:w="1081" w:type="dxa"/>
                </w:tcPr>
                <w:p w14:paraId="3E6ECF5B" w14:textId="77777777" w:rsidR="00D620AA" w:rsidRPr="004A1B63" w:rsidRDefault="000038B0"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3C159D8A" w14:textId="77777777" w:rsidR="00D620AA" w:rsidRPr="004A1B63" w:rsidRDefault="00D620AA" w:rsidP="56955223">
                  <w:pPr>
                    <w:rPr>
                      <w:rFonts w:eastAsia="Calibri" w:cs="Calibri"/>
                    </w:rPr>
                  </w:pPr>
                </w:p>
              </w:tc>
              <w:tc>
                <w:tcPr>
                  <w:tcW w:w="7963" w:type="dxa"/>
                  <w:gridSpan w:val="2"/>
                </w:tcPr>
                <w:p w14:paraId="24499BEA" w14:textId="2C632132" w:rsidR="00D620AA" w:rsidRPr="004A1B63" w:rsidRDefault="52613F29" w:rsidP="000260E3">
                  <w:pPr>
                    <w:spacing w:after="120"/>
                    <w:ind w:right="1335"/>
                    <w:rPr>
                      <w:rFonts w:eastAsia="Calibri" w:cs="Calibri"/>
                    </w:rPr>
                  </w:pPr>
                  <w:r w:rsidRPr="004A1B63">
                    <w:rPr>
                      <w:rFonts w:eastAsia="Calibri" w:cs="Calibri"/>
                    </w:rPr>
                    <w:t>energia wyprodukowana przez instalację fotowoltaiczną</w:t>
                  </w:r>
                  <w:r w:rsidR="24E496B6"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087E2FDE" w14:textId="77777777" w:rsidTr="15020E67">
              <w:tc>
                <w:tcPr>
                  <w:tcW w:w="1081" w:type="dxa"/>
                </w:tcPr>
                <w:p w14:paraId="0E8E996B" w14:textId="77777777" w:rsidR="00D620AA" w:rsidRPr="004A1B63" w:rsidRDefault="000038B0"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0FA05612" w14:textId="77777777" w:rsidR="00D620AA" w:rsidRPr="004A1B63" w:rsidRDefault="00D620AA" w:rsidP="56955223">
                  <w:pPr>
                    <w:rPr>
                      <w:rFonts w:eastAsia="Calibri" w:cs="Calibri"/>
                    </w:rPr>
                  </w:pPr>
                </w:p>
              </w:tc>
              <w:tc>
                <w:tcPr>
                  <w:tcW w:w="7963" w:type="dxa"/>
                  <w:gridSpan w:val="2"/>
                </w:tcPr>
                <w:p w14:paraId="1512ACDC" w14:textId="71FD487D" w:rsidR="00D620AA" w:rsidRPr="004A1B63" w:rsidRDefault="52613F29" w:rsidP="56955223">
                  <w:pPr>
                    <w:spacing w:after="120"/>
                    <w:ind w:right="2202"/>
                    <w:rPr>
                      <w:rFonts w:eastAsia="Calibri" w:cs="Calibri"/>
                    </w:rPr>
                  </w:pPr>
                  <w:r w:rsidRPr="004A1B63">
                    <w:rPr>
                      <w:rFonts w:eastAsia="Calibri" w:cs="Calibri"/>
                    </w:rPr>
                    <w:t>energia wyprodukowana przez instalację wiatraków</w:t>
                  </w:r>
                  <w:r w:rsidR="7543A1AC"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6DF15368" w14:textId="77777777" w:rsidTr="15020E67">
              <w:tc>
                <w:tcPr>
                  <w:tcW w:w="1081" w:type="dxa"/>
                </w:tcPr>
                <w:p w14:paraId="6BFF171C" w14:textId="77777777" w:rsidR="00D620AA" w:rsidRPr="004A1B63" w:rsidRDefault="000038B0"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3426879B" w14:textId="77777777" w:rsidR="00D620AA" w:rsidRPr="004A1B63" w:rsidRDefault="00D620AA" w:rsidP="56955223">
                  <w:pPr>
                    <w:rPr>
                      <w:rFonts w:eastAsia="Calibri" w:cs="Calibri"/>
                    </w:rPr>
                  </w:pPr>
                </w:p>
              </w:tc>
              <w:tc>
                <w:tcPr>
                  <w:tcW w:w="7963" w:type="dxa"/>
                  <w:gridSpan w:val="2"/>
                </w:tcPr>
                <w:p w14:paraId="452D17A8" w14:textId="640C00DF" w:rsidR="00D620AA" w:rsidRPr="004A1B63" w:rsidRDefault="6B5CA49D" w:rsidP="56955223">
                  <w:pPr>
                    <w:spacing w:after="120"/>
                    <w:ind w:right="2202"/>
                    <w:rPr>
                      <w:rFonts w:eastAsia="Calibri" w:cs="Calibri"/>
                    </w:rPr>
                  </w:pPr>
                  <w:r w:rsidRPr="004A1B63">
                    <w:rPr>
                      <w:rFonts w:eastAsia="Calibri" w:cs="Calibri"/>
                    </w:rPr>
                    <w:t xml:space="preserve">energia wyprodukowana przez kolektory słoneczne </w:t>
                  </w:r>
                  <w:r w:rsidR="2765FF2C" w:rsidRPr="004A1B63">
                    <w:rPr>
                      <w:rFonts w:eastAsia="Calibri" w:cs="Calibri"/>
                    </w:rPr>
                    <w:t>Demonstratora Technologii</w:t>
                  </w:r>
                  <w:r w:rsidRPr="004A1B63">
                    <w:rPr>
                      <w:rFonts w:eastAsia="Calibri" w:cs="Calibri"/>
                    </w:rPr>
                    <w:t>, wykorzystana na potrzeby produkcji ciepła</w:t>
                  </w:r>
                </w:p>
              </w:tc>
            </w:tr>
          </w:tbl>
          <w:p w14:paraId="5E19B2A4" w14:textId="77777777" w:rsidR="00D620AA" w:rsidRPr="004A1B63" w:rsidRDefault="00D620AA" w:rsidP="56955223">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1"/>
              <w:gridCol w:w="344"/>
              <w:gridCol w:w="7538"/>
            </w:tblGrid>
            <w:tr w:rsidR="00D620AA" w:rsidRPr="004A1B63" w14:paraId="7C7933B6" w14:textId="77777777" w:rsidTr="00530E5C">
              <w:tc>
                <w:tcPr>
                  <w:tcW w:w="1531" w:type="dxa"/>
                </w:tcPr>
                <w:p w14:paraId="1AE7332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344" w:type="dxa"/>
                </w:tcPr>
                <w:p w14:paraId="32A1C5B2" w14:textId="77777777" w:rsidR="00D620AA" w:rsidRPr="004A1B63" w:rsidRDefault="00D620AA" w:rsidP="56955223">
                  <w:pPr>
                    <w:spacing w:after="0"/>
                    <w:rPr>
                      <w:rFonts w:eastAsia="Calibri" w:cs="Calibri"/>
                    </w:rPr>
                  </w:pPr>
                </w:p>
              </w:tc>
              <w:tc>
                <w:tcPr>
                  <w:tcW w:w="7538" w:type="dxa"/>
                </w:tcPr>
                <w:p w14:paraId="0329FA6F" w14:textId="1CD2CEA3" w:rsidR="00D620AA" w:rsidRPr="004A1B63" w:rsidRDefault="52613F29" w:rsidP="56955223">
                  <w:pPr>
                    <w:spacing w:after="120"/>
                    <w:ind w:right="2061"/>
                    <w:rPr>
                      <w:rFonts w:eastAsia="Calibri" w:cs="Calibri"/>
                    </w:rPr>
                  </w:pPr>
                  <w:r w:rsidRPr="004A1B63">
                    <w:rPr>
                      <w:rFonts w:eastAsia="Calibri" w:cs="Calibri"/>
                    </w:rPr>
                    <w:t>energia pobrana z magazynu sezonowego. Jeśli w</w:t>
                  </w:r>
                  <w:r w:rsidR="03F6A3B0" w:rsidRPr="004A1B63">
                    <w:rPr>
                      <w:rFonts w:eastAsia="Calibri" w:cs="Calibri"/>
                    </w:rPr>
                    <w:t xml:space="preserve"> Demonstratorze Technologii</w:t>
                  </w:r>
                  <w:r w:rsidRPr="004A1B63">
                    <w:rPr>
                      <w:rFonts w:eastAsia="Calibri" w:cs="Calibri"/>
                    </w:rPr>
                    <w:t xml:space="preserve"> nie zastosowano magazynu sezonowego </w:t>
                  </w:r>
                  <m:oMath>
                    <m:r>
                      <w:rPr>
                        <w:rFonts w:ascii="Cambria Math" w:eastAsia="Calibri" w:hAnsi="Cambria Math" w:cs="Calibri"/>
                      </w:rPr>
                      <m:t>ZMAGAZYNU</m:t>
                    </m:r>
                  </m:oMath>
                  <w:r w:rsidRPr="004A1B63">
                    <w:rPr>
                      <w:rFonts w:eastAsia="Calibri" w:cs="Calibri"/>
                    </w:rPr>
                    <w:t xml:space="preserve"> przyjmuje wartość 0.</w:t>
                  </w:r>
                </w:p>
              </w:tc>
            </w:tr>
            <w:tr w:rsidR="00D620AA" w:rsidRPr="004A1B63" w14:paraId="72B8082A" w14:textId="77777777" w:rsidTr="00530E5C">
              <w:tc>
                <w:tcPr>
                  <w:tcW w:w="1531" w:type="dxa"/>
                </w:tcPr>
                <w:p w14:paraId="50C1C09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344" w:type="dxa"/>
                </w:tcPr>
                <w:p w14:paraId="34060173" w14:textId="77777777" w:rsidR="00D620AA" w:rsidRPr="004A1B63" w:rsidRDefault="00D620AA" w:rsidP="56955223">
                  <w:pPr>
                    <w:spacing w:after="0"/>
                    <w:rPr>
                      <w:rFonts w:eastAsia="Calibri" w:cs="Calibri"/>
                    </w:rPr>
                  </w:pPr>
                </w:p>
              </w:tc>
              <w:tc>
                <w:tcPr>
                  <w:tcW w:w="7538" w:type="dxa"/>
                  <w:shd w:val="clear" w:color="auto" w:fill="auto"/>
                </w:tcPr>
                <w:p w14:paraId="65727324" w14:textId="44717A7E" w:rsidR="00D620AA" w:rsidRPr="004A1B63" w:rsidRDefault="6B5CA49D" w:rsidP="56955223">
                  <w:pPr>
                    <w:spacing w:after="120"/>
                    <w:ind w:right="2061"/>
                    <w:rPr>
                      <w:rFonts w:eastAsia="Calibri" w:cs="Calibri"/>
                    </w:rPr>
                  </w:pPr>
                  <w:r w:rsidRPr="004A1B63">
                    <w:rPr>
                      <w:rFonts w:eastAsia="Calibri" w:cs="Calibri"/>
                    </w:rPr>
                    <w:t xml:space="preserve">suma wszystkich energii wprowadzonych do </w:t>
                  </w:r>
                  <w:r w:rsidR="0C571B50" w:rsidRPr="004A1B63">
                    <w:rPr>
                      <w:rFonts w:eastAsia="Calibri" w:cs="Calibri"/>
                    </w:rPr>
                    <w:t>Demonstratora Technologii</w:t>
                  </w:r>
                  <w:r w:rsidRPr="004A1B63">
                    <w:rPr>
                      <w:rFonts w:eastAsia="Calibri" w:cs="Calibri"/>
                    </w:rPr>
                    <w:t xml:space="preserve">, wykorzystanych na potrzeby produkcji ciepła użytkowego, a nie będących energią </w:t>
                  </w:r>
                  <m:oMath>
                    <m:r>
                      <w:rPr>
                        <w:rFonts w:ascii="Cambria Math" w:eastAsia="Calibri" w:hAnsi="Cambria Math" w:cs="Calibri"/>
                      </w:rPr>
                      <m:t>OZE</m:t>
                    </m:r>
                  </m:oMath>
                  <w:r w:rsidRPr="004A1B63">
                    <w:rPr>
                      <w:rFonts w:eastAsia="Calibri" w:cs="Calibri"/>
                    </w:rPr>
                    <w:t xml:space="preserve"> lub </w:t>
                  </w:r>
                  <m:oMath>
                    <m:r>
                      <w:rPr>
                        <w:rFonts w:ascii="Cambria Math" w:eastAsia="Calibri" w:hAnsi="Cambria Math" w:cs="Calibri"/>
                      </w:rPr>
                      <m:t>ZMAGAZYNU</m:t>
                    </m:r>
                  </m:oMath>
                  <w:r w:rsidRPr="004A1B63">
                    <w:rPr>
                      <w:rFonts w:eastAsia="Calibri" w:cs="Calibri"/>
                    </w:rPr>
                    <w:t xml:space="preserve"> oraz naddatku zakupionej energii OZE, jeśli zakupiono więcej niż </w:t>
                  </w:r>
                  <m:oMath>
                    <m:r>
                      <w:rPr>
                        <w:rFonts w:ascii="Cambria Math" w:eastAsia="Calibri" w:hAnsi="Cambria Math" w:cs="Calibri"/>
                      </w:rPr>
                      <m:t>15%*(OZE+ZMAGAZYNU+CZARNA)</m:t>
                    </m:r>
                  </m:oMath>
                  <w:r w:rsidRPr="004A1B63">
                    <w:rPr>
                      <w:rFonts w:eastAsia="Calibri" w:cs="Calibri"/>
                    </w:rPr>
                    <w:t>. W szczególności obejmuje energię e</w:t>
                  </w:r>
                  <w:proofErr w:type="spellStart"/>
                  <w:r w:rsidRPr="004A1B63">
                    <w:rPr>
                      <w:rFonts w:eastAsia="Calibri" w:cs="Calibri"/>
                    </w:rPr>
                    <w:t>lektryczną</w:t>
                  </w:r>
                  <w:proofErr w:type="spellEnd"/>
                  <w:r w:rsidRPr="004A1B63">
                    <w:rPr>
                      <w:rFonts w:eastAsia="Calibri" w:cs="Calibri"/>
                    </w:rPr>
                    <w:t xml:space="preserve"> zakupioną od dostawców zewnętrznych, zużytą na potrzeby produkcji ciepła użytkowego, bez gwarancji lub świadectwa pochodzenia OZE, energię chemiczną paliw: gaz, węgiel kamienny, inne kopalne, biomasa. </w:t>
                  </w:r>
                </w:p>
              </w:tc>
            </w:tr>
          </w:tbl>
          <w:p w14:paraId="191E162A" w14:textId="77777777" w:rsidR="00D620AA" w:rsidRPr="004A1B63" w:rsidRDefault="00D620AA" w:rsidP="56955223">
            <w:pPr>
              <w:spacing w:after="0" w:line="240" w:lineRule="auto"/>
              <w:rPr>
                <w:rFonts w:eastAsia="Calibri" w:cs="Calibri"/>
              </w:rPr>
            </w:pPr>
          </w:p>
          <w:p w14:paraId="4F07DE65" w14:textId="16CF96EE" w:rsidR="00D620AA" w:rsidRPr="004A1B63" w:rsidRDefault="43690737" w:rsidP="11B9B447">
            <w:pPr>
              <w:spacing w:after="0"/>
              <w:rPr>
                <w:rFonts w:asciiTheme="minorHAnsi" w:hAnsiTheme="minorHAnsi" w:cstheme="minorBidi"/>
              </w:rPr>
            </w:pPr>
            <w:r w:rsidRPr="004A1B63">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47E606B5" w:rsidRPr="004A1B63">
              <w:rPr>
                <w:rFonts w:eastAsia="Calibri" w:cs="Calibri"/>
              </w:rPr>
              <w:t>przedsięwzięciu</w:t>
            </w:r>
            <w:r w:rsidRPr="004A1B63">
              <w:rPr>
                <w:rFonts w:eastAsia="Calibri" w:cs="Calibri"/>
              </w:rPr>
              <w:t>, na koniec okresu symulacji musi być identyczny jak przy rozpoczęciu.</w:t>
            </w:r>
          </w:p>
          <w:p w14:paraId="48E752BB" w14:textId="7A3EEAC8" w:rsidR="00972038" w:rsidRPr="00530E5C" w:rsidRDefault="00972038" w:rsidP="11B9B447">
            <w:pPr>
              <w:spacing w:after="0"/>
              <w:rPr>
                <w:rFonts w:eastAsia="Calibri" w:cs="Calibri"/>
              </w:rPr>
            </w:pPr>
          </w:p>
        </w:tc>
        <w:tc>
          <w:tcPr>
            <w:tcW w:w="992" w:type="dxa"/>
          </w:tcPr>
          <w:p w14:paraId="622D60BA" w14:textId="69FDE2F6" w:rsidR="6D705730" w:rsidRPr="007A78A5" w:rsidRDefault="1248F1C7" w:rsidP="15020E67">
            <w:pPr>
              <w:rPr>
                <w:rFonts w:asciiTheme="minorHAnsi" w:hAnsiTheme="minorHAnsi" w:cstheme="minorBidi"/>
              </w:rPr>
            </w:pPr>
            <w:r>
              <w:lastRenderedPageBreak/>
              <w:t xml:space="preserve">Etap </w:t>
            </w:r>
            <w:r w:rsidR="23B07960">
              <w:t>I: -1</w:t>
            </w:r>
            <w:r w:rsidR="2D8EAC0B">
              <w:t>0</w:t>
            </w:r>
            <w:r w:rsidR="23B07960">
              <w:t>%</w:t>
            </w:r>
          </w:p>
          <w:p w14:paraId="6BDE5904" w14:textId="79A64DB6" w:rsidR="264F0438" w:rsidRPr="007A78A5" w:rsidRDefault="65C16F05"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w:t>
            </w:r>
            <w:r w:rsidR="63EA1652">
              <w:t>I</w:t>
            </w:r>
            <w:r w:rsidR="45A9C8A2">
              <w:t>: -</w:t>
            </w:r>
            <w:r w:rsidR="50D48166">
              <w:t>5</w:t>
            </w:r>
            <w:r w:rsidR="5502A14D">
              <w:t>%</w:t>
            </w:r>
          </w:p>
          <w:p w14:paraId="7AA5573E" w14:textId="61272CDB" w:rsidR="264F0438" w:rsidRPr="007A78A5" w:rsidRDefault="5396EA9D"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II</w:t>
            </w:r>
            <w:r w:rsidR="4D63C724">
              <w:t>I</w:t>
            </w:r>
            <w:r w:rsidR="45A9C8A2">
              <w:t xml:space="preserve">: </w:t>
            </w:r>
            <w:r w:rsidR="681F8D91">
              <w:t>-</w:t>
            </w:r>
            <w:r w:rsidR="4704C910">
              <w:t>7</w:t>
            </w:r>
            <w:r w:rsidR="796A85BF">
              <w:t>%</w:t>
            </w:r>
          </w:p>
        </w:tc>
      </w:tr>
      <w:tr w:rsidR="00972038" w:rsidRPr="007A78A5" w14:paraId="68B5B031" w14:textId="77777777" w:rsidTr="7B16C413">
        <w:tc>
          <w:tcPr>
            <w:tcW w:w="562" w:type="dxa"/>
            <w:shd w:val="clear" w:color="auto" w:fill="auto"/>
          </w:tcPr>
          <w:p w14:paraId="12269E0D" w14:textId="4BF8F433" w:rsidR="00972038" w:rsidRPr="007A78A5" w:rsidRDefault="68007F70" w:rsidP="355E29E7">
            <w:pPr>
              <w:spacing w:after="0"/>
              <w:jc w:val="center"/>
              <w:rPr>
                <w:rFonts w:asciiTheme="minorHAnsi" w:hAnsiTheme="minorHAnsi" w:cstheme="minorBidi"/>
                <w:b/>
                <w:bCs/>
              </w:rPr>
            </w:pPr>
            <w:r w:rsidRPr="355E29E7">
              <w:rPr>
                <w:b/>
                <w:bCs/>
              </w:rPr>
              <w:lastRenderedPageBreak/>
              <w:t>3</w:t>
            </w:r>
            <w:r w:rsidR="51050076" w:rsidRPr="355E29E7">
              <w:rPr>
                <w:b/>
                <w:bCs/>
              </w:rPr>
              <w:t>.</w:t>
            </w:r>
          </w:p>
        </w:tc>
        <w:tc>
          <w:tcPr>
            <w:tcW w:w="1418" w:type="dxa"/>
            <w:shd w:val="clear" w:color="auto" w:fill="auto"/>
          </w:tcPr>
          <w:p w14:paraId="6E8A0860" w14:textId="001A1FF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407038CC" w14:textId="0238BC0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LCOH</w:t>
            </w:r>
          </w:p>
        </w:tc>
        <w:tc>
          <w:tcPr>
            <w:tcW w:w="1701" w:type="dxa"/>
          </w:tcPr>
          <w:p w14:paraId="2C3FAF92" w14:textId="448C0447" w:rsidR="00972038" w:rsidRPr="007A78A5" w:rsidRDefault="0790975B" w:rsidP="56955223">
            <w:pPr>
              <w:spacing w:after="0"/>
              <w:rPr>
                <w:rFonts w:asciiTheme="minorHAnsi" w:hAnsiTheme="minorHAnsi" w:cstheme="minorBidi"/>
              </w:rPr>
            </w:pPr>
            <w:r w:rsidRPr="007A78A5">
              <w:rPr>
                <w:rFonts w:asciiTheme="minorHAnsi" w:hAnsiTheme="minorHAnsi" w:cstheme="minorBidi"/>
              </w:rPr>
              <w:t>Wymagany jest najniższy możliwy koszt LCOH.</w:t>
            </w:r>
          </w:p>
        </w:tc>
        <w:tc>
          <w:tcPr>
            <w:tcW w:w="8363" w:type="dxa"/>
          </w:tcPr>
          <w:p w14:paraId="3528771A" w14:textId="58FFD3AB" w:rsidR="00EF73DE" w:rsidRPr="007A78A5" w:rsidRDefault="5AB9C285" w:rsidP="15020E67">
            <w:pPr>
              <w:spacing w:after="0"/>
              <w:rPr>
                <w:rFonts w:asciiTheme="minorHAnsi" w:hAnsiTheme="minorHAnsi" w:cstheme="minorBidi"/>
              </w:rPr>
            </w:pPr>
            <w:r w:rsidRPr="15020E67">
              <w:rPr>
                <w:rFonts w:asciiTheme="minorHAnsi" w:hAnsiTheme="minorHAnsi" w:cstheme="minorBidi"/>
              </w:rPr>
              <w:t>W ramach kryterium ocenie podlegać będzie uśredniony koszt dostarczania</w:t>
            </w:r>
            <w:r w:rsidR="427FABD1" w:rsidRPr="15020E67">
              <w:rPr>
                <w:rFonts w:asciiTheme="minorHAnsi" w:hAnsiTheme="minorHAnsi" w:cstheme="minorBidi"/>
              </w:rPr>
              <w:t xml:space="preserve"> ciepła Odbiorcom</w:t>
            </w:r>
            <w:r w:rsidRPr="15020E67">
              <w:rPr>
                <w:rFonts w:asciiTheme="minorHAnsi" w:hAnsiTheme="minorHAnsi" w:cstheme="minorBidi"/>
              </w:rPr>
              <w:t xml:space="preserve"> przez Demonstrator Technologii w okresie eksploatacji Demonstratora wynoszącym 25 lat</w:t>
            </w:r>
            <w:r w:rsidR="427FABD1" w:rsidRPr="15020E67">
              <w:rPr>
                <w:rFonts w:asciiTheme="minorHAnsi" w:hAnsiTheme="minorHAnsi" w:cstheme="minorBidi"/>
              </w:rPr>
              <w:t xml:space="preserve"> poczynając od dnia 1 kwietnia 2024</w:t>
            </w:r>
            <w:r w:rsidRPr="15020E67">
              <w:rPr>
                <w:rFonts w:asciiTheme="minorHAnsi" w:hAnsiTheme="minorHAnsi" w:cstheme="minorBidi"/>
              </w:rPr>
              <w:t xml:space="preserve">, </w:t>
            </w:r>
            <w:r w:rsidR="427FABD1" w:rsidRPr="15020E67">
              <w:rPr>
                <w:rFonts w:asciiTheme="minorHAnsi" w:hAnsiTheme="minorHAnsi" w:cstheme="minorBidi"/>
              </w:rPr>
              <w:t xml:space="preserve">obliczony </w:t>
            </w:r>
            <w:r w:rsidRPr="15020E67">
              <w:rPr>
                <w:rFonts w:asciiTheme="minorHAnsi" w:hAnsiTheme="minorHAnsi" w:cstheme="minorBidi"/>
              </w:rPr>
              <w:t>zgodnie z metodologią określoną w Załączniku nr 3.2 do Regulaminu. Zamawiający nie określa oczekiwanych wartości granicznych dla LCOH.</w:t>
            </w:r>
          </w:p>
          <w:p w14:paraId="6C6DE00F" w14:textId="77777777" w:rsidR="00EF73DE" w:rsidRPr="007A78A5" w:rsidRDefault="00EF73DE" w:rsidP="00EF73DE">
            <w:pPr>
              <w:spacing w:after="0"/>
            </w:pPr>
          </w:p>
          <w:p w14:paraId="4E398174" w14:textId="39DAFEB4" w:rsidR="00EF73DE" w:rsidRPr="007A78A5" w:rsidRDefault="00EF73DE" w:rsidP="00EF73DE">
            <w:pPr>
              <w:spacing w:after="0"/>
            </w:pPr>
            <w:r w:rsidRPr="007A78A5">
              <w:t>Wykonawca oblicza uśredniony koszt ciepła w okresie eksploatacji wynoszącym 25 lat</w:t>
            </w:r>
            <w:r w:rsidR="002C3624">
              <w:t>,</w:t>
            </w:r>
            <w:r w:rsidRPr="007A78A5">
              <w:t xml:space="preserve"> korzystając z wzoru:</w:t>
            </w:r>
          </w:p>
          <w:p w14:paraId="0F282F76" w14:textId="77777777" w:rsidR="00EF73DE" w:rsidRPr="007A78A5" w:rsidRDefault="00EF73DE" w:rsidP="00EF73DE">
            <w:pPr>
              <w:spacing w:after="0"/>
            </w:pPr>
          </w:p>
          <w:p w14:paraId="13B18010" w14:textId="647BBBD2" w:rsidR="00EF73DE" w:rsidRPr="007A78A5" w:rsidRDefault="00EF73DE" w:rsidP="00EF73DE">
            <w:pPr>
              <w:spacing w:after="0"/>
              <w:rPr>
                <w:rFonts w:eastAsiaTheme="minorEastAsia"/>
              </w:rPr>
            </w:pPr>
            <m:oMathPara>
              <m:oMathParaPr>
                <m:jc m:val="left"/>
              </m:oMathParaPr>
              <m:oMath>
                <m:r>
                  <w:rPr>
                    <w:rFonts w:ascii="Cambria Math" w:hAnsi="Cambria Math"/>
                  </w:rPr>
                  <m:t>LCOH=</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0</m:t>
                        </m:r>
                      </m:sub>
                    </m:sSub>
                    <m:r>
                      <w:rPr>
                        <w:rFonts w:ascii="Cambria Math" w:hAnsi="Cambria Math"/>
                      </w:rPr>
                      <m:t>*</m:t>
                    </m:r>
                    <m:nary>
                      <m:naryPr>
                        <m:chr m:val="∑"/>
                        <m:limLoc m:val="subSup"/>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sSub>
                              <m:sSubPr>
                                <m:ctrlPr>
                                  <w:rPr>
                                    <w:rFonts w:ascii="Cambria Math" w:hAnsi="Cambria Math"/>
                                    <w:i/>
                                  </w:rPr>
                                </m:ctrlPr>
                              </m:sSubPr>
                              <m:e>
                                <m:r>
                                  <w:rPr>
                                    <w:rFonts w:ascii="Cambria Math" w:hAnsi="Cambria Math"/>
                                  </w:rPr>
                                  <m:t>δ</m:t>
                                </m:r>
                              </m:e>
                              <m:sub>
                                <m:r>
                                  <w:rPr>
                                    <w:rFonts w:ascii="Cambria Math" w:hAnsi="Cambria Math"/>
                                  </w:rPr>
                                  <m:t>k</m:t>
                                </m:r>
                              </m:sub>
                            </m:sSub>
                          </m:num>
                          <m:den>
                            <m:r>
                              <w:rPr>
                                <w:rFonts w:ascii="Cambria Math" w:hAnsi="Cambria Math"/>
                              </w:rPr>
                              <m:t>25</m:t>
                            </m:r>
                          </m:den>
                        </m:f>
                      </m:e>
                    </m:nary>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REZ</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PLN</m:t>
                        </m:r>
                      </m:num>
                      <m:den>
                        <m:r>
                          <w:rPr>
                            <w:rFonts w:ascii="Cambria Math" w:hAnsi="Cambria Math"/>
                          </w:rPr>
                          <m:t>GJ</m:t>
                        </m:r>
                      </m:den>
                    </m:f>
                  </m:e>
                </m:d>
              </m:oMath>
            </m:oMathPara>
          </w:p>
          <w:p w14:paraId="1B8A9026" w14:textId="77777777" w:rsidR="00EF73DE" w:rsidRPr="007A78A5" w:rsidRDefault="00EF73DE" w:rsidP="00EF73DE">
            <w:pPr>
              <w:spacing w:after="0"/>
            </w:pPr>
          </w:p>
          <w:p w14:paraId="2DC8CD55" w14:textId="77777777" w:rsidR="00EF73DE" w:rsidRPr="007A78A5" w:rsidRDefault="00EF73DE" w:rsidP="00EF73DE">
            <w:pPr>
              <w:spacing w:after="0"/>
            </w:pPr>
            <w:r w:rsidRPr="007A78A5">
              <w:t>gdzie:</w:t>
            </w:r>
          </w:p>
          <w:p w14:paraId="0B7A1351" w14:textId="77777777" w:rsidR="00EF73DE" w:rsidRDefault="00EF73DE" w:rsidP="00EF73DE">
            <w:pPr>
              <w:spacing w:after="0"/>
              <w:ind w:left="565" w:hanging="283"/>
            </w:pPr>
            <m:oMath>
              <m:r>
                <w:rPr>
                  <w:rFonts w:ascii="Cambria Math" w:hAnsi="Cambria Math"/>
                </w:rPr>
                <m:t>LCOH</m:t>
              </m:r>
            </m:oMath>
            <w:r w:rsidRPr="007A78A5">
              <w:t xml:space="preserve"> – uśredniony koszt ciepła obliczony dla Demonstratora Technologii dla okresu 25 lat poczynając od 1 kwietnia 2024 roku,</w:t>
            </w:r>
          </w:p>
          <w:p w14:paraId="6543D14E" w14:textId="4CC62311" w:rsidR="00EF73DE" w:rsidRDefault="000038B0" w:rsidP="00EF73DE">
            <w:pPr>
              <w:spacing w:after="0"/>
              <w:ind w:left="565" w:hanging="283"/>
            </w:pPr>
            <m:oMath>
              <m:sSub>
                <m:sSubPr>
                  <m:ctrlPr>
                    <w:rPr>
                      <w:rFonts w:ascii="Cambria Math" w:hAnsi="Cambria Math"/>
                      <w:i/>
                    </w:rPr>
                  </m:ctrlPr>
                </m:sSubPr>
                <m:e>
                  <m:r>
                    <w:rPr>
                      <w:rFonts w:ascii="Cambria Math" w:hAnsi="Cambria Math"/>
                    </w:rPr>
                    <m:t>δ</m:t>
                  </m:r>
                </m:e>
                <m:sub>
                  <m:r>
                    <w:rPr>
                      <w:rFonts w:ascii="Cambria Math" w:hAnsi="Cambria Math"/>
                    </w:rPr>
                    <m:t>k</m:t>
                  </m:r>
                </m:sub>
              </m:sSub>
            </m:oMath>
            <w:r w:rsidR="00EF73DE">
              <w:t xml:space="preserve"> – współczynnik korekcyjny kosztów Demonstratora Technologii poniesionych w roku </w:t>
            </w:r>
            <w:r w:rsidR="00EF73DE" w:rsidRPr="00A65760">
              <w:rPr>
                <w:i/>
              </w:rPr>
              <w:t>k</w:t>
            </w:r>
            <w:r w:rsidR="00EF73DE">
              <w:t xml:space="preserve"> </w:t>
            </w:r>
            <w:r w:rsidR="00EF73DE" w:rsidRPr="007A78A5">
              <w:t>od dnia 1 kwi</w:t>
            </w:r>
            <w:r w:rsidR="00EF73DE">
              <w:t>etnia do 31 marca roku kolejneg</w:t>
            </w:r>
            <w:r w:rsidR="002C3624">
              <w:t>o</w:t>
            </w:r>
            <w:r w:rsidR="00EF73DE">
              <w:t xml:space="preserve">, obliczony </w:t>
            </w:r>
            <w:r w:rsidR="002C3624">
              <w:t>przy użyciu</w:t>
            </w:r>
            <w:r w:rsidR="00EF73DE">
              <w:t xml:space="preserve"> wzoru:</w:t>
            </w:r>
          </w:p>
          <w:p w14:paraId="75C19717" w14:textId="28BD1388" w:rsidR="00EF73DE" w:rsidRPr="007A78A5" w:rsidRDefault="000038B0" w:rsidP="00EF73DE">
            <w:pPr>
              <w:spacing w:after="0"/>
              <w:ind w:left="565" w:hanging="283"/>
              <w:jc w:val="center"/>
            </w:pPr>
            <m:oMathPara>
              <m:oMath>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EC</m:t>
                        </m:r>
                      </m:e>
                      <m:sub>
                        <m:r>
                          <w:rPr>
                            <w:rFonts w:ascii="Cambria Math" w:hAnsi="Cambria Math"/>
                          </w:rPr>
                          <m:t>k</m:t>
                        </m:r>
                      </m:sub>
                    </m:sSub>
                    <m:r>
                      <w:rPr>
                        <w:rFonts w:ascii="Cambria Math" w:hAnsi="Cambria Math"/>
                      </w:rPr>
                      <m:t>+2,5*</m:t>
                    </m:r>
                    <m:sSub>
                      <m:sSubPr>
                        <m:ctrlPr>
                          <w:rPr>
                            <w:rFonts w:ascii="Cambria Math" w:hAnsi="Cambria Math"/>
                            <w:i/>
                          </w:rPr>
                        </m:ctrlPr>
                      </m:sSubPr>
                      <m:e>
                        <m:r>
                          <w:rPr>
                            <w:rFonts w:ascii="Cambria Math" w:hAnsi="Cambria Math"/>
                          </w:rPr>
                          <m:t>EL</m:t>
                        </m:r>
                      </m:e>
                      <m:sub>
                        <m:r>
                          <w:rPr>
                            <w:rFonts w:ascii="Cambria Math" w:hAnsi="Cambria Math"/>
                          </w:rPr>
                          <m:t>k</m:t>
                        </m:r>
                      </m:sub>
                    </m:sSub>
                  </m:den>
                </m:f>
              </m:oMath>
            </m:oMathPara>
          </w:p>
          <w:p w14:paraId="1ECE53EE" w14:textId="77777777" w:rsidR="00EF73DE" w:rsidRPr="007A78A5" w:rsidRDefault="00EF73DE" w:rsidP="00EF73DE">
            <w:pPr>
              <w:spacing w:after="0"/>
              <w:ind w:left="565" w:hanging="283"/>
            </w:pPr>
            <w:r w:rsidRPr="007A78A5">
              <w:rPr>
                <w:rFonts w:ascii="Cambria Math" w:hAnsi="Cambria Math"/>
                <w:i/>
                <w:iCs/>
              </w:rPr>
              <w:t>k</w:t>
            </w:r>
            <w:r w:rsidRPr="007A78A5">
              <w:t xml:space="preserve"> – indeks wyliczeniowy, określający rok, dla którego obliczane są składowe, przyjmujący wartość z zakresu od 1 do 25,</w:t>
            </w:r>
          </w:p>
          <w:p w14:paraId="6C768DA0" w14:textId="77777777" w:rsidR="00EF73DE" w:rsidRPr="007A78A5" w:rsidRDefault="000038B0"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 nakłady inwestycyjne poniesione na realizację Demonstrato</w:t>
            </w:r>
            <w:proofErr w:type="spellStart"/>
            <w:r w:rsidR="00EF73DE" w:rsidRPr="007A78A5">
              <w:t>ra</w:t>
            </w:r>
            <w:proofErr w:type="spellEnd"/>
            <w:r w:rsidR="00EF73DE" w:rsidRPr="007A78A5">
              <w:t xml:space="preserve"> Technologii do momentu przekazania do eksploatacji, w części; wartość </w:t>
            </w: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nie może być niższa niż kwota wydatkowana przez Zamawiającego na realizację Etapu II Przedsięwzięcia;</w:t>
            </w:r>
          </w:p>
          <w:p w14:paraId="1B242DDC" w14:textId="77777777" w:rsidR="00EF73DE" w:rsidRPr="007A78A5" w:rsidRDefault="000038B0"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k</m:t>
                  </m:r>
                </m:sub>
              </m:sSub>
            </m:oMath>
            <w:r w:rsidR="00EF73DE" w:rsidRPr="007A78A5">
              <w:t xml:space="preserve"> – nakłady odtworzeniowe, poniesione w czasie eksploatacji Demonstratora Technologii w roku </w:t>
            </w:r>
            <m:oMath>
              <m:r>
                <w:rPr>
                  <w:rFonts w:ascii="Cambria Math" w:hAnsi="Cambria Math"/>
                </w:rPr>
                <m:t>k</m:t>
              </m:r>
            </m:oMath>
            <w:r w:rsidR="00EF73DE" w:rsidRPr="007A78A5">
              <w:t xml:space="preserve"> od dnia 1 kwietnia do 31 marca roku kolejnego, obliczone z uwzględnieniem nakładów poniesionych w obszarach wytwarzania, dystrybucji i instalacji odbiorczych w sposób opisany wzorem:</w:t>
            </w:r>
          </w:p>
          <w:p w14:paraId="560018C7" w14:textId="77777777" w:rsidR="00EF73DE" w:rsidRPr="007A78A5" w:rsidRDefault="000038B0" w:rsidP="00EF73DE">
            <w:pPr>
              <w:spacing w:before="120" w:after="120"/>
              <w:ind w:left="565" w:hanging="283"/>
            </w:pPr>
            <m:oMathPara>
              <m:oMathParaPr>
                <m:jc m:val="left"/>
              </m:oMathParaPr>
              <m:oMath>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5CC36B8C" w14:textId="77777777" w:rsidR="00EF73DE" w:rsidRPr="007A78A5" w:rsidRDefault="00EF73DE" w:rsidP="00EF73DE">
            <w:pPr>
              <w:spacing w:after="0"/>
              <w:ind w:left="848" w:hanging="283"/>
            </w:pPr>
            <w:r w:rsidRPr="007A78A5">
              <w:t>gdzie:</w:t>
            </w:r>
          </w:p>
          <w:p w14:paraId="5001D138" w14:textId="77777777" w:rsidR="00EF73DE" w:rsidRPr="007A78A5" w:rsidRDefault="000038B0"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nakłady odtworzeniowe w obszarze wytwarzania, ponoszone z tytułu starzenia się instalacji i urządzeń. Odtworzenie dotyczy składnika aktywów Demonstratora w całości w okresie jego eksploatacji w roku </w:t>
            </w:r>
            <w:r w:rsidR="00EF73DE" w:rsidRPr="007A78A5">
              <w:rPr>
                <w:i/>
                <w:iCs/>
              </w:rPr>
              <w:t>k</w:t>
            </w:r>
            <w:r w:rsidR="00EF73DE" w:rsidRPr="007A78A5">
              <w:t>, liczonym od dnia 1 kwietnia do 31 marca roku kolejnego,</w:t>
            </w:r>
          </w:p>
          <w:p w14:paraId="70C438BE" w14:textId="77777777" w:rsidR="00EF73DE" w:rsidRPr="007A78A5" w:rsidRDefault="000038B0"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nakłady odtworzeniowe w obszarze dystrybucji, ponoszone z tytułu starzenia się instalacji i urządzeń. Odtworzenie dotyczy składnika aktywów Demonstratora w całości w okresie jego eksploatacji w obszarze </w:t>
            </w:r>
            <w:proofErr w:type="spellStart"/>
            <w:r w:rsidR="00EF73DE" w:rsidRPr="007A78A5">
              <w:t>przesyłu</w:t>
            </w:r>
            <w:proofErr w:type="spellEnd"/>
            <w:r w:rsidR="00EF73DE" w:rsidRPr="007A78A5">
              <w:t xml:space="preserve"> ciepła, poniesione w roku </w:t>
            </w:r>
            <m:oMath>
              <m:r>
                <w:rPr>
                  <w:rFonts w:ascii="Cambria Math" w:hAnsi="Cambria Math"/>
                </w:rPr>
                <m:t>k</m:t>
              </m:r>
            </m:oMath>
            <w:r w:rsidR="00EF73DE" w:rsidRPr="007A78A5">
              <w:t xml:space="preserve"> liczonym od dnia 1 kwietnia do 31 marca roku kolejnego,</w:t>
            </w:r>
          </w:p>
          <w:p w14:paraId="32C1C457" w14:textId="77777777" w:rsidR="00EF73DE" w:rsidRPr="007A78A5" w:rsidRDefault="000038B0"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nakłady odtworzeniowe w obszarze instalacji odbiorczych, ponoszone z tytułu starzenia się instalacji i urządzeń. Odtworzenie dotyczy składnika aktywów Demonstratora w całości w okresie jego eksploatacji</w:t>
            </w:r>
            <w:r w:rsidR="00EF73DE" w:rsidRPr="007A78A5" w:rsidDel="008729B7">
              <w:t xml:space="preserve"> </w:t>
            </w:r>
            <w:r w:rsidR="00EF73DE" w:rsidRPr="007A78A5">
              <w:t xml:space="preserve">w obszarze instalacji odbiorczych, poniesione w roku </w:t>
            </w:r>
            <m:oMath>
              <m:r>
                <w:rPr>
                  <w:rFonts w:ascii="Cambria Math" w:hAnsi="Cambria Math"/>
                </w:rPr>
                <m:t>k</m:t>
              </m:r>
            </m:oMath>
            <w:r w:rsidR="00EF73DE" w:rsidRPr="007A78A5">
              <w:t xml:space="preserve"> liczonym od dnia 1 kwietnia do 31 marca roku kolejnego;</w:t>
            </w:r>
          </w:p>
          <w:p w14:paraId="4E960610" w14:textId="77777777" w:rsidR="00EF73DE" w:rsidRPr="007A78A5" w:rsidRDefault="000038B0" w:rsidP="00EF73DE">
            <w:pPr>
              <w:spacing w:after="0"/>
              <w:ind w:left="565" w:hanging="283"/>
            </w:pPr>
            <m:oMath>
              <m:sSub>
                <m:sSubPr>
                  <m:ctrlPr>
                    <w:rPr>
                      <w:rFonts w:ascii="Cambria Math" w:hAnsi="Cambria Math"/>
                      <w:i/>
                    </w:rPr>
                  </m:ctrlPr>
                </m:sSubPr>
                <m:e>
                  <m:r>
                    <w:rPr>
                      <w:rFonts w:ascii="Cambria Math" w:hAnsi="Cambria Math"/>
                    </w:rPr>
                    <m:t>OPEX</m:t>
                  </m:r>
                </m:e>
                <m:sub>
                  <m:r>
                    <w:rPr>
                      <w:rFonts w:ascii="Cambria Math" w:hAnsi="Cambria Math"/>
                    </w:rPr>
                    <m:t>k</m:t>
                  </m:r>
                </m:sub>
              </m:sSub>
            </m:oMath>
            <w:r w:rsidR="00EF73DE" w:rsidRPr="007A78A5">
              <w:t xml:space="preserve"> - nakłady operacyjne, w tym koszty dostaw paliw i energii, eksploatacji i przeglądów, napraw itp. Demonstratora Technologii, poniesione w roku </w:t>
            </w:r>
            <m:oMath>
              <m:r>
                <w:rPr>
                  <w:rFonts w:ascii="Cambria Math" w:hAnsi="Cambria Math"/>
                </w:rPr>
                <m:t>k</m:t>
              </m:r>
            </m:oMath>
            <w:r w:rsidR="00EF73DE" w:rsidRPr="007A78A5">
              <w:t xml:space="preserve"> liczonym od dnia 1 kwietnia do 31 marca roku kolejnego, obliczone z uwzględnieniem nakładów poniesionych w ob</w:t>
            </w:r>
            <w:proofErr w:type="spellStart"/>
            <w:r w:rsidR="00EF73DE" w:rsidRPr="007A78A5">
              <w:t>szarach</w:t>
            </w:r>
            <w:proofErr w:type="spellEnd"/>
            <w:r w:rsidR="00EF73DE" w:rsidRPr="007A78A5">
              <w:t xml:space="preserve"> wytwarzania, dystrybucji oraz instalacji odbiorczych w sposób opisany wzorem:</w:t>
            </w:r>
          </w:p>
          <w:p w14:paraId="6C736016" w14:textId="77777777" w:rsidR="00EF73DE" w:rsidRPr="007A78A5" w:rsidRDefault="000038B0" w:rsidP="00EF73DE">
            <w:pPr>
              <w:spacing w:after="0"/>
              <w:ind w:left="565" w:hanging="283"/>
            </w:pPr>
            <m:oMathPara>
              <m:oMathParaPr>
                <m:jc m:val="left"/>
              </m:oMathParaPr>
              <m:oMath>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213A28C0" w14:textId="77777777" w:rsidR="00EF73DE" w:rsidRPr="007A78A5" w:rsidRDefault="00EF73DE" w:rsidP="00EF73DE">
            <w:pPr>
              <w:spacing w:after="0"/>
              <w:ind w:left="848" w:hanging="283"/>
            </w:pPr>
            <w:r w:rsidRPr="007A78A5">
              <w:t>gdzie:</w:t>
            </w:r>
          </w:p>
          <w:p w14:paraId="4F3A11DC"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paliw i energii zużytych w obszarze wytwarzania Demonstratora Energii w roku </w:t>
            </w:r>
            <m:oMath>
              <m:r>
                <w:rPr>
                  <w:rFonts w:ascii="Cambria Math" w:hAnsi="Cambria Math"/>
                </w:rPr>
                <m:t>k</m:t>
              </m:r>
            </m:oMath>
            <w:r w:rsidR="00EF73DE" w:rsidRPr="007A78A5">
              <w:t xml:space="preserve"> licząc od dnia 1 kwietnia do 31 marca roku kolejnego, </w:t>
            </w:r>
          </w:p>
          <w:p w14:paraId="01CC0309"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konserwacji, przeglądów i napraw w obszarze wytwarzania Demonstratora Energii w roku </w:t>
            </w:r>
            <m:oMath>
              <m:r>
                <w:rPr>
                  <w:rFonts w:ascii="Cambria Math" w:hAnsi="Cambria Math"/>
                </w:rPr>
                <m:t>k</m:t>
              </m:r>
            </m:oMath>
            <w:r w:rsidR="00EF73DE" w:rsidRPr="007A78A5">
              <w:t xml:space="preserve"> li</w:t>
            </w:r>
            <w:proofErr w:type="spellStart"/>
            <w:r w:rsidR="00EF73DE" w:rsidRPr="007A78A5">
              <w:t>cząc</w:t>
            </w:r>
            <w:proofErr w:type="spellEnd"/>
            <w:r w:rsidR="00EF73DE" w:rsidRPr="007A78A5">
              <w:t xml:space="preserve"> od dnia 1 kwietnia do 31 marca roku kolejnego,</w:t>
            </w:r>
          </w:p>
          <w:p w14:paraId="0A9D2925"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narzut na koszty ogólne w obszarze wytwarzania Demonstratora Energii w roku </w:t>
            </w:r>
            <m:oMath>
              <m:r>
                <w:rPr>
                  <w:rFonts w:ascii="Cambria Math" w:hAnsi="Cambria Math"/>
                </w:rPr>
                <m:t>k</m:t>
              </m:r>
            </m:oMath>
            <w:r w:rsidR="00EF73DE" w:rsidRPr="007A78A5">
              <w:t xml:space="preserve"> licząc od dnia 1 kwietnia do 31 marca roku kolejnego,</w:t>
            </w:r>
          </w:p>
          <w:p w14:paraId="4A401EC0"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energii zużytej w obszarze prz</w:t>
            </w:r>
            <w:proofErr w:type="spellStart"/>
            <w:r w:rsidR="00EF73DE" w:rsidRPr="007A78A5">
              <w:t>esyłu</w:t>
            </w:r>
            <w:proofErr w:type="spellEnd"/>
            <w:r w:rsidR="00EF73DE" w:rsidRPr="007A78A5">
              <w:t xml:space="preserve"> ciepła Demonstratora Energii w roku </w:t>
            </w:r>
            <m:oMath>
              <m:r>
                <w:rPr>
                  <w:rFonts w:ascii="Cambria Math" w:hAnsi="Cambria Math"/>
                </w:rPr>
                <m:t>k</m:t>
              </m:r>
            </m:oMath>
            <w:r w:rsidR="00EF73DE" w:rsidRPr="007A78A5">
              <w:t xml:space="preserve"> licząc od dnia 1 kwietnia do 31 marca roku kolejnego,</w:t>
            </w:r>
          </w:p>
          <w:p w14:paraId="18E87FF6"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konserwacji, przeglądów i napraw w obszarze przesyłu ciepła Demonstratora Energii w roku </w:t>
            </w:r>
            <m:oMath>
              <m:r>
                <w:rPr>
                  <w:rFonts w:ascii="Cambria Math" w:hAnsi="Cambria Math"/>
                </w:rPr>
                <m:t>k</m:t>
              </m:r>
            </m:oMath>
            <w:r w:rsidR="00EF73DE" w:rsidRPr="007A78A5">
              <w:t xml:space="preserve"> licząc od dnia 1 kwietnia do 31 marca roku kolejnego,</w:t>
            </w:r>
          </w:p>
          <w:p w14:paraId="2A81D137"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narzut na koszty ogólne w obszarze przesyłu ciepła Demonstratora Energii w roku </w:t>
            </w:r>
            <m:oMath>
              <m:r>
                <w:rPr>
                  <w:rFonts w:ascii="Cambria Math" w:hAnsi="Cambria Math"/>
                </w:rPr>
                <m:t>k</m:t>
              </m:r>
            </m:oMath>
            <w:r w:rsidR="00EF73DE" w:rsidRPr="007A78A5">
              <w:t xml:space="preserve"> licząc od dnia 1 kwietnia do 31 marca roku kolejnego,</w:t>
            </w:r>
          </w:p>
          <w:p w14:paraId="51440472"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energii zużytej w obszarze instalacji odbiorczych Demonstratora E</w:t>
            </w:r>
            <w:proofErr w:type="spellStart"/>
            <w:r w:rsidR="00EF73DE" w:rsidRPr="007A78A5">
              <w:t>nergii</w:t>
            </w:r>
            <w:proofErr w:type="spellEnd"/>
            <w:r w:rsidR="00EF73DE" w:rsidRPr="007A78A5">
              <w:t xml:space="preserve"> w roku </w:t>
            </w:r>
            <m:oMath>
              <m:r>
                <w:rPr>
                  <w:rFonts w:ascii="Cambria Math" w:hAnsi="Cambria Math"/>
                </w:rPr>
                <m:t>k</m:t>
              </m:r>
            </m:oMath>
            <w:r w:rsidR="00EF73DE" w:rsidRPr="007A78A5">
              <w:t xml:space="preserve"> licząc od dnia 1 kwietnia do 31 marca roku kolejnego,</w:t>
            </w:r>
          </w:p>
          <w:p w14:paraId="396B5E9C"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konserwacji, przeglądów i napraw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67194E4D" w14:textId="77777777" w:rsidR="00EF73DE" w:rsidRPr="007A78A5" w:rsidRDefault="000038B0"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narzut na koszty ogólne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50DDD2B0" w14:textId="77777777" w:rsidR="00EF73DE" w:rsidRPr="007A78A5" w:rsidRDefault="000038B0" w:rsidP="00EF73DE">
            <w:pPr>
              <w:spacing w:after="0"/>
              <w:ind w:left="565" w:hanging="283"/>
              <w:rPr>
                <w:highlight w:val="green"/>
              </w:rPr>
            </w:pPr>
            <m:oMath>
              <m:sSub>
                <m:sSubPr>
                  <m:ctrlPr>
                    <w:rPr>
                      <w:rFonts w:ascii="Cambria Math" w:hAnsi="Cambria Math"/>
                      <w:i/>
                    </w:rPr>
                  </m:ctrlPr>
                </m:sSubPr>
                <m:e>
                  <m:r>
                    <w:rPr>
                      <w:rFonts w:ascii="Cambria Math" w:hAnsi="Cambria Math"/>
                    </w:rPr>
                    <m:t>REZ</m:t>
                  </m:r>
                </m:e>
                <m:sub>
                  <m:r>
                    <w:rPr>
                      <w:rFonts w:ascii="Cambria Math" w:hAnsi="Cambria Math"/>
                    </w:rPr>
                    <m:t>k</m:t>
                  </m:r>
                </m:sub>
              </m:sSub>
            </m:oMath>
            <w:r w:rsidR="00EF73DE" w:rsidRPr="007A78A5">
              <w:t xml:space="preserve"> – wartość rezydualna środków trwałych, składowych Demonstratora Technologii, podlegających lik</w:t>
            </w:r>
            <w:proofErr w:type="spellStart"/>
            <w:r w:rsidR="00EF73DE" w:rsidRPr="007A78A5">
              <w:t>widacji</w:t>
            </w:r>
            <w:proofErr w:type="spellEnd"/>
            <w:r w:rsidR="00EF73DE" w:rsidRPr="007A78A5">
              <w:t xml:space="preserve"> w roku </w:t>
            </w:r>
            <m:oMath>
              <m:r>
                <w:rPr>
                  <w:rFonts w:ascii="Cambria Math" w:hAnsi="Cambria Math"/>
                </w:rPr>
                <m:t>k</m:t>
              </m:r>
            </m:oMath>
            <w:r w:rsidR="00EF73DE" w:rsidRPr="007A78A5">
              <w:t xml:space="preserve"> licząc od dnia 1 kwietnia do 31 marca roku kolejnego,</w:t>
            </w:r>
          </w:p>
          <w:p w14:paraId="68E8874C" w14:textId="099C4694" w:rsidR="00EF73DE" w:rsidRDefault="000038B0" w:rsidP="77439E7B">
            <w:pPr>
              <w:spacing w:after="0"/>
              <w:ind w:left="565" w:hanging="283"/>
              <w:rPr>
                <w:rFonts w:eastAsiaTheme="minorEastAsia"/>
              </w:rPr>
            </w:pPr>
            <m:oMath>
              <m:sSub>
                <m:sSubPr>
                  <m:ctrlPr>
                    <w:rPr>
                      <w:rFonts w:ascii="Cambria Math" w:hAnsi="Cambria Math"/>
                      <w:i/>
                    </w:rPr>
                  </m:ctrlPr>
                </m:sSubPr>
                <m:e>
                  <m:r>
                    <w:rPr>
                      <w:rFonts w:ascii="Cambria Math" w:hAnsi="Cambria Math"/>
                    </w:rPr>
                    <m:t>EC</m:t>
                  </m:r>
                </m:e>
                <m:sub>
                  <m:r>
                    <w:rPr>
                      <w:rFonts w:ascii="Cambria Math" w:hAnsi="Cambria Math"/>
                    </w:rPr>
                    <m:t>k</m:t>
                  </m:r>
                </m:sub>
              </m:sSub>
            </m:oMath>
            <w:r w:rsidR="18E545E2" w:rsidRPr="007A78A5">
              <w:t xml:space="preserve"> – </w:t>
            </w:r>
            <w:r w:rsidR="00D7900B">
              <w:t xml:space="preserve">ilość </w:t>
            </w:r>
            <w:r w:rsidR="18E545E2" w:rsidRPr="007A78A5">
              <w:t>energi</w:t>
            </w:r>
            <w:r w:rsidR="00D7900B">
              <w:t>i</w:t>
            </w:r>
            <w:r w:rsidR="18E545E2" w:rsidRPr="007A78A5">
              <w:t xml:space="preserve"> ciepln</w:t>
            </w:r>
            <w:r w:rsidR="00D7900B">
              <w:t>ej</w:t>
            </w:r>
            <w:r w:rsidR="18E545E2" w:rsidRPr="007A78A5">
              <w:t xml:space="preserve"> </w:t>
            </w:r>
            <w:r w:rsidR="26AA341B">
              <w:t>sprzedanej</w:t>
            </w:r>
            <w:r w:rsidR="18E545E2" w:rsidRPr="007A78A5">
              <w:t xml:space="preserve"> </w:t>
            </w:r>
            <w:r w:rsidR="26AA341B" w:rsidRPr="007A78A5">
              <w:t>odbiorc</w:t>
            </w:r>
            <w:r w:rsidR="26AA341B">
              <w:t>om</w:t>
            </w:r>
            <w:r w:rsidR="26AA341B" w:rsidRPr="007A78A5">
              <w:t xml:space="preserve"> </w:t>
            </w:r>
            <w:r w:rsidR="18E545E2" w:rsidRPr="007A78A5">
              <w:t xml:space="preserve">w roku </w:t>
            </w:r>
            <m:oMath>
              <m:r>
                <w:rPr>
                  <w:rFonts w:ascii="Cambria Math" w:hAnsi="Cambria Math"/>
                </w:rPr>
                <m:t>k</m:t>
              </m:r>
            </m:oMath>
            <w:r w:rsidR="26AA341B">
              <w:t xml:space="preserve"> </w:t>
            </w:r>
            <w:r w:rsidR="799AC138">
              <w:t xml:space="preserve">licząc od dnia 1 kwietnia do 31 marca roku kolejnego, </w:t>
            </w:r>
            <w:r w:rsidR="26AA341B">
              <w:t>wyrażona w M</w:t>
            </w:r>
            <w:r w:rsidR="00D7900B">
              <w:t>W</w:t>
            </w:r>
            <w:r w:rsidR="26AA341B">
              <w:t>h</w:t>
            </w:r>
            <w:r w:rsidR="18E545E2" w:rsidRPr="77439E7B">
              <w:rPr>
                <w:rFonts w:eastAsiaTheme="minorEastAsia"/>
              </w:rPr>
              <w:t>,</w:t>
            </w:r>
          </w:p>
          <w:p w14:paraId="3B9B54E3" w14:textId="78A31B6C" w:rsidR="00EF73DE" w:rsidRPr="007A78A5" w:rsidRDefault="000038B0" w:rsidP="00EF73DE">
            <w:pPr>
              <w:spacing w:after="0"/>
              <w:ind w:left="565" w:hanging="283"/>
            </w:pPr>
            <m:oMath>
              <m:sSub>
                <m:sSubPr>
                  <m:ctrlPr>
                    <w:rPr>
                      <w:rFonts w:ascii="Cambria Math" w:hAnsi="Cambria Math"/>
                    </w:rPr>
                  </m:ctrlPr>
                </m:sSubPr>
                <m:e>
                  <m:r>
                    <w:rPr>
                      <w:rFonts w:ascii="Cambria Math" w:hAnsi="Cambria Math"/>
                    </w:rPr>
                    <m:t>EL</m:t>
                  </m:r>
                </m:e>
                <m:sub>
                  <m:r>
                    <w:rPr>
                      <w:rFonts w:ascii="Cambria Math" w:hAnsi="Cambria Math"/>
                    </w:rPr>
                    <m:t>k</m:t>
                  </m:r>
                </m:sub>
              </m:sSub>
            </m:oMath>
            <w:r w:rsidR="0BB0EEC3" w:rsidRPr="101F655C">
              <w:rPr>
                <w:rFonts w:eastAsiaTheme="minorEastAsia"/>
              </w:rPr>
              <w:t xml:space="preserve"> –</w:t>
            </w:r>
            <w:r w:rsidR="77AACBBB" w:rsidRPr="101F655C">
              <w:rPr>
                <w:rFonts w:eastAsiaTheme="minorEastAsia"/>
              </w:rPr>
              <w:t xml:space="preserve">ilość sprzedanej energii </w:t>
            </w:r>
            <w:r w:rsidR="1EB750F0" w:rsidRPr="101F655C">
              <w:rPr>
                <w:rFonts w:eastAsiaTheme="minorEastAsia"/>
              </w:rPr>
              <w:t xml:space="preserve">elektrycznej </w:t>
            </w:r>
            <w:r w:rsidR="1FBA6379" w:rsidRPr="101F655C">
              <w:rPr>
                <w:rFonts w:eastAsiaTheme="minorEastAsia"/>
              </w:rPr>
              <w:t xml:space="preserve">w roku </w:t>
            </w:r>
            <m:oMath>
              <m:r>
                <w:rPr>
                  <w:rFonts w:ascii="Cambria Math" w:hAnsi="Cambria Math"/>
                </w:rPr>
                <m:t>k</m:t>
              </m:r>
            </m:oMath>
            <w:r w:rsidR="004D660E" w:rsidRPr="101F655C">
              <w:rPr>
                <w:rFonts w:eastAsiaTheme="minorEastAsia"/>
              </w:rPr>
              <w:t xml:space="preserve"> </w:t>
            </w:r>
            <w:r w:rsidR="004D660E" w:rsidRPr="007A78A5">
              <w:t>licząc od dnia 1 kwietnia do 31 marca roku kolejnego</w:t>
            </w:r>
            <w:r w:rsidR="004D660E">
              <w:t>,</w:t>
            </w:r>
            <w:r w:rsidR="004D660E" w:rsidRPr="101F655C">
              <w:rPr>
                <w:rFonts w:eastAsiaTheme="minorEastAsia"/>
              </w:rPr>
              <w:t xml:space="preserve"> </w:t>
            </w:r>
            <w:r w:rsidR="1EB750F0" w:rsidRPr="101F655C">
              <w:rPr>
                <w:rFonts w:eastAsiaTheme="minorEastAsia"/>
              </w:rPr>
              <w:t>wyrażona w M</w:t>
            </w:r>
            <w:r w:rsidR="77AACBBB" w:rsidRPr="101F655C">
              <w:rPr>
                <w:rFonts w:eastAsiaTheme="minorEastAsia"/>
              </w:rPr>
              <w:t>W</w:t>
            </w:r>
            <w:r w:rsidR="1EB750F0" w:rsidRPr="101F655C">
              <w:rPr>
                <w:rFonts w:eastAsiaTheme="minorEastAsia"/>
              </w:rPr>
              <w:t>h</w:t>
            </w:r>
            <w:r w:rsidR="0BB0EEC3" w:rsidRPr="101F655C">
              <w:rPr>
                <w:rFonts w:eastAsiaTheme="minorEastAsia"/>
              </w:rPr>
              <w:t>,</w:t>
            </w:r>
          </w:p>
          <w:p w14:paraId="51145FFB" w14:textId="77777777" w:rsidR="00EF73DE" w:rsidRPr="007A78A5" w:rsidRDefault="000038B0" w:rsidP="00EF73DE">
            <w:pPr>
              <w:spacing w:after="0"/>
              <w:ind w:left="565" w:hanging="283"/>
            </w:pPr>
            <m:oMath>
              <m:sSub>
                <m:sSubPr>
                  <m:ctrlPr>
                    <w:rPr>
                      <w:rFonts w:ascii="Cambria Math" w:hAnsi="Cambria Math"/>
                      <w:i/>
                    </w:rPr>
                  </m:ctrlPr>
                </m:sSubPr>
                <m:e>
                  <m:r>
                    <w:rPr>
                      <w:rFonts w:ascii="Cambria Math" w:hAnsi="Cambria Math"/>
                    </w:rPr>
                    <m:t>DYSK</m:t>
                  </m:r>
                </m:e>
                <m:sub>
                  <m:r>
                    <w:rPr>
                      <w:rFonts w:ascii="Cambria Math" w:hAnsi="Cambria Math"/>
                    </w:rPr>
                    <m:t>k</m:t>
                  </m:r>
                </m:sub>
              </m:sSub>
            </m:oMath>
            <w:r w:rsidR="00EF73DE" w:rsidRPr="007A78A5">
              <w:t xml:space="preserve"> – współczynnik dyskonta wartości nakładów, wartości rezydualnych, kosztów i wartości wytworzonej energii, właściwy dla roku </w:t>
            </w:r>
            <m:oMath>
              <m:r>
                <w:rPr>
                  <w:rFonts w:ascii="Cambria Math" w:hAnsi="Cambria Math"/>
                </w:rPr>
                <m:t>k</m:t>
              </m:r>
            </m:oMath>
            <w:r w:rsidR="00EF73DE" w:rsidRPr="007A78A5">
              <w:t xml:space="preserve"> licząc od dnia 1 kwietnia do 31 marca roku kolejnego.</w:t>
            </w:r>
          </w:p>
          <w:p w14:paraId="15B30005" w14:textId="77777777" w:rsidR="00EF73DE" w:rsidRPr="007A78A5" w:rsidRDefault="00EF73DE" w:rsidP="00EF73DE">
            <w:pPr>
              <w:spacing w:after="0"/>
              <w:ind w:left="565" w:hanging="283"/>
            </w:pPr>
          </w:p>
          <w:p w14:paraId="223F3621" w14:textId="49F2A602" w:rsidR="00972038" w:rsidRPr="007A78A5" w:rsidRDefault="00EF73DE" w:rsidP="56955223">
            <w:pPr>
              <w:spacing w:after="0"/>
            </w:pPr>
            <w:r>
              <w:t>Zadeklarowany współczynnik OZE musi być utrzymany w modelu co najmniej na zadeklarowanym poziomie każdego roku, od 1 kwietnia do 31 marca, przez okres 25 lat, z uwzględnieniem dopuszczalnej tolerancji 5%.</w:t>
            </w:r>
          </w:p>
        </w:tc>
        <w:tc>
          <w:tcPr>
            <w:tcW w:w="992" w:type="dxa"/>
          </w:tcPr>
          <w:p w14:paraId="115D7BFD" w14:textId="1D93103B" w:rsidR="5330B41D" w:rsidRPr="007A78A5" w:rsidRDefault="65472585" w:rsidP="7A812F7D">
            <w:pPr>
              <w:rPr>
                <w:rFonts w:asciiTheme="minorHAnsi" w:hAnsiTheme="minorHAnsi" w:cstheme="minorBidi"/>
              </w:rPr>
            </w:pPr>
            <w:r w:rsidRPr="007A78A5">
              <w:rPr>
                <w:rFonts w:asciiTheme="minorHAnsi" w:hAnsiTheme="minorHAnsi" w:cstheme="minorBidi"/>
              </w:rPr>
              <w:lastRenderedPageBreak/>
              <w:t xml:space="preserve">Etap </w:t>
            </w:r>
            <w:r w:rsidR="2F42E6AE" w:rsidRPr="007A78A5">
              <w:rPr>
                <w:rFonts w:asciiTheme="minorHAnsi" w:hAnsiTheme="minorHAnsi" w:cstheme="minorBidi"/>
              </w:rPr>
              <w:t>I: -1</w:t>
            </w:r>
            <w:r w:rsidR="00D0EB48" w:rsidRPr="007A78A5">
              <w:t>5</w:t>
            </w:r>
            <w:r w:rsidR="2F42E6AE" w:rsidRPr="007A78A5">
              <w:t>%</w:t>
            </w:r>
          </w:p>
          <w:p w14:paraId="095B6C00" w14:textId="33CB914C" w:rsidR="5330B41D" w:rsidRPr="007A78A5" w:rsidRDefault="2F342D2F" w:rsidP="7A812F7D">
            <w:pPr>
              <w:rPr>
                <w:rFonts w:asciiTheme="minorHAnsi" w:hAnsiTheme="minorHAnsi" w:cstheme="minorBidi"/>
              </w:rPr>
            </w:pPr>
            <w:r w:rsidRPr="007A78A5">
              <w:rPr>
                <w:rFonts w:asciiTheme="minorHAnsi" w:hAnsiTheme="minorHAnsi" w:cstheme="minorBidi"/>
              </w:rPr>
              <w:t xml:space="preserve">Etap </w:t>
            </w:r>
            <w:r w:rsidR="381FEED9" w:rsidRPr="007A78A5">
              <w:rPr>
                <w:rFonts w:asciiTheme="minorHAnsi" w:hAnsiTheme="minorHAnsi" w:cstheme="minorBidi"/>
              </w:rPr>
              <w:t>II: -5%</w:t>
            </w:r>
          </w:p>
          <w:p w14:paraId="3C8D976F" w14:textId="0D186431" w:rsidR="5330B41D" w:rsidRPr="007A78A5" w:rsidRDefault="5330B41D" w:rsidP="56955223">
            <w:pPr>
              <w:rPr>
                <w:rFonts w:asciiTheme="minorHAnsi" w:hAnsiTheme="minorHAnsi" w:cstheme="minorBidi"/>
              </w:rPr>
            </w:pPr>
          </w:p>
        </w:tc>
      </w:tr>
      <w:tr w:rsidR="00972038" w:rsidRPr="007A78A5" w14:paraId="1EB282CA" w14:textId="77777777" w:rsidTr="7B16C413">
        <w:tc>
          <w:tcPr>
            <w:tcW w:w="562" w:type="dxa"/>
            <w:shd w:val="clear" w:color="auto" w:fill="auto"/>
          </w:tcPr>
          <w:p w14:paraId="498ACA78" w14:textId="449019B6" w:rsidR="00972038" w:rsidRPr="007A78A5" w:rsidRDefault="38FF736F" w:rsidP="355E29E7">
            <w:pPr>
              <w:spacing w:after="0"/>
              <w:jc w:val="center"/>
              <w:rPr>
                <w:rFonts w:cstheme="minorBidi"/>
                <w:b/>
                <w:bCs/>
              </w:rPr>
            </w:pPr>
            <w:r w:rsidRPr="355E29E7">
              <w:rPr>
                <w:b/>
                <w:bCs/>
              </w:rPr>
              <w:lastRenderedPageBreak/>
              <w:t>4</w:t>
            </w:r>
            <w:r w:rsidR="51050076" w:rsidRPr="355E29E7">
              <w:rPr>
                <w:b/>
                <w:bCs/>
              </w:rPr>
              <w:t>.</w:t>
            </w:r>
          </w:p>
        </w:tc>
        <w:tc>
          <w:tcPr>
            <w:tcW w:w="1418" w:type="dxa"/>
            <w:shd w:val="clear" w:color="auto" w:fill="auto"/>
          </w:tcPr>
          <w:p w14:paraId="6C862D3D" w14:textId="0E4C8B1C"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2828095" w14:textId="0B3BCEC2"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Dostarczanie ciepłej wody użytkowej</w:t>
            </w:r>
          </w:p>
        </w:tc>
        <w:tc>
          <w:tcPr>
            <w:tcW w:w="1701" w:type="dxa"/>
          </w:tcPr>
          <w:p w14:paraId="138BC50D" w14:textId="5E4DF3FE" w:rsidR="00972038" w:rsidRPr="007A78A5" w:rsidRDefault="20A43039" w:rsidP="56955223">
            <w:pPr>
              <w:spacing w:after="0"/>
              <w:rPr>
                <w:rFonts w:cs="Calibri"/>
              </w:rPr>
            </w:pPr>
            <w:r w:rsidRPr="007A78A5">
              <w:rPr>
                <w:rFonts w:cs="Calibri"/>
              </w:rPr>
              <w:t xml:space="preserve">Wymagana jest jak największa powierzchnia użytkowa </w:t>
            </w:r>
            <w:r w:rsidR="7D0934EA" w:rsidRPr="007A78A5">
              <w:rPr>
                <w:rFonts w:cs="Calibri"/>
              </w:rPr>
              <w:t>Lokali,</w:t>
            </w:r>
            <w:r w:rsidR="7247A7E1" w:rsidRPr="007A78A5">
              <w:rPr>
                <w:rFonts w:cs="Calibri"/>
              </w:rPr>
              <w:t xml:space="preserve"> </w:t>
            </w:r>
            <w:r w:rsidRPr="007A78A5">
              <w:rPr>
                <w:rFonts w:cs="Calibri"/>
              </w:rPr>
              <w:lastRenderedPageBreak/>
              <w:t>do których jest dostarczana ciepła woda uż</w:t>
            </w:r>
            <w:r w:rsidR="2A27E1F0" w:rsidRPr="007A78A5">
              <w:rPr>
                <w:rFonts w:cs="Calibri"/>
              </w:rPr>
              <w:t>ytkowa.</w:t>
            </w:r>
          </w:p>
        </w:tc>
        <w:tc>
          <w:tcPr>
            <w:tcW w:w="8363" w:type="dxa"/>
            <w:shd w:val="clear" w:color="auto" w:fill="auto"/>
          </w:tcPr>
          <w:p w14:paraId="0404F6CA" w14:textId="7DD98D5B" w:rsidR="193C240A" w:rsidRPr="007A78A5" w:rsidRDefault="396DF91E" w:rsidP="0C5D272A">
            <w:pPr>
              <w:spacing w:after="0"/>
              <w:rPr>
                <w:rFonts w:cs="Calibri"/>
              </w:rPr>
            </w:pPr>
            <w:r w:rsidRPr="7B16C413">
              <w:rPr>
                <w:rFonts w:cs="Calibri"/>
              </w:rPr>
              <w:lastRenderedPageBreak/>
              <w:t xml:space="preserve">W ramach </w:t>
            </w:r>
            <w:r w:rsidR="6BD73906" w:rsidRPr="7B16C413">
              <w:rPr>
                <w:rFonts w:cs="Calibri"/>
              </w:rPr>
              <w:t>wymagania</w:t>
            </w:r>
            <w:r w:rsidRPr="7B16C413">
              <w:rPr>
                <w:rFonts w:cs="Calibri"/>
              </w:rPr>
              <w:t xml:space="preserve"> ocenie podlegać będzie </w:t>
            </w:r>
            <w:r w:rsidR="42E94959" w:rsidRPr="7B16C413">
              <w:rPr>
                <w:rFonts w:cs="Calibri"/>
              </w:rPr>
              <w:t>rozmiar</w:t>
            </w:r>
            <w:r w:rsidR="06B321C4" w:rsidRPr="7B16C413">
              <w:rPr>
                <w:rFonts w:cs="Calibri"/>
              </w:rPr>
              <w:t xml:space="preserve"> </w:t>
            </w:r>
            <w:r w:rsidR="25F62680" w:rsidRPr="7B16C413">
              <w:rPr>
                <w:rFonts w:cs="Calibri"/>
              </w:rPr>
              <w:t>P</w:t>
            </w:r>
            <w:r w:rsidRPr="7B16C413">
              <w:rPr>
                <w:rFonts w:cs="Calibri"/>
              </w:rPr>
              <w:t xml:space="preserve">owierzchni </w:t>
            </w:r>
            <w:r w:rsidR="0192D708" w:rsidRPr="7B16C413">
              <w:rPr>
                <w:rFonts w:cs="Calibri"/>
              </w:rPr>
              <w:t>U</w:t>
            </w:r>
            <w:r w:rsidRPr="7B16C413">
              <w:rPr>
                <w:rFonts w:cs="Calibri"/>
              </w:rPr>
              <w:t xml:space="preserve">żytkowej Lokali, do których dostarczana jest ciepła woda użytkowa ogrzewana ciepłem z </w:t>
            </w:r>
            <w:r w:rsidR="6FD62148" w:rsidRPr="7B16C413">
              <w:rPr>
                <w:rFonts w:cs="Calibri"/>
              </w:rPr>
              <w:t>systemu</w:t>
            </w:r>
            <w:r w:rsidR="1A31FA10" w:rsidRPr="7B16C413">
              <w:rPr>
                <w:rFonts w:eastAsia="Calibri" w:cs="Calibri"/>
              </w:rPr>
              <w:t xml:space="preserve"> </w:t>
            </w:r>
            <w:r w:rsidR="3E9C2854" w:rsidRPr="7B16C413">
              <w:rPr>
                <w:rFonts w:eastAsia="Calibri" w:cs="Calibri"/>
              </w:rPr>
              <w:t>Demonstratora Technologii</w:t>
            </w:r>
            <w:r w:rsidRPr="7B16C413">
              <w:rPr>
                <w:rFonts w:cs="Calibri"/>
              </w:rPr>
              <w:t>.</w:t>
            </w:r>
            <w:r w:rsidR="2A2D9EE3" w:rsidRPr="7B16C413">
              <w:rPr>
                <w:rFonts w:cs="Calibri"/>
              </w:rPr>
              <w:t xml:space="preserve"> Ocenie podlegać będzie łączna powierzchnia wszystkich Lokali niezależnie od daty oddania budynku do eksploatacji.  </w:t>
            </w:r>
          </w:p>
          <w:p w14:paraId="5FBEBF2A" w14:textId="2AC0E9A0" w:rsidR="591AFB3A" w:rsidRPr="007A78A5" w:rsidRDefault="591AFB3A" w:rsidP="56955223">
            <w:pPr>
              <w:rPr>
                <w:rFonts w:eastAsia="Calibri" w:cs="Calibri"/>
              </w:rPr>
            </w:pPr>
          </w:p>
          <w:p w14:paraId="6BB56D37" w14:textId="389265EB" w:rsidR="00972038" w:rsidRPr="007A78A5" w:rsidRDefault="2BEDCC58" w:rsidP="0C5D272A">
            <w:pPr>
              <w:rPr>
                <w:rFonts w:eastAsia="Calibri" w:cs="Calibri"/>
              </w:rPr>
            </w:pPr>
            <w:r w:rsidRPr="6BE6F940">
              <w:rPr>
                <w:rFonts w:eastAsia="Calibri" w:cs="Calibri"/>
              </w:rPr>
              <w:t xml:space="preserve">Wykonawca oblicza wskaźnik </w:t>
            </w:r>
            <w:r w:rsidRPr="6BE6F940">
              <w:rPr>
                <w:rFonts w:eastAsia="Calibri" w:cs="Calibri"/>
                <w:i/>
                <w:iCs/>
              </w:rPr>
              <w:t>Dostarczania ciepłej wody użytkowej</w:t>
            </w:r>
            <w:r w:rsidRPr="6BE6F940">
              <w:rPr>
                <w:rFonts w:eastAsia="Calibri" w:cs="Calibri"/>
              </w:rPr>
              <w:t xml:space="preserve"> jako sumę całkowitej </w:t>
            </w:r>
            <w:r w:rsidR="6122369B" w:rsidRPr="6BE6F940">
              <w:rPr>
                <w:rFonts w:eastAsia="Calibri" w:cs="Calibri"/>
              </w:rPr>
              <w:t>P</w:t>
            </w:r>
            <w:r w:rsidRPr="6BE6F940">
              <w:rPr>
                <w:rFonts w:eastAsia="Calibri" w:cs="Calibri"/>
              </w:rPr>
              <w:t xml:space="preserve">owierzchni </w:t>
            </w:r>
            <w:r w:rsidR="1183D08F" w:rsidRPr="6BE6F940">
              <w:rPr>
                <w:rFonts w:eastAsia="Calibri" w:cs="Calibri"/>
              </w:rPr>
              <w:t>U</w:t>
            </w:r>
            <w:r w:rsidRPr="6BE6F940">
              <w:rPr>
                <w:rFonts w:eastAsia="Calibri" w:cs="Calibri"/>
              </w:rPr>
              <w:t xml:space="preserve">żytkowej </w:t>
            </w:r>
            <w:r w:rsidR="03B6D06B" w:rsidRPr="6BE6F940">
              <w:rPr>
                <w:rFonts w:eastAsia="Calibri" w:cs="Calibri"/>
              </w:rPr>
              <w:t>L</w:t>
            </w:r>
            <w:r w:rsidRPr="6BE6F940">
              <w:rPr>
                <w:rFonts w:eastAsia="Calibri" w:cs="Calibri"/>
              </w:rPr>
              <w:t>okali</w:t>
            </w:r>
            <w:r w:rsidR="721621D0" w:rsidRPr="6BE6F940">
              <w:rPr>
                <w:rFonts w:eastAsia="Calibri" w:cs="Calibri"/>
              </w:rPr>
              <w:t xml:space="preserve"> Mieszkalnych i Lokali Użytkowych</w:t>
            </w:r>
            <w:r w:rsidRPr="6BE6F940">
              <w:rPr>
                <w:rFonts w:eastAsia="Calibri" w:cs="Calibri"/>
              </w:rPr>
              <w:t xml:space="preserve">, do których dostarczana jest ciepła woda użytkowa ogrzewana ciepłem z </w:t>
            </w:r>
            <w:r w:rsidR="13C2AAEA" w:rsidRPr="6BE6F940">
              <w:rPr>
                <w:rFonts w:eastAsia="Calibri" w:cs="Calibri"/>
              </w:rPr>
              <w:t>systemu</w:t>
            </w:r>
            <w:r w:rsidR="1A31FA10" w:rsidRPr="6BE6F940">
              <w:rPr>
                <w:rFonts w:eastAsia="Calibri" w:cs="Calibri"/>
              </w:rPr>
              <w:t xml:space="preserve"> </w:t>
            </w:r>
            <w:r w:rsidR="7D8C3945" w:rsidRPr="6BE6F940">
              <w:rPr>
                <w:rFonts w:eastAsia="Calibri" w:cs="Calibri"/>
              </w:rPr>
              <w:t>Demonstratora Technologii</w:t>
            </w:r>
            <w:r w:rsidRPr="6BE6F940">
              <w:rPr>
                <w:rFonts w:eastAsia="Calibri" w:cs="Calibri"/>
              </w:rPr>
              <w:t>.</w:t>
            </w:r>
          </w:p>
          <w:p w14:paraId="5E283ABB" w14:textId="1703EF7B" w:rsidR="00972038" w:rsidRPr="007A78A5" w:rsidRDefault="00972038" w:rsidP="56955223">
            <w:pPr>
              <w:rPr>
                <w:rFonts w:eastAsia="Calibri" w:cs="Calibri"/>
              </w:rPr>
            </w:pPr>
          </w:p>
          <w:p w14:paraId="130E9480" w14:textId="059ACE29" w:rsidR="00972038" w:rsidRPr="007A78A5" w:rsidRDefault="1E02F5ED" w:rsidP="56955223">
            <w:pPr>
              <w:spacing w:after="0" w:line="257" w:lineRule="auto"/>
              <w:rPr>
                <w:rFonts w:eastAsia="Calibri" w:cs="Calibri"/>
              </w:rPr>
            </w:pPr>
            <w:r w:rsidRPr="007A78A5">
              <w:rPr>
                <w:rFonts w:eastAsia="Calibri" w:cs="Calibri"/>
              </w:rPr>
              <w:t>Obliczenie należy wykonać z zastosowaniem poniższego wzoru:</w:t>
            </w:r>
          </w:p>
          <w:p w14:paraId="3163A41B" w14:textId="1277826D" w:rsidR="00972038" w:rsidRPr="007A78A5" w:rsidRDefault="000038B0"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569B5CB9" w14:textId="716EA978" w:rsidR="00972038" w:rsidRPr="007A78A5" w:rsidRDefault="1E02F5ED" w:rsidP="56955223">
            <w:pPr>
              <w:spacing w:after="0" w:line="257" w:lineRule="auto"/>
              <w:rPr>
                <w:rFonts w:eastAsia="Calibri" w:cs="Calibri"/>
              </w:rPr>
            </w:pPr>
            <w:r w:rsidRPr="007A78A5">
              <w:rPr>
                <w:rFonts w:eastAsia="Calibri" w:cs="Calibri"/>
              </w:rPr>
              <w:t>gdzie:</w:t>
            </w:r>
          </w:p>
          <w:p w14:paraId="5964F46A" w14:textId="74A8306C" w:rsidR="00972038" w:rsidRPr="007A78A5" w:rsidRDefault="2BEDCC58" w:rsidP="0C5D272A">
            <w:pPr>
              <w:spacing w:after="0" w:line="257" w:lineRule="auto"/>
              <w:ind w:left="397" w:hanging="284"/>
              <w:rPr>
                <w:rFonts w:eastAsia="Calibri" w:cs="Calibri"/>
              </w:rPr>
            </w:pPr>
            <w:r w:rsidRPr="6BE6F940">
              <w:rPr>
                <w:rFonts w:ascii="Cambria Math" w:eastAsia="Cambria Math" w:hAnsi="Cambria Math" w:cs="Cambria Math"/>
                <w:i/>
                <w:iCs/>
              </w:rPr>
              <w:t>N</w:t>
            </w:r>
            <w:r w:rsidRPr="6BE6F940">
              <w:rPr>
                <w:rFonts w:eastAsia="Calibri" w:cs="Calibri"/>
              </w:rPr>
              <w:t xml:space="preserve"> – liczba wszystkich </w:t>
            </w:r>
            <w:r w:rsidR="215770AC" w:rsidRPr="6BE6F940">
              <w:rPr>
                <w:rFonts w:eastAsia="Calibri" w:cs="Calibri"/>
              </w:rPr>
              <w:t>L</w:t>
            </w:r>
            <w:r w:rsidRPr="6BE6F940">
              <w:rPr>
                <w:rFonts w:eastAsia="Calibri" w:cs="Calibri"/>
              </w:rPr>
              <w:t xml:space="preserve">okali, do których dostarczana jest ciepła woda użytkowa ogrzewana ciepłem z </w:t>
            </w:r>
            <w:r w:rsidR="025C0DDE" w:rsidRPr="6BE6F940">
              <w:rPr>
                <w:rFonts w:eastAsia="Calibri" w:cs="Calibri"/>
              </w:rPr>
              <w:t>systemu</w:t>
            </w:r>
            <w:r w:rsidR="1A31FA10" w:rsidRPr="6BE6F940">
              <w:rPr>
                <w:rFonts w:eastAsia="Calibri" w:cs="Calibri"/>
              </w:rPr>
              <w:t xml:space="preserve"> </w:t>
            </w:r>
            <w:r w:rsidR="34D21A9D" w:rsidRPr="6BE6F940">
              <w:rPr>
                <w:rFonts w:eastAsia="Calibri" w:cs="Calibri"/>
              </w:rPr>
              <w:t>Demonstratora Technologii</w:t>
            </w:r>
            <w:r w:rsidRPr="6BE6F940">
              <w:rPr>
                <w:rFonts w:eastAsia="Calibri" w:cs="Calibri"/>
              </w:rPr>
              <w:t>,</w:t>
            </w:r>
          </w:p>
          <w:p w14:paraId="422CD30A" w14:textId="716EA978"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5E606416" w14:textId="5A2FDFE3" w:rsidR="00972038" w:rsidRPr="007A78A5" w:rsidRDefault="000038B0"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7172059A" w:rsidRPr="007A78A5">
              <w:rPr>
                <w:rFonts w:eastAsia="Calibri" w:cs="Calibri"/>
              </w:rPr>
              <w:t xml:space="preserve">– </w:t>
            </w:r>
            <w:r w:rsidR="0153DBD4" w:rsidRPr="007A78A5">
              <w:rPr>
                <w:rFonts w:eastAsia="Calibri" w:cs="Calibri"/>
              </w:rPr>
              <w:t>P</w:t>
            </w:r>
            <w:r w:rsidR="7172059A" w:rsidRPr="007A78A5">
              <w:rPr>
                <w:rFonts w:eastAsia="Calibri" w:cs="Calibri"/>
              </w:rPr>
              <w:t xml:space="preserve">owierzchnia </w:t>
            </w:r>
            <w:r w:rsidR="5604F138" w:rsidRPr="007A78A5">
              <w:rPr>
                <w:rFonts w:eastAsia="Calibri" w:cs="Calibri"/>
              </w:rPr>
              <w:t>U</w:t>
            </w:r>
            <w:r w:rsidR="7172059A" w:rsidRPr="007A78A5">
              <w:rPr>
                <w:rFonts w:eastAsia="Calibri" w:cs="Calibri"/>
              </w:rPr>
              <w:t xml:space="preserve">żytkowa </w:t>
            </w:r>
            <w:r w:rsidR="7D92F326" w:rsidRPr="007A78A5">
              <w:rPr>
                <w:rFonts w:eastAsia="Calibri" w:cs="Calibri"/>
              </w:rPr>
              <w:t>L</w:t>
            </w:r>
            <w:r w:rsidR="7172059A" w:rsidRPr="007A78A5">
              <w:rPr>
                <w:rFonts w:eastAsia="Calibri" w:cs="Calibri"/>
              </w:rPr>
              <w:t>okalu</w:t>
            </w:r>
            <w:r w:rsidR="70C949D6" w:rsidRPr="007A78A5">
              <w:rPr>
                <w:rFonts w:eastAsia="Calibri" w:cs="Calibri"/>
              </w:rPr>
              <w:t xml:space="preserve"> mieszkalnego albo Użytkowego</w:t>
            </w:r>
            <w:r w:rsidR="7172059A" w:rsidRPr="007A78A5">
              <w:rPr>
                <w:rFonts w:eastAsia="Calibri" w:cs="Calibri"/>
              </w:rPr>
              <w:t xml:space="preserve"> oznaczonego indeksem </w:t>
            </w:r>
            <w:r w:rsidR="7172059A" w:rsidRPr="6BE6F940">
              <w:rPr>
                <w:rFonts w:ascii="Cambria Math" w:eastAsia="Cambria Math" w:hAnsi="Cambria Math" w:cs="Cambria Math"/>
                <w:i/>
                <w:iCs/>
              </w:rPr>
              <w:t>i</w:t>
            </w:r>
            <w:r w:rsidR="7172059A" w:rsidRPr="007A78A5">
              <w:rPr>
                <w:rFonts w:eastAsia="Calibri" w:cs="Calibri"/>
              </w:rPr>
              <w:t xml:space="preserve">, do którego dostarczana jest ciepła woda użytkowa ogrzewana ciepłem z </w:t>
            </w:r>
            <w:r w:rsidR="36C6A515" w:rsidRPr="007A78A5">
              <w:rPr>
                <w:rFonts w:eastAsia="Calibri" w:cs="Calibri"/>
              </w:rPr>
              <w:t>systemu</w:t>
            </w:r>
            <w:r w:rsidR="1A31FA10" w:rsidRPr="007A78A5">
              <w:rPr>
                <w:rFonts w:eastAsia="Calibri" w:cs="Calibri"/>
              </w:rPr>
              <w:t xml:space="preserve"> </w:t>
            </w:r>
            <w:r w:rsidR="3C54C783" w:rsidRPr="007A78A5">
              <w:rPr>
                <w:rFonts w:eastAsia="Calibri" w:cs="Calibri"/>
              </w:rPr>
              <w:t>Demonstratora Technologii</w:t>
            </w:r>
            <w:r w:rsidR="7172059A" w:rsidRPr="007A78A5">
              <w:rPr>
                <w:rFonts w:eastAsia="Calibri" w:cs="Calibri"/>
              </w:rPr>
              <w:t>,</w:t>
            </w:r>
          </w:p>
          <w:p w14:paraId="6F439765" w14:textId="57DF24F9" w:rsidR="00972038" w:rsidRPr="007A78A5" w:rsidRDefault="2865A4EB" w:rsidP="0C5D272A">
            <w:pPr>
              <w:spacing w:after="0" w:line="257" w:lineRule="auto"/>
              <w:ind w:left="397" w:hanging="284"/>
              <w:rPr>
                <w:rFonts w:eastAsia="Calibri" w:cs="Calibri"/>
              </w:rPr>
            </w:pPr>
            <w:r w:rsidRPr="0C5D272A">
              <w:rPr>
                <w:rFonts w:ascii="Cambria Math" w:eastAsia="Cambria Math" w:hAnsi="Cambria Math" w:cs="Cambria Math"/>
                <w:i/>
                <w:iCs/>
              </w:rPr>
              <w:t>P</w:t>
            </w:r>
            <w:r w:rsidRPr="0C5D272A">
              <w:rPr>
                <w:rFonts w:ascii="Cambria Math" w:eastAsia="Cambria Math" w:hAnsi="Cambria Math" w:cs="Cambria Math"/>
                <w:i/>
                <w:iCs/>
                <w:vertAlign w:val="subscript"/>
              </w:rPr>
              <w:t>CWU</w:t>
            </w:r>
            <w:r w:rsidRPr="0C5D272A">
              <w:rPr>
                <w:rFonts w:eastAsia="Calibri" w:cs="Calibri"/>
              </w:rPr>
              <w:t xml:space="preserve"> – całkowita użytkowa powierzchnia wszystkich </w:t>
            </w:r>
            <w:r w:rsidRPr="0C5D272A">
              <w:rPr>
                <w:rFonts w:ascii="Cambria Math" w:eastAsia="Cambria Math" w:hAnsi="Cambria Math" w:cs="Cambria Math"/>
                <w:i/>
                <w:iCs/>
              </w:rPr>
              <w:t xml:space="preserve">N </w:t>
            </w:r>
            <w:r w:rsidR="0005A314" w:rsidRPr="0C5D272A">
              <w:rPr>
                <w:rFonts w:ascii="Cambria Math" w:eastAsia="Cambria Math" w:hAnsi="Cambria Math" w:cs="Cambria Math"/>
                <w:i/>
                <w:iCs/>
              </w:rPr>
              <w:t>L</w:t>
            </w:r>
            <w:r w:rsidRPr="0C5D272A">
              <w:rPr>
                <w:rFonts w:eastAsiaTheme="minorEastAsia"/>
              </w:rPr>
              <w:t>okali</w:t>
            </w:r>
            <w:r w:rsidRPr="0C5D272A">
              <w:rPr>
                <w:rFonts w:eastAsia="Calibri" w:cs="Calibri"/>
              </w:rPr>
              <w:t xml:space="preserve"> ogrzewanych ciepłem z </w:t>
            </w:r>
            <w:r w:rsidR="42DA7006" w:rsidRPr="0C5D272A">
              <w:rPr>
                <w:rFonts w:eastAsia="Calibri" w:cs="Calibri"/>
              </w:rPr>
              <w:t xml:space="preserve">systemu </w:t>
            </w:r>
            <w:r w:rsidR="1E1E6414" w:rsidRPr="0C5D272A">
              <w:rPr>
                <w:rFonts w:eastAsia="Calibri" w:cs="Calibri"/>
              </w:rPr>
              <w:t>Demonstratora Technologii</w:t>
            </w:r>
            <w:r w:rsidRPr="0C5D272A">
              <w:rPr>
                <w:rFonts w:eastAsia="Calibri" w:cs="Calibri"/>
              </w:rPr>
              <w:t>,</w:t>
            </w:r>
          </w:p>
          <w:p w14:paraId="360D4C9B" w14:textId="77777777" w:rsidR="00972038" w:rsidRPr="007A78A5" w:rsidRDefault="00972038" w:rsidP="56955223">
            <w:pPr>
              <w:rPr>
                <w:rFonts w:asciiTheme="minorHAnsi" w:hAnsiTheme="minorHAnsi" w:cstheme="minorBidi"/>
              </w:rPr>
            </w:pPr>
          </w:p>
          <w:p w14:paraId="74132D01" w14:textId="13107705" w:rsidR="00A67250" w:rsidRPr="007A78A5" w:rsidRDefault="1E02F5ED" w:rsidP="56955223">
            <w:pPr>
              <w:rPr>
                <w:rFonts w:asciiTheme="minorHAnsi" w:hAnsiTheme="minorHAnsi" w:cstheme="minorBidi"/>
                <w:highlight w:val="yellow"/>
              </w:rPr>
            </w:pPr>
            <w:r w:rsidRPr="007A78A5">
              <w:rPr>
                <w:rFonts w:asciiTheme="minorHAnsi" w:hAnsiTheme="minorHAnsi" w:cstheme="minorBidi"/>
              </w:rPr>
              <w:t xml:space="preserve">Sposób obliczenia </w:t>
            </w:r>
            <w:r w:rsidR="1F1785D7" w:rsidRPr="007A78A5">
              <w:rPr>
                <w:rFonts w:asciiTheme="minorHAnsi" w:hAnsiTheme="minorHAnsi" w:cstheme="minorBidi"/>
              </w:rPr>
              <w:t>P</w:t>
            </w:r>
            <w:r w:rsidRPr="007A78A5">
              <w:rPr>
                <w:rFonts w:asciiTheme="minorHAnsi" w:hAnsiTheme="minorHAnsi" w:cstheme="minorBidi"/>
              </w:rPr>
              <w:t xml:space="preserve">owierzchni </w:t>
            </w:r>
            <w:r w:rsidR="1F2C142F" w:rsidRPr="007A78A5">
              <w:rPr>
                <w:rFonts w:asciiTheme="minorHAnsi" w:hAnsiTheme="minorHAnsi" w:cstheme="minorBidi"/>
              </w:rPr>
              <w:t>U</w:t>
            </w:r>
            <w:r w:rsidRPr="007A78A5">
              <w:rPr>
                <w:rFonts w:asciiTheme="minorHAnsi" w:hAnsiTheme="minorHAnsi" w:cstheme="minorBidi"/>
              </w:rPr>
              <w:t>żytkowych musi być zgodny z art. 1a ust. 1 pkt 5 Ustawy z 12 stycznia 1991 r. o podatkach i opłatach lokalnych.</w:t>
            </w:r>
          </w:p>
        </w:tc>
        <w:tc>
          <w:tcPr>
            <w:tcW w:w="992" w:type="dxa"/>
          </w:tcPr>
          <w:p w14:paraId="28A4F43C" w14:textId="3537E789" w:rsidR="5C330EA3" w:rsidRPr="007A78A5" w:rsidRDefault="1D7F216C" w:rsidP="7A812F7D">
            <w:pPr>
              <w:rPr>
                <w:rFonts w:eastAsia="Calibri" w:cs="Calibri"/>
              </w:rPr>
            </w:pPr>
            <w:r w:rsidRPr="09083C2C">
              <w:rPr>
                <w:rFonts w:eastAsia="Calibri" w:cs="Calibri"/>
              </w:rPr>
              <w:lastRenderedPageBreak/>
              <w:t>Etap</w:t>
            </w:r>
            <w:r w:rsidR="34EA29FB" w:rsidRPr="09083C2C">
              <w:rPr>
                <w:rFonts w:eastAsia="Calibri" w:cs="Calibri"/>
              </w:rPr>
              <w:t>:</w:t>
            </w:r>
            <w:r w:rsidR="7067D35F" w:rsidRPr="09083C2C">
              <w:rPr>
                <w:rFonts w:eastAsia="Calibri" w:cs="Calibri"/>
              </w:rPr>
              <w:t xml:space="preserve"> </w:t>
            </w:r>
            <w:r w:rsidR="332469AD" w:rsidRPr="09083C2C">
              <w:rPr>
                <w:rFonts w:eastAsia="Calibri" w:cs="Calibri"/>
              </w:rPr>
              <w:t>-5%</w:t>
            </w:r>
          </w:p>
          <w:p w14:paraId="4254D288" w14:textId="17109DA5" w:rsidR="5C330EA3" w:rsidRPr="007A78A5" w:rsidRDefault="50E292C4" w:rsidP="7A812F7D">
            <w:pPr>
              <w:rPr>
                <w:rFonts w:eastAsia="Calibri" w:cs="Calibri"/>
              </w:rPr>
            </w:pPr>
            <w:r w:rsidRPr="007A78A5">
              <w:rPr>
                <w:rFonts w:eastAsia="Calibri" w:cs="Calibri"/>
              </w:rPr>
              <w:t>Etap II</w:t>
            </w:r>
            <w:r w:rsidR="7B8FC233" w:rsidRPr="007A78A5">
              <w:rPr>
                <w:rFonts w:eastAsia="Calibri" w:cs="Calibri"/>
              </w:rPr>
              <w:t>:</w:t>
            </w:r>
            <w:r w:rsidRPr="007A78A5">
              <w:rPr>
                <w:rFonts w:eastAsia="Calibri" w:cs="Calibri"/>
              </w:rPr>
              <w:t xml:space="preserve"> –5%</w:t>
            </w:r>
          </w:p>
          <w:p w14:paraId="500AAA09" w14:textId="3FAD3BAE" w:rsidR="5C330EA3" w:rsidRPr="007A78A5" w:rsidRDefault="65A26223" w:rsidP="7A812F7D">
            <w:pPr>
              <w:rPr>
                <w:rFonts w:eastAsia="Calibri" w:cs="Calibri"/>
              </w:rPr>
            </w:pPr>
            <w:r w:rsidRPr="09083C2C">
              <w:rPr>
                <w:rFonts w:eastAsia="Calibri" w:cs="Calibri"/>
              </w:rPr>
              <w:lastRenderedPageBreak/>
              <w:t>Etap III</w:t>
            </w:r>
            <w:r w:rsidR="14C88711" w:rsidRPr="09083C2C">
              <w:rPr>
                <w:rFonts w:eastAsia="Calibri" w:cs="Calibri"/>
              </w:rPr>
              <w:t>:</w:t>
            </w:r>
            <w:r w:rsidR="7067D35F" w:rsidRPr="09083C2C">
              <w:rPr>
                <w:rFonts w:eastAsia="Calibri" w:cs="Calibri"/>
              </w:rPr>
              <w:t xml:space="preserve"> </w:t>
            </w:r>
            <w:r w:rsidRPr="09083C2C">
              <w:rPr>
                <w:rFonts w:eastAsia="Calibri" w:cs="Calibri"/>
              </w:rPr>
              <w:t>– 5%</w:t>
            </w:r>
          </w:p>
        </w:tc>
      </w:tr>
      <w:tr w:rsidR="00A71769" w:rsidRPr="007A78A5" w14:paraId="1140E627" w14:textId="77777777" w:rsidTr="7B16C413">
        <w:tc>
          <w:tcPr>
            <w:tcW w:w="562" w:type="dxa"/>
          </w:tcPr>
          <w:p w14:paraId="0F8FB749" w14:textId="4EB853A7" w:rsidR="00A71769" w:rsidRPr="007A78A5" w:rsidRDefault="6F20F965" w:rsidP="56955223">
            <w:pPr>
              <w:jc w:val="center"/>
              <w:rPr>
                <w:b/>
                <w:bCs/>
              </w:rPr>
            </w:pPr>
            <w:r w:rsidRPr="355E29E7">
              <w:rPr>
                <w:b/>
                <w:bCs/>
              </w:rPr>
              <w:lastRenderedPageBreak/>
              <w:t>5</w:t>
            </w:r>
            <w:r w:rsidR="743AD7CE" w:rsidRPr="355E29E7">
              <w:rPr>
                <w:b/>
                <w:bCs/>
              </w:rPr>
              <w:t>.</w:t>
            </w:r>
          </w:p>
        </w:tc>
        <w:tc>
          <w:tcPr>
            <w:tcW w:w="1418" w:type="dxa"/>
          </w:tcPr>
          <w:p w14:paraId="177716FB" w14:textId="77777777" w:rsidR="00A71769" w:rsidRPr="007A78A5" w:rsidRDefault="63988D37" w:rsidP="56955223">
            <w:pPr>
              <w:rPr>
                <w:b/>
                <w:bCs/>
              </w:rPr>
            </w:pPr>
            <w:r w:rsidRPr="007A78A5">
              <w:rPr>
                <w:rFonts w:asciiTheme="minorHAnsi" w:hAnsiTheme="minorHAnsi" w:cstheme="minorBidi"/>
                <w:b/>
                <w:bCs/>
              </w:rPr>
              <w:t>Demonstrator</w:t>
            </w:r>
          </w:p>
        </w:tc>
        <w:tc>
          <w:tcPr>
            <w:tcW w:w="2410" w:type="dxa"/>
          </w:tcPr>
          <w:p w14:paraId="4EB95C25" w14:textId="0D370C8B" w:rsidR="00A71769" w:rsidRPr="007A78A5" w:rsidRDefault="4F57342D" w:rsidP="56955223">
            <w:pPr>
              <w:spacing w:after="0"/>
              <w:rPr>
                <w:rFonts w:eastAsia="Calibri" w:cs="Calibri"/>
              </w:rPr>
            </w:pPr>
            <w:r w:rsidRPr="16EDD6E1">
              <w:rPr>
                <w:b/>
                <w:bCs/>
              </w:rPr>
              <w:t xml:space="preserve">Wielkość </w:t>
            </w:r>
            <w:r w:rsidR="422DC623" w:rsidRPr="16EDD6E1">
              <w:rPr>
                <w:rFonts w:eastAsia="Calibri" w:cs="Calibri"/>
                <w:b/>
                <w:bCs/>
              </w:rPr>
              <w:t>Demonstratora Technologii</w:t>
            </w:r>
          </w:p>
          <w:p w14:paraId="3810E3CA" w14:textId="77777777" w:rsidR="00A71769" w:rsidRPr="007A78A5" w:rsidRDefault="00A71769" w:rsidP="56955223">
            <w:pPr>
              <w:spacing w:after="0"/>
              <w:rPr>
                <w:b/>
                <w:bCs/>
              </w:rPr>
            </w:pPr>
          </w:p>
        </w:tc>
        <w:tc>
          <w:tcPr>
            <w:tcW w:w="1701" w:type="dxa"/>
          </w:tcPr>
          <w:p w14:paraId="38333166" w14:textId="715406C8" w:rsidR="00A71769" w:rsidRPr="007A78A5" w:rsidRDefault="541411C1" w:rsidP="56955223">
            <w:pPr>
              <w:rPr>
                <w:rFonts w:eastAsia="Calibri" w:cs="Calibri"/>
              </w:rPr>
            </w:pPr>
            <w:r w:rsidRPr="007A78A5">
              <w:t>Wymagana jest jak najwyższa wielkość</w:t>
            </w:r>
            <w:r w:rsidR="4BF989FA" w:rsidRPr="007A78A5">
              <w:rPr>
                <w:rFonts w:eastAsia="Calibri" w:cs="Calibri"/>
              </w:rPr>
              <w:t xml:space="preserve"> Demonstratora Technologii</w:t>
            </w:r>
          </w:p>
        </w:tc>
        <w:tc>
          <w:tcPr>
            <w:tcW w:w="8363" w:type="dxa"/>
          </w:tcPr>
          <w:p w14:paraId="4A643B22" w14:textId="43CB965A" w:rsidR="4E734BD1" w:rsidRPr="007A78A5" w:rsidRDefault="2279EF76" w:rsidP="7B16C413">
            <w:pPr>
              <w:spacing w:after="0"/>
              <w:rPr>
                <w:rFonts w:asciiTheme="minorHAnsi" w:hAnsiTheme="minorHAnsi" w:cstheme="minorBidi"/>
              </w:rPr>
            </w:pPr>
            <w:r>
              <w:t xml:space="preserve">W ramach kryterium ocenie podlegać będzie rozmiar (rozumiany jako suma składowych) Powierzchni Użytkowej Lokali ogrzewanych ciepłem z </w:t>
            </w:r>
            <w:r w:rsidR="04772651" w:rsidRPr="7B16C413">
              <w:rPr>
                <w:rFonts w:eastAsia="Calibri" w:cs="Calibri"/>
              </w:rPr>
              <w:t>systemu</w:t>
            </w:r>
            <w:r w:rsidR="1A31FA10" w:rsidRPr="7B16C413">
              <w:rPr>
                <w:rFonts w:eastAsia="Calibri" w:cs="Calibri"/>
              </w:rPr>
              <w:t xml:space="preserve"> </w:t>
            </w:r>
            <w:r w:rsidR="7AC264BA" w:rsidRPr="7B16C413">
              <w:rPr>
                <w:rFonts w:eastAsia="Calibri" w:cs="Calibri"/>
              </w:rPr>
              <w:t>Demonstratora Technologii</w:t>
            </w:r>
            <w:r w:rsidRPr="7B16C413">
              <w:rPr>
                <w:rFonts w:asciiTheme="minorHAnsi" w:hAnsiTheme="minorHAnsi" w:cstheme="minorBidi"/>
              </w:rPr>
              <w:t xml:space="preserve">. </w:t>
            </w:r>
            <w:r w:rsidR="127F0C98" w:rsidRPr="7B16C413">
              <w:rPr>
                <w:rFonts w:asciiTheme="minorHAnsi" w:hAnsiTheme="minorHAnsi" w:cstheme="minorBidi"/>
              </w:rPr>
              <w:t xml:space="preserve">Ocenie podlegać będzie </w:t>
            </w:r>
            <w:r w:rsidR="69471E6B" w:rsidRPr="7B16C413">
              <w:rPr>
                <w:rFonts w:asciiTheme="minorHAnsi" w:hAnsiTheme="minorHAnsi" w:cstheme="minorBidi"/>
              </w:rPr>
              <w:t xml:space="preserve">łączna </w:t>
            </w:r>
            <w:r w:rsidR="127F0C98" w:rsidRPr="7B16C413">
              <w:rPr>
                <w:rFonts w:asciiTheme="minorHAnsi" w:hAnsiTheme="minorHAnsi" w:cstheme="minorBidi"/>
              </w:rPr>
              <w:t>powierzchnia wszystkich Lokali niezależnie od daty oddania budynku do eksploatacji.</w:t>
            </w:r>
          </w:p>
          <w:p w14:paraId="63099FEB" w14:textId="7C8D9F67" w:rsidR="591AFB3A" w:rsidRPr="007A78A5" w:rsidRDefault="591AFB3A" w:rsidP="56955223">
            <w:pPr>
              <w:spacing w:after="0" w:line="257" w:lineRule="auto"/>
              <w:rPr>
                <w:rFonts w:eastAsia="Calibri" w:cs="Calibri"/>
              </w:rPr>
            </w:pPr>
          </w:p>
          <w:p w14:paraId="1EFAF418" w14:textId="272AC454" w:rsidR="00A71769" w:rsidRPr="007A78A5" w:rsidRDefault="2725DB45" w:rsidP="0C5D272A">
            <w:pPr>
              <w:spacing w:after="0" w:line="257" w:lineRule="auto"/>
              <w:rPr>
                <w:rFonts w:eastAsia="Calibri" w:cs="Calibri"/>
              </w:rPr>
            </w:pPr>
            <w:r w:rsidRPr="6BE6F940">
              <w:rPr>
                <w:rFonts w:eastAsia="Calibri" w:cs="Calibri"/>
              </w:rPr>
              <w:t xml:space="preserve">Wykonawca oblicza </w:t>
            </w:r>
            <w:r w:rsidRPr="6BE6F940">
              <w:rPr>
                <w:rFonts w:eastAsia="Calibri" w:cs="Calibri"/>
                <w:i/>
                <w:iCs/>
              </w:rPr>
              <w:t xml:space="preserve">Wielkość </w:t>
            </w:r>
            <w:r w:rsidR="733AD36E" w:rsidRPr="6BE6F940">
              <w:rPr>
                <w:rFonts w:eastAsia="Calibri" w:cs="Calibri"/>
                <w:i/>
                <w:iCs/>
              </w:rPr>
              <w:t>Demonstratora Technologii</w:t>
            </w:r>
            <w:r w:rsidRPr="6BE6F940">
              <w:rPr>
                <w:rFonts w:eastAsia="Calibri" w:cs="Calibri"/>
              </w:rPr>
              <w:t xml:space="preserve"> jako sumę całkowitej powierzchni użytkowej Lokali Mieszkalnych i Lokali Użytkowych ogrzewanych ciepłem z </w:t>
            </w:r>
            <w:r w:rsidR="1BEA3367" w:rsidRPr="6BE6F940">
              <w:rPr>
                <w:rFonts w:eastAsia="Calibri" w:cs="Calibri"/>
              </w:rPr>
              <w:t>systemu</w:t>
            </w:r>
            <w:r w:rsidR="1A31FA10" w:rsidRPr="6BE6F940">
              <w:rPr>
                <w:rFonts w:eastAsia="Calibri" w:cs="Calibri"/>
              </w:rPr>
              <w:t xml:space="preserve"> </w:t>
            </w:r>
            <w:r w:rsidR="67B6FAED" w:rsidRPr="6BE6F940">
              <w:rPr>
                <w:rFonts w:eastAsia="Calibri" w:cs="Calibri"/>
              </w:rPr>
              <w:t>Demonstratora Technologii</w:t>
            </w:r>
            <w:r w:rsidRPr="6BE6F940">
              <w:rPr>
                <w:rFonts w:eastAsia="Calibri" w:cs="Calibri"/>
              </w:rPr>
              <w:t xml:space="preserve">. </w:t>
            </w:r>
          </w:p>
          <w:p w14:paraId="1C72EEA0" w14:textId="77777777" w:rsidR="00A71769" w:rsidRPr="007A78A5" w:rsidRDefault="00A71769" w:rsidP="56955223">
            <w:pPr>
              <w:spacing w:after="0" w:line="257" w:lineRule="auto"/>
            </w:pPr>
          </w:p>
          <w:p w14:paraId="0039228E" w14:textId="77777777" w:rsidR="00A71769" w:rsidRPr="007A78A5" w:rsidRDefault="63988D37" w:rsidP="56955223">
            <w:pPr>
              <w:spacing w:after="0" w:line="257" w:lineRule="auto"/>
              <w:rPr>
                <w:rFonts w:eastAsia="Calibri" w:cs="Calibri"/>
              </w:rPr>
            </w:pPr>
            <w:r w:rsidRPr="007A78A5">
              <w:rPr>
                <w:rFonts w:eastAsia="Calibri" w:cs="Calibri"/>
              </w:rPr>
              <w:t>Obliczenie należy wykonać z zastosowaniem poniższego wzoru:</w:t>
            </w:r>
          </w:p>
          <w:p w14:paraId="2AEF5E6E" w14:textId="77777777" w:rsidR="00A71769" w:rsidRPr="007A78A5" w:rsidRDefault="000038B0"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C066852" w14:textId="77777777" w:rsidR="00A71769" w:rsidRPr="007A78A5" w:rsidRDefault="63988D37" w:rsidP="56955223">
            <w:pPr>
              <w:spacing w:after="0" w:line="257" w:lineRule="auto"/>
              <w:rPr>
                <w:rFonts w:eastAsia="Calibri" w:cs="Calibri"/>
              </w:rPr>
            </w:pPr>
            <w:r w:rsidRPr="007A78A5">
              <w:rPr>
                <w:rFonts w:eastAsia="Calibri" w:cs="Calibri"/>
              </w:rPr>
              <w:t>gdzie:</w:t>
            </w:r>
          </w:p>
          <w:p w14:paraId="5CDCE927" w14:textId="173AF44C" w:rsidR="00A71769" w:rsidRPr="007A78A5" w:rsidRDefault="3902FC37" w:rsidP="0C5D272A">
            <w:pPr>
              <w:spacing w:after="0" w:line="257" w:lineRule="auto"/>
              <w:ind w:left="397" w:hanging="284"/>
              <w:rPr>
                <w:rFonts w:ascii="Cambria Math" w:eastAsia="Cambria Math" w:hAnsi="Cambria Math" w:cs="Cambria Math"/>
                <w:i/>
                <w:iCs/>
              </w:rPr>
            </w:pPr>
            <w:r w:rsidRPr="0C5D272A">
              <w:rPr>
                <w:rFonts w:ascii="Cambria Math" w:eastAsia="Cambria Math" w:hAnsi="Cambria Math" w:cs="Cambria Math"/>
                <w:i/>
                <w:iCs/>
              </w:rPr>
              <w:lastRenderedPageBreak/>
              <w:t>N</w:t>
            </w:r>
            <w:r w:rsidRPr="0C5D272A">
              <w:rPr>
                <w:rFonts w:eastAsia="Calibri" w:cs="Calibri"/>
              </w:rPr>
              <w:t xml:space="preserve"> – liczba wszystkich Lokali Mieszkalnych i Lokali Użytkowych ogrzewanych ciepłem z </w:t>
            </w:r>
            <w:r w:rsidR="06B7BC72" w:rsidRPr="0C5D272A">
              <w:rPr>
                <w:rFonts w:eastAsia="Calibri" w:cs="Calibri"/>
              </w:rPr>
              <w:t xml:space="preserve">systemu </w:t>
            </w:r>
            <w:r w:rsidR="05D85D9D" w:rsidRPr="0C5D272A">
              <w:rPr>
                <w:rFonts w:eastAsia="Calibri" w:cs="Calibri"/>
              </w:rPr>
              <w:t>Demonstratora Technologii</w:t>
            </w:r>
            <w:r w:rsidRPr="0C5D272A">
              <w:rPr>
                <w:rFonts w:eastAsia="Calibri" w:cs="Calibri"/>
              </w:rPr>
              <w:t>,</w:t>
            </w:r>
            <w:r w:rsidRPr="0C5D272A">
              <w:rPr>
                <w:rFonts w:ascii="Cambria Math" w:eastAsia="Cambria Math" w:hAnsi="Cambria Math" w:cs="Cambria Math"/>
                <w:i/>
                <w:iCs/>
              </w:rPr>
              <w:t xml:space="preserve"> </w:t>
            </w:r>
          </w:p>
          <w:p w14:paraId="21E9756E" w14:textId="77777777" w:rsidR="00A71769" w:rsidRPr="007A78A5" w:rsidRDefault="4F57342D"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44AC4E5" w14:textId="4BBACFD7" w:rsidR="00A71769" w:rsidRPr="007A78A5" w:rsidRDefault="000038B0"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216BD635" w:rsidRPr="007A78A5">
              <w:rPr>
                <w:rFonts w:eastAsia="Calibri" w:cs="Calibri"/>
              </w:rPr>
              <w:t xml:space="preserve">– Powierzchnia Użytkowa Lokalu Mieszkalnego lub Lokalu Użytkowego oznaczonego indeksem </w:t>
            </w:r>
            <w:r w:rsidR="216BD635" w:rsidRPr="0C5D272A">
              <w:rPr>
                <w:rFonts w:ascii="Cambria Math" w:eastAsia="Cambria Math" w:hAnsi="Cambria Math" w:cs="Cambria Math"/>
                <w:i/>
                <w:iCs/>
              </w:rPr>
              <w:t>i</w:t>
            </w:r>
            <w:r w:rsidR="216BD635" w:rsidRPr="007A78A5">
              <w:rPr>
                <w:rFonts w:eastAsia="Calibri" w:cs="Calibri"/>
              </w:rPr>
              <w:t xml:space="preserve">, ogrzewanego ciepłem z </w:t>
            </w:r>
            <w:r w:rsidR="409E8DEA" w:rsidRPr="007A78A5">
              <w:rPr>
                <w:rFonts w:eastAsia="Calibri" w:cs="Calibri"/>
              </w:rPr>
              <w:t xml:space="preserve">systemu </w:t>
            </w:r>
            <w:r w:rsidR="15BEEF5C" w:rsidRPr="007A78A5">
              <w:rPr>
                <w:rFonts w:eastAsia="Calibri" w:cs="Calibri"/>
              </w:rPr>
              <w:t>Demonstratora Technologii</w:t>
            </w:r>
            <w:r w:rsidR="216BD635" w:rsidRPr="0C5D272A">
              <w:rPr>
                <w:rFonts w:ascii="Cambria Math" w:eastAsia="Cambria Math" w:hAnsi="Cambria Math" w:cs="Cambria Math"/>
                <w:i/>
                <w:iCs/>
              </w:rPr>
              <w:t>,</w:t>
            </w:r>
          </w:p>
          <w:p w14:paraId="1370470E" w14:textId="58C448D7" w:rsidR="00A71769" w:rsidRPr="007A78A5" w:rsidRDefault="216BD635" w:rsidP="0C5D272A">
            <w:pPr>
              <w:spacing w:after="0" w:line="257" w:lineRule="auto"/>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powierzchnia użytkowa wszystkich </w:t>
            </w:r>
            <w:r w:rsidRPr="0C5D272A">
              <w:rPr>
                <w:rFonts w:eastAsia="Calibri" w:cs="Calibri"/>
                <w:i/>
                <w:iCs/>
              </w:rPr>
              <w:t>N</w:t>
            </w:r>
            <w:r w:rsidRPr="0C5D272A">
              <w:rPr>
                <w:rFonts w:eastAsia="Calibri" w:cs="Calibri"/>
              </w:rPr>
              <w:t xml:space="preserve"> Lokali Mieszkalnych i Lokali Użytkowych ogrzewanych ciepłem z </w:t>
            </w:r>
            <w:r w:rsidR="107DD64C" w:rsidRPr="0C5D272A">
              <w:rPr>
                <w:rFonts w:eastAsia="Calibri" w:cs="Calibri"/>
              </w:rPr>
              <w:t xml:space="preserve">systemu </w:t>
            </w:r>
            <w:r w:rsidR="2304E670" w:rsidRPr="0C5D272A">
              <w:rPr>
                <w:rFonts w:eastAsia="Calibri" w:cs="Calibri"/>
              </w:rPr>
              <w:t>Demonstratora Technologii</w:t>
            </w:r>
            <w:r w:rsidRPr="0C5D272A">
              <w:rPr>
                <w:rFonts w:eastAsia="Calibri" w:cs="Calibri"/>
              </w:rPr>
              <w:t>.</w:t>
            </w:r>
          </w:p>
          <w:p w14:paraId="5562B0F6" w14:textId="77777777" w:rsidR="00A71769" w:rsidRPr="007A78A5" w:rsidRDefault="00A71769" w:rsidP="56955223">
            <w:pPr>
              <w:spacing w:after="0"/>
              <w:rPr>
                <w:rFonts w:asciiTheme="minorHAnsi" w:hAnsiTheme="minorHAnsi" w:cstheme="minorBidi"/>
              </w:rPr>
            </w:pPr>
          </w:p>
          <w:p w14:paraId="462BB525" w14:textId="77777777" w:rsidR="00A71769" w:rsidRPr="007A78A5" w:rsidRDefault="63988D37" w:rsidP="56955223">
            <w:pPr>
              <w:spacing w:after="0"/>
              <w:rPr>
                <w:rFonts w:asciiTheme="minorHAnsi" w:hAnsiTheme="minorHAnsi" w:cstheme="minorBidi"/>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992" w:type="dxa"/>
          </w:tcPr>
          <w:p w14:paraId="051BF2C0" w14:textId="4496230C" w:rsidR="00A71769" w:rsidRPr="007A78A5" w:rsidRDefault="74C97B69" w:rsidP="7A812F7D">
            <w:pPr>
              <w:spacing w:line="257" w:lineRule="auto"/>
              <w:rPr>
                <w:rFonts w:eastAsia="Calibri" w:cs="Calibri"/>
              </w:rPr>
            </w:pPr>
            <w:r w:rsidRPr="007A78A5">
              <w:rPr>
                <w:rFonts w:eastAsia="Calibri" w:cs="Calibri"/>
              </w:rPr>
              <w:lastRenderedPageBreak/>
              <w:t xml:space="preserve">Etap </w:t>
            </w:r>
            <w:r w:rsidR="70C2036A" w:rsidRPr="007A78A5">
              <w:rPr>
                <w:rFonts w:eastAsia="Calibri" w:cs="Calibri"/>
              </w:rPr>
              <w:t xml:space="preserve">I: </w:t>
            </w:r>
            <w:r w:rsidR="5EE37593" w:rsidRPr="007A78A5">
              <w:rPr>
                <w:rFonts w:eastAsia="Calibri" w:cs="Calibri"/>
              </w:rPr>
              <w:t>- 5%</w:t>
            </w:r>
          </w:p>
          <w:p w14:paraId="74E9256A" w14:textId="28F3C417" w:rsidR="00A71769" w:rsidRPr="007A78A5" w:rsidRDefault="0EEA093A" w:rsidP="7A812F7D">
            <w:pPr>
              <w:spacing w:line="257" w:lineRule="auto"/>
              <w:rPr>
                <w:rFonts w:eastAsia="Calibri" w:cs="Calibri"/>
              </w:rPr>
            </w:pPr>
            <w:r w:rsidRPr="007A78A5">
              <w:rPr>
                <w:rFonts w:eastAsia="Calibri" w:cs="Calibri"/>
              </w:rPr>
              <w:t>Etap II: -5%</w:t>
            </w:r>
          </w:p>
          <w:p w14:paraId="15D115E0" w14:textId="72E437B2" w:rsidR="00A71769" w:rsidRPr="007A78A5" w:rsidRDefault="0EEA093A" w:rsidP="7A812F7D">
            <w:pPr>
              <w:spacing w:line="257" w:lineRule="auto"/>
              <w:rPr>
                <w:rFonts w:eastAsia="Calibri" w:cs="Calibri"/>
              </w:rPr>
            </w:pPr>
            <w:r w:rsidRPr="007A78A5">
              <w:rPr>
                <w:rFonts w:eastAsia="Calibri" w:cs="Calibri"/>
              </w:rPr>
              <w:t>Etap III: -5%</w:t>
            </w:r>
          </w:p>
        </w:tc>
      </w:tr>
      <w:tr w:rsidR="006F6A58" w:rsidRPr="007A78A5" w14:paraId="004788EA" w14:textId="77777777" w:rsidTr="7B16C413">
        <w:tc>
          <w:tcPr>
            <w:tcW w:w="562" w:type="dxa"/>
            <w:shd w:val="clear" w:color="auto" w:fill="auto"/>
          </w:tcPr>
          <w:p w14:paraId="044EB2A5" w14:textId="2EBA9CF0" w:rsidR="006F6A58" w:rsidRPr="007A78A5" w:rsidRDefault="38130C28" w:rsidP="56955223">
            <w:pPr>
              <w:spacing w:after="0"/>
              <w:jc w:val="center"/>
              <w:rPr>
                <w:b/>
                <w:bCs/>
              </w:rPr>
            </w:pPr>
            <w:r w:rsidRPr="355E29E7">
              <w:rPr>
                <w:b/>
                <w:bCs/>
              </w:rPr>
              <w:t>6</w:t>
            </w:r>
            <w:r w:rsidR="73D010C2" w:rsidRPr="355E29E7">
              <w:rPr>
                <w:b/>
                <w:bCs/>
              </w:rPr>
              <w:t>.</w:t>
            </w:r>
          </w:p>
        </w:tc>
        <w:tc>
          <w:tcPr>
            <w:tcW w:w="1418" w:type="dxa"/>
            <w:shd w:val="clear" w:color="auto" w:fill="auto"/>
          </w:tcPr>
          <w:p w14:paraId="5A280C54" w14:textId="277AF4D1" w:rsidR="006F6A58" w:rsidRPr="007A78A5" w:rsidRDefault="7B0CABF3" w:rsidP="56955223">
            <w:pPr>
              <w:spacing w:after="0"/>
              <w:rPr>
                <w:b/>
                <w:bCs/>
              </w:rPr>
            </w:pPr>
            <w:r w:rsidRPr="007A78A5">
              <w:rPr>
                <w:b/>
                <w:bCs/>
              </w:rPr>
              <w:t>Koszt B+R</w:t>
            </w:r>
          </w:p>
        </w:tc>
        <w:tc>
          <w:tcPr>
            <w:tcW w:w="2410" w:type="dxa"/>
            <w:shd w:val="clear" w:color="auto" w:fill="auto"/>
          </w:tcPr>
          <w:p w14:paraId="518792EE" w14:textId="65524E75" w:rsidR="006F6A58" w:rsidRPr="007A78A5" w:rsidRDefault="23744F4B" w:rsidP="56955223">
            <w:pPr>
              <w:spacing w:after="0"/>
              <w:rPr>
                <w:b/>
                <w:bCs/>
              </w:rPr>
            </w:pPr>
            <w:r w:rsidRPr="007A78A5">
              <w:rPr>
                <w:b/>
                <w:bCs/>
              </w:rPr>
              <w:t>Wynagrodzenie za realizację Etapu I</w:t>
            </w:r>
          </w:p>
          <w:p w14:paraId="4D6DC8AF" w14:textId="65524E75" w:rsidR="006F6A58" w:rsidRPr="007A78A5" w:rsidRDefault="006F6A58" w:rsidP="56955223">
            <w:pPr>
              <w:spacing w:after="0"/>
              <w:rPr>
                <w:b/>
                <w:bCs/>
              </w:rPr>
            </w:pPr>
          </w:p>
        </w:tc>
        <w:tc>
          <w:tcPr>
            <w:tcW w:w="1701" w:type="dxa"/>
          </w:tcPr>
          <w:p w14:paraId="07B8B712" w14:textId="07C496AD" w:rsidR="006F6A58" w:rsidRPr="007A78A5" w:rsidDel="00972038" w:rsidRDefault="3A33FD1D" w:rsidP="56955223">
            <w:pPr>
              <w:spacing w:after="0"/>
              <w:rPr>
                <w:rFonts w:eastAsia="Calibri" w:cs="Calibri"/>
              </w:rPr>
            </w:pPr>
            <w:r w:rsidRPr="007A78A5">
              <w:rPr>
                <w:rFonts w:eastAsia="Calibri" w:cs="Calibri"/>
              </w:rPr>
              <w:t>Celem Przedsięwzięcia jest określenie jak najniższego kosztu realizacji Etapu I.</w:t>
            </w:r>
          </w:p>
        </w:tc>
        <w:tc>
          <w:tcPr>
            <w:tcW w:w="8363" w:type="dxa"/>
          </w:tcPr>
          <w:p w14:paraId="5453EAAE" w14:textId="7D2B42DC" w:rsidR="006F6A58" w:rsidRPr="007A78A5" w:rsidDel="00972038" w:rsidRDefault="2BE45C23" w:rsidP="56955223">
            <w:pPr>
              <w:rPr>
                <w:rFonts w:eastAsia="Calibri" w:cs="Calibri"/>
              </w:rPr>
            </w:pPr>
            <w:r w:rsidRPr="0C5D272A">
              <w:rPr>
                <w:rFonts w:eastAsia="Calibri" w:cs="Calibri"/>
              </w:rPr>
              <w:t>Wykonawca deklaruje koszt (wynagrodzenie całkowite brutto</w:t>
            </w:r>
            <w:r w:rsidR="3DED19A2" w:rsidRPr="0C5D272A">
              <w:rPr>
                <w:rFonts w:eastAsia="Calibri" w:cs="Calibri"/>
              </w:rPr>
              <w:t>,</w:t>
            </w:r>
            <w:r w:rsidRPr="0C5D272A">
              <w:rPr>
                <w:rFonts w:eastAsia="Calibri" w:cs="Calibri"/>
              </w:rPr>
              <w:t xml:space="preserve"> </w:t>
            </w:r>
            <w:r w:rsidR="5A71E2D7" w:rsidRPr="0C5D272A">
              <w:rPr>
                <w:rFonts w:eastAsia="Calibri" w:cs="Calibri"/>
              </w:rPr>
              <w:t>które</w:t>
            </w:r>
            <w:r w:rsidRPr="0C5D272A">
              <w:rPr>
                <w:rFonts w:eastAsia="Calibri" w:cs="Calibri"/>
              </w:rPr>
              <w:t xml:space="preserve"> zobowiązany jest zapłacić Zamawiający), za jaki zrealizuje Etap I.</w:t>
            </w:r>
          </w:p>
        </w:tc>
        <w:tc>
          <w:tcPr>
            <w:tcW w:w="992" w:type="dxa"/>
          </w:tcPr>
          <w:p w14:paraId="325EF771" w14:textId="29F9D8B3" w:rsidR="006F6A58" w:rsidRPr="007A78A5" w:rsidRDefault="5B2A03C9" w:rsidP="4A3FD5C7">
            <w:pPr>
              <w:rPr>
                <w:rFonts w:eastAsia="Calibri" w:cs="Calibri"/>
                <w:color w:val="000000" w:themeColor="text1"/>
              </w:rPr>
            </w:pPr>
            <w:r w:rsidRPr="007A78A5">
              <w:rPr>
                <w:rFonts w:eastAsia="Calibri" w:cs="Calibri"/>
              </w:rPr>
              <w:t>-</w:t>
            </w:r>
          </w:p>
        </w:tc>
      </w:tr>
      <w:tr w:rsidR="006F6A58" w:rsidRPr="007A78A5" w14:paraId="45B23DC8" w14:textId="77777777" w:rsidTr="7B16C413">
        <w:tc>
          <w:tcPr>
            <w:tcW w:w="562" w:type="dxa"/>
            <w:shd w:val="clear" w:color="auto" w:fill="auto"/>
          </w:tcPr>
          <w:p w14:paraId="1100718C" w14:textId="48237589" w:rsidR="006F6A58" w:rsidRPr="007A78A5" w:rsidRDefault="2A01DBF6" w:rsidP="56955223">
            <w:pPr>
              <w:spacing w:after="0"/>
              <w:jc w:val="center"/>
              <w:rPr>
                <w:b/>
                <w:bCs/>
              </w:rPr>
            </w:pPr>
            <w:r w:rsidRPr="355E29E7">
              <w:rPr>
                <w:b/>
                <w:bCs/>
              </w:rPr>
              <w:t>7</w:t>
            </w:r>
            <w:r w:rsidR="73D010C2" w:rsidRPr="355E29E7">
              <w:rPr>
                <w:b/>
                <w:bCs/>
              </w:rPr>
              <w:t>.</w:t>
            </w:r>
          </w:p>
        </w:tc>
        <w:tc>
          <w:tcPr>
            <w:tcW w:w="1418" w:type="dxa"/>
            <w:shd w:val="clear" w:color="auto" w:fill="auto"/>
          </w:tcPr>
          <w:p w14:paraId="5910C4A0" w14:textId="330ECDF8" w:rsidR="006F6A58" w:rsidRPr="007A78A5" w:rsidRDefault="151BA666" w:rsidP="56955223">
            <w:pPr>
              <w:spacing w:after="0"/>
              <w:rPr>
                <w:b/>
                <w:bCs/>
              </w:rPr>
            </w:pPr>
            <w:r w:rsidRPr="007A78A5">
              <w:rPr>
                <w:b/>
                <w:bCs/>
              </w:rPr>
              <w:t>Koszt B+R</w:t>
            </w:r>
          </w:p>
        </w:tc>
        <w:tc>
          <w:tcPr>
            <w:tcW w:w="2410" w:type="dxa"/>
            <w:shd w:val="clear" w:color="auto" w:fill="auto"/>
          </w:tcPr>
          <w:p w14:paraId="6268AB0B" w14:textId="33E33921" w:rsidR="006F6A58" w:rsidRPr="007A78A5" w:rsidRDefault="21E689BF" w:rsidP="56955223">
            <w:pPr>
              <w:spacing w:after="0"/>
              <w:rPr>
                <w:b/>
                <w:bCs/>
              </w:rPr>
            </w:pPr>
            <w:r w:rsidRPr="007A78A5">
              <w:rPr>
                <w:b/>
                <w:bCs/>
              </w:rPr>
              <w:t>Wynagrodzenie za realizację Etapu II</w:t>
            </w:r>
          </w:p>
          <w:p w14:paraId="735413E0" w14:textId="4B6493A6" w:rsidR="006F6A58" w:rsidRPr="007A78A5" w:rsidRDefault="006F6A58" w:rsidP="56955223">
            <w:pPr>
              <w:spacing w:after="0"/>
              <w:rPr>
                <w:b/>
                <w:bCs/>
              </w:rPr>
            </w:pPr>
          </w:p>
        </w:tc>
        <w:tc>
          <w:tcPr>
            <w:tcW w:w="1701" w:type="dxa"/>
          </w:tcPr>
          <w:p w14:paraId="7B8B6BD6" w14:textId="71A2BB01" w:rsidR="006F6A58" w:rsidRPr="007A78A5" w:rsidDel="00972038" w:rsidRDefault="47179EA6" w:rsidP="56955223">
            <w:pPr>
              <w:spacing w:after="0"/>
              <w:rPr>
                <w:rFonts w:eastAsia="Calibri" w:cs="Calibri"/>
              </w:rPr>
            </w:pPr>
            <w:r w:rsidRPr="007A78A5">
              <w:rPr>
                <w:rFonts w:eastAsia="Calibri" w:cs="Calibri"/>
              </w:rPr>
              <w:t>Celem Przedsięwzięcia jest określenie jak najniższego kosztu realizacji Etapu II.</w:t>
            </w:r>
          </w:p>
        </w:tc>
        <w:tc>
          <w:tcPr>
            <w:tcW w:w="8363" w:type="dxa"/>
          </w:tcPr>
          <w:p w14:paraId="2EB4ED80" w14:textId="68C81580" w:rsidR="006F6A58" w:rsidRPr="007A78A5" w:rsidDel="00972038" w:rsidRDefault="19B8FD3B" w:rsidP="00A21F3C">
            <w:pPr>
              <w:rPr>
                <w:rFonts w:eastAsia="Calibri" w:cs="Calibri"/>
                <w:color w:val="000000" w:themeColor="text1"/>
              </w:rPr>
            </w:pPr>
            <w:r w:rsidRPr="0C5D272A">
              <w:rPr>
                <w:rFonts w:eastAsia="Calibri" w:cs="Calibri"/>
              </w:rPr>
              <w:t>Wykonawca deklaruje koszt (wynagrodzenie całkowite brutto</w:t>
            </w:r>
            <w:r w:rsidR="3DBDC731" w:rsidRPr="0C5D272A">
              <w:rPr>
                <w:rFonts w:eastAsia="Calibri" w:cs="Calibri"/>
              </w:rPr>
              <w:t>, które</w:t>
            </w:r>
            <w:r w:rsidRPr="0C5D272A">
              <w:rPr>
                <w:rFonts w:eastAsia="Calibri" w:cs="Calibri"/>
              </w:rPr>
              <w:t xml:space="preserve"> zobowiązany jest zapłacić Zamawiający), za jaki zrealizuje Etap II.</w:t>
            </w:r>
          </w:p>
        </w:tc>
        <w:tc>
          <w:tcPr>
            <w:tcW w:w="992" w:type="dxa"/>
          </w:tcPr>
          <w:p w14:paraId="6E080B9B" w14:textId="5B91E54C" w:rsidR="006F6A58" w:rsidRPr="007A78A5" w:rsidRDefault="64A5B5E8" w:rsidP="4A3FD5C7">
            <w:pPr>
              <w:rPr>
                <w:rFonts w:eastAsia="Calibri" w:cs="Calibri"/>
                <w:color w:val="000000" w:themeColor="text1"/>
              </w:rPr>
            </w:pPr>
            <w:r w:rsidRPr="007A78A5">
              <w:rPr>
                <w:rFonts w:eastAsia="Calibri" w:cs="Calibri"/>
              </w:rPr>
              <w:t>-</w:t>
            </w:r>
          </w:p>
        </w:tc>
      </w:tr>
      <w:tr w:rsidR="00972038" w:rsidRPr="007A78A5" w14:paraId="39B6AB3D" w14:textId="77777777" w:rsidTr="7B16C413">
        <w:tc>
          <w:tcPr>
            <w:tcW w:w="562" w:type="dxa"/>
            <w:shd w:val="clear" w:color="auto" w:fill="auto"/>
          </w:tcPr>
          <w:p w14:paraId="52490E3A" w14:textId="1360D427" w:rsidR="00972038" w:rsidRPr="007A78A5" w:rsidRDefault="2AAC0D2E" w:rsidP="355E29E7">
            <w:pPr>
              <w:spacing w:after="0"/>
              <w:jc w:val="center"/>
              <w:rPr>
                <w:rFonts w:asciiTheme="minorHAnsi" w:hAnsiTheme="minorHAnsi" w:cstheme="minorBidi"/>
                <w:b/>
                <w:bCs/>
              </w:rPr>
            </w:pPr>
            <w:r w:rsidRPr="355E29E7">
              <w:rPr>
                <w:rFonts w:asciiTheme="minorHAnsi" w:hAnsiTheme="minorHAnsi" w:cstheme="minorBidi"/>
                <w:b/>
                <w:bCs/>
              </w:rPr>
              <w:t>8</w:t>
            </w:r>
            <w:r w:rsidR="41F1D393" w:rsidRPr="355E29E7">
              <w:rPr>
                <w:rFonts w:asciiTheme="minorHAnsi" w:hAnsiTheme="minorHAnsi" w:cstheme="minorBidi"/>
                <w:b/>
                <w:bCs/>
              </w:rPr>
              <w:t>.</w:t>
            </w:r>
          </w:p>
        </w:tc>
        <w:tc>
          <w:tcPr>
            <w:tcW w:w="1418" w:type="dxa"/>
            <w:shd w:val="clear" w:color="auto" w:fill="auto"/>
          </w:tcPr>
          <w:p w14:paraId="57B3ABB3" w14:textId="130C769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22CEC9B2" w14:textId="35B20785"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Wyników prac B+R</w:t>
            </w:r>
            <w:r w:rsidR="706BFA23" w:rsidRPr="007A78A5">
              <w:rPr>
                <w:rFonts w:asciiTheme="minorHAnsi" w:hAnsiTheme="minorHAnsi" w:cstheme="minorBidi"/>
                <w:b/>
                <w:bCs/>
              </w:rPr>
              <w:t xml:space="preserve"> w zakresie Komponentu Technologicznego</w:t>
            </w:r>
          </w:p>
        </w:tc>
        <w:tc>
          <w:tcPr>
            <w:tcW w:w="1701" w:type="dxa"/>
          </w:tcPr>
          <w:p w14:paraId="2D8772C1" w14:textId="52ED905B" w:rsidR="00972038" w:rsidRPr="007A78A5" w:rsidRDefault="1DE65FC6" w:rsidP="4A3FD5C7">
            <w:pPr>
              <w:spacing w:after="0"/>
              <w:rPr>
                <w:rFonts w:eastAsia="Calibri" w:cs="Calibri"/>
                <w:color w:val="000000" w:themeColor="text1"/>
              </w:rPr>
            </w:pPr>
            <w:r w:rsidRPr="0C5D272A">
              <w:rPr>
                <w:rFonts w:eastAsia="Calibri" w:cs="Calibri"/>
              </w:rPr>
              <w:t>Kryterium nie ma zastosowania, jeśli Uczestnik Przedsięwzięcia nie wyróżnia w Rozwiąz</w:t>
            </w:r>
            <w:r w:rsidR="000260E3">
              <w:rPr>
                <w:rFonts w:eastAsia="Calibri" w:cs="Calibri"/>
              </w:rPr>
              <w:t>aniu Komponentu Technologicznego</w:t>
            </w:r>
            <w:r w:rsidRPr="0C5D272A">
              <w:rPr>
                <w:rFonts w:eastAsia="Calibri" w:cs="Calibri"/>
              </w:rPr>
              <w:t xml:space="preserve">. </w:t>
            </w:r>
          </w:p>
          <w:p w14:paraId="721C7911" w14:textId="0D76AC8C" w:rsidR="00972038" w:rsidRPr="007A78A5" w:rsidRDefault="0C3F6535" w:rsidP="4A3FD5C7">
            <w:pPr>
              <w:spacing w:after="0"/>
              <w:rPr>
                <w:rFonts w:eastAsia="Calibri" w:cs="Calibri"/>
                <w:color w:val="000000" w:themeColor="text1"/>
              </w:rPr>
            </w:pPr>
            <w:r w:rsidRPr="007A78A5">
              <w:rPr>
                <w:rFonts w:eastAsia="Calibri" w:cs="Calibri"/>
              </w:rPr>
              <w:t xml:space="preserve">Zamawiający wymaga, aby łączny Udział Zamawiającego w Przychodzie z </w:t>
            </w:r>
            <w:r w:rsidRPr="007A78A5">
              <w:rPr>
                <w:rFonts w:eastAsia="Calibri" w:cs="Calibri"/>
              </w:rPr>
              <w:lastRenderedPageBreak/>
              <w:t xml:space="preserve">Komercjalizacji Wyników Prac B+R </w:t>
            </w:r>
            <w:r w:rsidR="6011F148" w:rsidRPr="007A78A5">
              <w:rPr>
                <w:rFonts w:eastAsia="Calibri" w:cs="Calibri"/>
              </w:rPr>
              <w:t xml:space="preserve">w zakresie Komponentu Technologicznego </w:t>
            </w:r>
            <w:r w:rsidRPr="007A78A5">
              <w:rPr>
                <w:rFonts w:eastAsia="Calibri" w:cs="Calibri"/>
              </w:rPr>
              <w:t>był jak najwyższy</w:t>
            </w:r>
          </w:p>
        </w:tc>
        <w:tc>
          <w:tcPr>
            <w:tcW w:w="8363" w:type="dxa"/>
          </w:tcPr>
          <w:p w14:paraId="380B7EF6" w14:textId="0E44EEE4" w:rsidR="7D30451A" w:rsidRPr="007A78A5" w:rsidRDefault="7B4B06E8" w:rsidP="00DE471D">
            <w:pPr>
              <w:spacing w:after="0"/>
              <w:rPr>
                <w:rFonts w:eastAsia="Calibri" w:cs="Calibri"/>
                <w:color w:val="000000" w:themeColor="text1"/>
              </w:rPr>
            </w:pPr>
            <w:r w:rsidRPr="007A78A5">
              <w:rPr>
                <w:rFonts w:eastAsia="Calibri" w:cs="Calibri"/>
              </w:rPr>
              <w:lastRenderedPageBreak/>
              <w:t xml:space="preserve">Wykonawca w ramach Wymagania Konkursowego deklaruje wartość </w:t>
            </w:r>
            <w:r w:rsidRPr="007A78A5">
              <w:rPr>
                <w:rFonts w:eastAsia="Calibri" w:cs="Calibri"/>
                <w:b/>
                <w:bCs/>
              </w:rPr>
              <w:t>U</w:t>
            </w:r>
            <w:r w:rsidRPr="007A78A5">
              <w:rPr>
                <w:rFonts w:eastAsia="Calibri" w:cs="Calibri"/>
                <w:b/>
                <w:bCs/>
                <w:vertAlign w:val="subscript"/>
              </w:rPr>
              <w:t>DBR</w:t>
            </w:r>
            <w:r w:rsidRPr="007A78A5">
              <w:rPr>
                <w:rFonts w:eastAsia="Calibri" w:cs="Calibri"/>
              </w:rPr>
              <w:t xml:space="preserve"> – dodatkowego Udziału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863294" w14:textId="0BDB8C73" w:rsidR="607FE0E7" w:rsidRPr="007A78A5" w:rsidRDefault="607FE0E7" w:rsidP="00DE471D">
            <w:pPr>
              <w:spacing w:after="0"/>
              <w:rPr>
                <w:rFonts w:eastAsia="Calibri" w:cs="Calibri"/>
              </w:rPr>
            </w:pPr>
          </w:p>
          <w:p w14:paraId="48D8326F" w14:textId="63BD6351" w:rsidR="4A3126CE" w:rsidRPr="007A78A5" w:rsidRDefault="71FA35C8" w:rsidP="00DE471D">
            <w:pPr>
              <w:spacing w:after="0"/>
              <w:rPr>
                <w:rFonts w:eastAsia="Calibri" w:cs="Calibri"/>
                <w:color w:val="000000" w:themeColor="text1"/>
              </w:rPr>
            </w:pPr>
            <w:r w:rsidRPr="007A78A5">
              <w:rPr>
                <w:rFonts w:eastAsia="Calibri" w:cs="Calibri"/>
              </w:rPr>
              <w:t>Zamawiający definiuje łącz</w:t>
            </w:r>
            <w:r w:rsidR="3BBC8C9B" w:rsidRPr="007A78A5">
              <w:rPr>
                <w:rFonts w:eastAsia="Calibri" w:cs="Calibri"/>
              </w:rPr>
              <w:t>n</w:t>
            </w:r>
            <w:r w:rsidRPr="007A78A5">
              <w:rPr>
                <w:rFonts w:eastAsia="Calibri" w:cs="Calibri"/>
              </w:rPr>
              <w:t xml:space="preserve">y Udział w Przychodzie z Komercjalizacji Wyników Prac B+R </w:t>
            </w:r>
            <w:r w:rsidR="6011F148" w:rsidRPr="007A78A5">
              <w:rPr>
                <w:rFonts w:eastAsia="Calibri" w:cs="Calibri"/>
              </w:rPr>
              <w:t xml:space="preserve">w zakresie Komponentu Technologicznego </w:t>
            </w:r>
            <w:r w:rsidRPr="007A78A5">
              <w:rPr>
                <w:rFonts w:eastAsia="Calibri" w:cs="Calibri"/>
              </w:rPr>
              <w:t>zgodnie z poniższym wzorem:</w:t>
            </w:r>
          </w:p>
          <w:p w14:paraId="6509F457" w14:textId="759886C9" w:rsidR="607FE0E7" w:rsidRPr="007A78A5" w:rsidRDefault="607FE0E7" w:rsidP="00DE471D">
            <w:pPr>
              <w:spacing w:after="0"/>
              <w:rPr>
                <w:rFonts w:eastAsia="Calibri" w:cs="Calibri"/>
                <w:color w:val="000000" w:themeColor="text1"/>
              </w:rPr>
            </w:pPr>
          </w:p>
          <w:p w14:paraId="5E7E62BD" w14:textId="6E21E641" w:rsidR="4A3126CE" w:rsidRPr="007A78A5" w:rsidRDefault="71FA35C8" w:rsidP="00DE471D">
            <w:pPr>
              <w:spacing w:after="0"/>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i/>
                <w:iCs/>
              </w:rPr>
              <w:t xml:space="preserve"> = U</w:t>
            </w:r>
            <w:r w:rsidRPr="007A78A5">
              <w:rPr>
                <w:rFonts w:eastAsia="Calibri" w:cs="Calibri"/>
                <w:i/>
                <w:iCs/>
                <w:vertAlign w:val="subscript"/>
              </w:rPr>
              <w:t>OBR</w:t>
            </w:r>
            <w:r w:rsidRPr="007A78A5">
              <w:rPr>
                <w:rFonts w:eastAsia="Calibri" w:cs="Calibri"/>
                <w:i/>
                <w:iCs/>
              </w:rPr>
              <w:t xml:space="preserve"> + U</w:t>
            </w:r>
            <w:r w:rsidRPr="007A78A5">
              <w:rPr>
                <w:rFonts w:eastAsia="Calibri" w:cs="Calibri"/>
                <w:i/>
                <w:iCs/>
                <w:vertAlign w:val="subscript"/>
              </w:rPr>
              <w:t>DBR</w:t>
            </w:r>
          </w:p>
          <w:p w14:paraId="16FFF1D1" w14:textId="7387AD37" w:rsidR="607FE0E7" w:rsidRPr="007A78A5" w:rsidRDefault="607FE0E7" w:rsidP="00DE471D">
            <w:pPr>
              <w:spacing w:after="0"/>
              <w:rPr>
                <w:rFonts w:eastAsia="Calibri" w:cs="Calibri"/>
                <w:color w:val="000000" w:themeColor="text1"/>
              </w:rPr>
            </w:pPr>
          </w:p>
          <w:p w14:paraId="0C043F2A" w14:textId="6F3D3E1B" w:rsidR="4A3126CE" w:rsidRPr="007A78A5" w:rsidRDefault="00DE471D" w:rsidP="00DE471D">
            <w:pPr>
              <w:spacing w:after="0"/>
              <w:rPr>
                <w:rFonts w:eastAsia="Calibri" w:cs="Calibri"/>
                <w:color w:val="000000" w:themeColor="text1"/>
              </w:rPr>
            </w:pPr>
            <w:r w:rsidRPr="007A78A5">
              <w:rPr>
                <w:rFonts w:eastAsia="Calibri" w:cs="Calibri"/>
              </w:rPr>
              <w:t>g</w:t>
            </w:r>
            <w:r w:rsidR="71FA35C8" w:rsidRPr="007A78A5">
              <w:rPr>
                <w:rFonts w:eastAsia="Calibri" w:cs="Calibri"/>
              </w:rPr>
              <w:t>dzie:</w:t>
            </w:r>
          </w:p>
          <w:p w14:paraId="29105C6E" w14:textId="4752EF2C"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rPr>
              <w:t xml:space="preserve"> – oznacza łączny Udział w Przychodzie z Komercjalizacji Wyników Prac B+R </w:t>
            </w:r>
            <w:r w:rsidR="6011F148" w:rsidRPr="007A78A5">
              <w:rPr>
                <w:rFonts w:eastAsia="Calibri" w:cs="Calibri"/>
              </w:rPr>
              <w:t xml:space="preserve">w zakresie Komponentu Technologicznego </w:t>
            </w:r>
            <w:r w:rsidRPr="007A78A5">
              <w:rPr>
                <w:rFonts w:eastAsia="Calibri" w:cs="Calibri"/>
              </w:rPr>
              <w:t>[%],</w:t>
            </w:r>
          </w:p>
          <w:p w14:paraId="581C6D26" w14:textId="75F0EAB7" w:rsidR="4A3126CE" w:rsidRPr="007A78A5" w:rsidRDefault="71FA35C8" w:rsidP="4A3FD5C7">
            <w:pPr>
              <w:rPr>
                <w:rFonts w:eastAsia="Calibri" w:cs="Calibri"/>
                <w:color w:val="000000" w:themeColor="text1"/>
              </w:rPr>
            </w:pPr>
            <w:r w:rsidRPr="007A78A5">
              <w:rPr>
                <w:rFonts w:eastAsia="Calibri" w:cs="Calibri"/>
                <w:i/>
                <w:iCs/>
              </w:rPr>
              <w:lastRenderedPageBreak/>
              <w:t>U</w:t>
            </w:r>
            <w:r w:rsidRPr="007A78A5">
              <w:rPr>
                <w:rFonts w:eastAsia="Calibri" w:cs="Calibri"/>
                <w:i/>
                <w:iCs/>
                <w:vertAlign w:val="subscript"/>
              </w:rPr>
              <w:t>OBR</w:t>
            </w:r>
            <w:r w:rsidRPr="007A78A5">
              <w:rPr>
                <w:rFonts w:eastAsia="Calibri" w:cs="Calibri"/>
              </w:rPr>
              <w:t xml:space="preserve"> – oznacza obligatoryjny Udział w Przychodzie z Komercjalizacji Wyników Prac B+R r</w:t>
            </w:r>
            <w:r w:rsidR="6011F148" w:rsidRPr="007A78A5">
              <w:t xml:space="preserve"> </w:t>
            </w:r>
            <w:r w:rsidR="6011F148" w:rsidRPr="007A78A5">
              <w:rPr>
                <w:rFonts w:eastAsia="Calibri" w:cs="Calibri"/>
              </w:rPr>
              <w:t xml:space="preserve">w zakresie Komponentu Technologicznego </w:t>
            </w:r>
            <w:r w:rsidR="40755132" w:rsidRPr="007A78A5">
              <w:rPr>
                <w:rFonts w:eastAsia="Calibri" w:cs="Calibri"/>
              </w:rPr>
              <w:t>r</w:t>
            </w:r>
            <w:r w:rsidRPr="007A78A5">
              <w:rPr>
                <w:rFonts w:eastAsia="Calibri" w:cs="Calibri"/>
              </w:rPr>
              <w:t>ówny 0,5%, wymagany zgodnie z zapisami Umowy</w:t>
            </w:r>
            <w:r w:rsidR="34FE1800" w:rsidRPr="007A78A5">
              <w:rPr>
                <w:rFonts w:eastAsia="Calibri" w:cs="Calibri"/>
              </w:rPr>
              <w:t xml:space="preserve"> [%]</w:t>
            </w:r>
            <w:r w:rsidRPr="007A78A5">
              <w:rPr>
                <w:rFonts w:eastAsia="Calibri" w:cs="Calibri"/>
              </w:rPr>
              <w:t>,</w:t>
            </w:r>
          </w:p>
          <w:p w14:paraId="4975FB67" w14:textId="47F68EAE"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DBR</w:t>
            </w:r>
            <w:r w:rsidRPr="007A78A5">
              <w:rPr>
                <w:rFonts w:eastAsia="Calibri" w:cs="Calibri"/>
              </w:rPr>
              <w:t xml:space="preserve"> – oznacza dodatkowy Udział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1FA0172" w:rsidRPr="007A78A5">
              <w:rPr>
                <w:rFonts w:eastAsia="Calibri" w:cs="Calibri"/>
              </w:rPr>
              <w:t xml:space="preserve"> [%]</w:t>
            </w:r>
            <w:r w:rsidRPr="007A78A5">
              <w:rPr>
                <w:rFonts w:eastAsia="Calibri" w:cs="Calibri"/>
              </w:rPr>
              <w:t>.</w:t>
            </w:r>
          </w:p>
          <w:p w14:paraId="495D8559" w14:textId="1B17EB9D" w:rsidR="00972038" w:rsidRPr="007A78A5" w:rsidRDefault="00972038" w:rsidP="4A3FD5C7">
            <w:pPr>
              <w:rPr>
                <w:rFonts w:cs="Calibri"/>
                <w:color w:val="000000" w:themeColor="text1"/>
                <w:highlight w:val="yellow"/>
              </w:rPr>
            </w:pPr>
          </w:p>
        </w:tc>
        <w:tc>
          <w:tcPr>
            <w:tcW w:w="992" w:type="dxa"/>
          </w:tcPr>
          <w:p w14:paraId="75E70842" w14:textId="2DE1D8A7" w:rsidR="796BA232" w:rsidRPr="007A78A5" w:rsidRDefault="7AC363E0" w:rsidP="4A3FD5C7">
            <w:pPr>
              <w:rPr>
                <w:rFonts w:eastAsia="Calibri" w:cs="Calibri"/>
                <w:color w:val="000000" w:themeColor="text1"/>
              </w:rPr>
            </w:pPr>
            <w:r w:rsidRPr="007A78A5">
              <w:rPr>
                <w:rFonts w:eastAsia="Calibri" w:cs="Calibri"/>
              </w:rPr>
              <w:lastRenderedPageBreak/>
              <w:t>-</w:t>
            </w:r>
          </w:p>
        </w:tc>
      </w:tr>
      <w:tr w:rsidR="00972038" w:rsidRPr="007A78A5" w14:paraId="28B58973" w14:textId="77777777" w:rsidTr="7B16C413">
        <w:tc>
          <w:tcPr>
            <w:tcW w:w="562" w:type="dxa"/>
            <w:shd w:val="clear" w:color="auto" w:fill="auto"/>
          </w:tcPr>
          <w:p w14:paraId="4211ADCF" w14:textId="04B7854F" w:rsidR="00972038" w:rsidRPr="007A78A5" w:rsidRDefault="54AB48C5" w:rsidP="56955223">
            <w:pPr>
              <w:spacing w:after="0"/>
              <w:jc w:val="center"/>
              <w:rPr>
                <w:b/>
                <w:bCs/>
              </w:rPr>
            </w:pPr>
            <w:r w:rsidRPr="355E29E7">
              <w:rPr>
                <w:b/>
                <w:bCs/>
              </w:rPr>
              <w:t>9</w:t>
            </w:r>
            <w:r w:rsidR="3226BF41" w:rsidRPr="355E29E7">
              <w:rPr>
                <w:b/>
                <w:bCs/>
              </w:rPr>
              <w:t>.</w:t>
            </w:r>
          </w:p>
        </w:tc>
        <w:tc>
          <w:tcPr>
            <w:tcW w:w="1418" w:type="dxa"/>
            <w:shd w:val="clear" w:color="auto" w:fill="auto"/>
          </w:tcPr>
          <w:p w14:paraId="3B45B86A" w14:textId="6AF2316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7CC088A8" w14:textId="0FA12E4A"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Technologii Zależnych</w:t>
            </w:r>
            <w:r w:rsidR="706BFA23" w:rsidRPr="007A78A5">
              <w:rPr>
                <w:rFonts w:asciiTheme="minorHAnsi" w:hAnsiTheme="minorHAnsi" w:cstheme="minorBidi"/>
                <w:b/>
                <w:bCs/>
              </w:rPr>
              <w:t xml:space="preserve"> w zakresie Komponentu Technologicznego</w:t>
            </w:r>
          </w:p>
        </w:tc>
        <w:tc>
          <w:tcPr>
            <w:tcW w:w="1701" w:type="dxa"/>
          </w:tcPr>
          <w:p w14:paraId="0147802F" w14:textId="540E9DEE" w:rsidR="00972038" w:rsidRPr="007A78A5" w:rsidRDefault="45F16C44" w:rsidP="2251C84C">
            <w:pPr>
              <w:spacing w:after="0"/>
              <w:rPr>
                <w:rFonts w:eastAsia="Calibri" w:cs="Calibri"/>
              </w:rPr>
            </w:pPr>
            <w:r w:rsidRPr="09083C2C">
              <w:rPr>
                <w:rFonts w:eastAsia="Calibri" w:cs="Calibri"/>
              </w:rPr>
              <w:t xml:space="preserve">Kryterium nie ma zastosowania, jeśli Uczestnik Przedsięwzięcia nie wyróżnia w Rozwiązaniu Komponentu Technologicznego. </w:t>
            </w:r>
            <w:r w:rsidR="6556D179" w:rsidRPr="09083C2C">
              <w:rPr>
                <w:rFonts w:eastAsia="Calibri" w:cs="Calibri"/>
              </w:rPr>
              <w:t xml:space="preserve">Zamawiający wymaga, aby łączny Udział w Przychodzie z Komercjalizacji Technologii Zależnych </w:t>
            </w:r>
            <w:r w:rsidRPr="09083C2C">
              <w:rPr>
                <w:rFonts w:eastAsia="Calibri" w:cs="Calibri"/>
              </w:rPr>
              <w:t xml:space="preserve">w zakresie Komponentu Technologicznego </w:t>
            </w:r>
            <w:r w:rsidR="6556D179" w:rsidRPr="09083C2C">
              <w:rPr>
                <w:rFonts w:eastAsia="Calibri" w:cs="Calibri"/>
              </w:rPr>
              <w:t>był jak najwyższy.</w:t>
            </w:r>
            <w:r w:rsidR="7067D35F" w:rsidRPr="09083C2C">
              <w:rPr>
                <w:rFonts w:eastAsia="Calibri" w:cs="Calibri"/>
              </w:rPr>
              <w:t xml:space="preserve"> </w:t>
            </w:r>
          </w:p>
        </w:tc>
        <w:tc>
          <w:tcPr>
            <w:tcW w:w="8363" w:type="dxa"/>
          </w:tcPr>
          <w:p w14:paraId="7615840A" w14:textId="3E08EBC5" w:rsidR="00972038" w:rsidRPr="007A78A5" w:rsidRDefault="394F1009" w:rsidP="4A3FD5C7">
            <w:pPr>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DTZ</w:t>
            </w:r>
            <w:r w:rsidRPr="007A78A5">
              <w:rPr>
                <w:rFonts w:eastAsia="Calibri" w:cs="Calibri"/>
              </w:rPr>
              <w:t xml:space="preserve"> – dodatkowego Udziału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EF8CEC" w14:textId="4029910B" w:rsidR="00972038" w:rsidRPr="007A78A5" w:rsidRDefault="792E12CC" w:rsidP="4A3FD5C7">
            <w:pPr>
              <w:rPr>
                <w:rFonts w:eastAsia="Calibri" w:cs="Calibri"/>
                <w:color w:val="000000" w:themeColor="text1"/>
              </w:rPr>
            </w:pPr>
            <w:r w:rsidRPr="007A78A5">
              <w:rPr>
                <w:rFonts w:eastAsia="Calibri" w:cs="Calibri"/>
              </w:rPr>
              <w:t>Zamawiający definiuje łącz</w:t>
            </w:r>
            <w:r w:rsidR="4216960F" w:rsidRPr="007A78A5">
              <w:rPr>
                <w:rFonts w:eastAsia="Calibri" w:cs="Calibri"/>
              </w:rPr>
              <w:t>n</w:t>
            </w:r>
            <w:r w:rsidRPr="007A78A5">
              <w:rPr>
                <w:rFonts w:eastAsia="Calibri" w:cs="Calibri"/>
              </w:rPr>
              <w:t xml:space="preserve">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zgodnie z poniższym wzorem:</w:t>
            </w:r>
          </w:p>
          <w:p w14:paraId="5160CD4D" w14:textId="59A4CA03" w:rsidR="00972038" w:rsidRPr="007A78A5" w:rsidRDefault="792E12CC" w:rsidP="4A3FD5C7">
            <w:pPr>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i/>
                <w:iCs/>
              </w:rPr>
              <w:t xml:space="preserve"> = U</w:t>
            </w:r>
            <w:r w:rsidRPr="007A78A5">
              <w:rPr>
                <w:rFonts w:eastAsia="Calibri" w:cs="Calibri"/>
                <w:i/>
                <w:iCs/>
                <w:vertAlign w:val="subscript"/>
              </w:rPr>
              <w:t>OTZ</w:t>
            </w:r>
            <w:r w:rsidRPr="007A78A5">
              <w:rPr>
                <w:rFonts w:eastAsia="Calibri" w:cs="Calibri"/>
                <w:i/>
                <w:iCs/>
              </w:rPr>
              <w:t xml:space="preserve"> + U</w:t>
            </w:r>
            <w:r w:rsidRPr="007A78A5">
              <w:rPr>
                <w:rFonts w:eastAsia="Calibri" w:cs="Calibri"/>
                <w:i/>
                <w:iCs/>
                <w:vertAlign w:val="subscript"/>
              </w:rPr>
              <w:t>DTZ</w:t>
            </w:r>
          </w:p>
          <w:p w14:paraId="4CA1678B" w14:textId="65309EAC" w:rsidR="00972038" w:rsidRPr="007A78A5" w:rsidRDefault="00DE471D" w:rsidP="4A3FD5C7">
            <w:pPr>
              <w:rPr>
                <w:rFonts w:eastAsia="Calibri" w:cs="Calibri"/>
                <w:color w:val="000000" w:themeColor="text1"/>
              </w:rPr>
            </w:pPr>
            <w:r w:rsidRPr="007A78A5">
              <w:rPr>
                <w:rFonts w:eastAsia="Calibri" w:cs="Calibri"/>
              </w:rPr>
              <w:t>g</w:t>
            </w:r>
            <w:r w:rsidR="792E12CC" w:rsidRPr="007A78A5">
              <w:rPr>
                <w:rFonts w:eastAsia="Calibri" w:cs="Calibri"/>
              </w:rPr>
              <w:t>dzie:</w:t>
            </w:r>
          </w:p>
          <w:p w14:paraId="54004427" w14:textId="280E2C5C"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rPr>
              <w:t xml:space="preserve"> – oznacza łączny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w:t>
            </w:r>
          </w:p>
          <w:p w14:paraId="53527C53" w14:textId="590FE8CB"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OTZ</w:t>
            </w:r>
            <w:r w:rsidRPr="007A78A5">
              <w:rPr>
                <w:rFonts w:eastAsia="Calibri" w:cs="Calibri"/>
              </w:rPr>
              <w:t xml:space="preserve"> – oznacza obligatoryjny Udział w Przychodzie z Komercjalizacji Technologii Zależnych</w:t>
            </w:r>
            <w:r w:rsidR="6011F148" w:rsidRPr="007A78A5">
              <w:rPr>
                <w:rFonts w:eastAsia="Calibri" w:cs="Calibri"/>
              </w:rPr>
              <w:t xml:space="preserve"> w zakresie Komponentu Technologicznego</w:t>
            </w:r>
            <w:r w:rsidRPr="007A78A5">
              <w:rPr>
                <w:rFonts w:eastAsia="Calibri" w:cs="Calibri"/>
              </w:rPr>
              <w:t xml:space="preserve"> równy 0,5%, wymagany zgodnie z zapisami Umowy</w:t>
            </w:r>
            <w:r w:rsidR="0A0A4844" w:rsidRPr="007A78A5">
              <w:rPr>
                <w:rFonts w:eastAsia="Calibri" w:cs="Calibri"/>
              </w:rPr>
              <w:t xml:space="preserve"> [%]</w:t>
            </w:r>
            <w:r w:rsidRPr="007A78A5">
              <w:rPr>
                <w:rFonts w:eastAsia="Calibri" w:cs="Calibri"/>
              </w:rPr>
              <w:t>,</w:t>
            </w:r>
          </w:p>
          <w:p w14:paraId="4F95CD34" w14:textId="59A72861"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DTZ</w:t>
            </w:r>
            <w:r w:rsidRPr="007A78A5">
              <w:rPr>
                <w:rFonts w:eastAsia="Calibri" w:cs="Calibri"/>
              </w:rPr>
              <w:t xml:space="preserve"> – oznacza dodatkowy Udział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599ABC9" w:rsidRPr="007A78A5">
              <w:rPr>
                <w:rFonts w:eastAsia="Calibri" w:cs="Calibri"/>
              </w:rPr>
              <w:t xml:space="preserve"> [%]</w:t>
            </w:r>
            <w:r w:rsidRPr="007A78A5">
              <w:rPr>
                <w:rFonts w:eastAsia="Calibri" w:cs="Calibri"/>
              </w:rPr>
              <w:t>.</w:t>
            </w:r>
          </w:p>
          <w:p w14:paraId="2F0D34F6" w14:textId="62936F89" w:rsidR="00972038" w:rsidRPr="007A78A5" w:rsidRDefault="00972038" w:rsidP="4A3FD5C7">
            <w:pPr>
              <w:rPr>
                <w:rFonts w:cs="Calibri"/>
                <w:color w:val="000000" w:themeColor="text1"/>
                <w:highlight w:val="yellow"/>
              </w:rPr>
            </w:pPr>
          </w:p>
        </w:tc>
        <w:tc>
          <w:tcPr>
            <w:tcW w:w="992" w:type="dxa"/>
          </w:tcPr>
          <w:p w14:paraId="7754D137" w14:textId="5E890D0F" w:rsidR="673DA802" w:rsidRPr="007A78A5" w:rsidRDefault="273B0923" w:rsidP="4A3FD5C7">
            <w:pPr>
              <w:rPr>
                <w:rFonts w:eastAsia="Calibri" w:cs="Calibri"/>
                <w:color w:val="000000" w:themeColor="text1"/>
              </w:rPr>
            </w:pPr>
            <w:r w:rsidRPr="007A78A5">
              <w:rPr>
                <w:rFonts w:eastAsia="Calibri" w:cs="Calibri"/>
              </w:rPr>
              <w:t>-</w:t>
            </w:r>
          </w:p>
        </w:tc>
      </w:tr>
    </w:tbl>
    <w:p w14:paraId="38E75C87" w14:textId="45BB1F07" w:rsidR="00EE087E" w:rsidRDefault="00EE087E" w:rsidP="56955223">
      <w:pPr>
        <w:spacing w:after="0"/>
        <w:sectPr w:rsidR="00EE087E" w:rsidSect="00212AFD">
          <w:pgSz w:w="16840" w:h="11900" w:orient="landscape"/>
          <w:pgMar w:top="720" w:right="720" w:bottom="720" w:left="720" w:header="720" w:footer="720" w:gutter="0"/>
          <w:cols w:space="720"/>
          <w:titlePg/>
          <w:docGrid w:linePitch="360"/>
        </w:sectPr>
      </w:pPr>
    </w:p>
    <w:p w14:paraId="7318E6AF" w14:textId="77777777" w:rsidR="00282655" w:rsidRPr="00EF67F1" w:rsidRDefault="24A71B16" w:rsidP="00EF67F1">
      <w:pPr>
        <w:pStyle w:val="Nagwek2"/>
      </w:pPr>
      <w:r>
        <w:lastRenderedPageBreak/>
        <w:t>WYMAGANIA JAKOŚCIOWE</w:t>
      </w:r>
    </w:p>
    <w:p w14:paraId="29145356" w14:textId="7EAA2427" w:rsidR="00D35F33" w:rsidRPr="00EF67F1" w:rsidRDefault="00D35F33" w:rsidP="613BDE8B">
      <w:pPr>
        <w:spacing w:before="240"/>
        <w:rPr>
          <w:rFonts w:cstheme="majorBidi"/>
        </w:rPr>
      </w:pPr>
      <w:r w:rsidRPr="613BDE8B">
        <w:rPr>
          <w:rFonts w:cstheme="majorBidi"/>
          <w:b/>
          <w:bCs/>
        </w:rPr>
        <w:t xml:space="preserve">Tabela </w:t>
      </w:r>
      <w:r w:rsidR="1C2CC46D" w:rsidRPr="613BDE8B">
        <w:rPr>
          <w:rFonts w:cstheme="majorBidi"/>
          <w:b/>
          <w:bCs/>
        </w:rPr>
        <w:t>3</w:t>
      </w:r>
      <w:r w:rsidRPr="613BDE8B">
        <w:rPr>
          <w:rFonts w:cstheme="majorBidi"/>
        </w:rPr>
        <w:t>. Wymagania Jakościowe w Przedsięwzięciu.</w:t>
      </w:r>
    </w:p>
    <w:tbl>
      <w:tblPr>
        <w:tblStyle w:val="Tabela-Siatka"/>
        <w:tblW w:w="15031" w:type="dxa"/>
        <w:jc w:val="center"/>
        <w:tblLook w:val="04A0" w:firstRow="1" w:lastRow="0" w:firstColumn="1" w:lastColumn="0" w:noHBand="0" w:noVBand="1"/>
      </w:tblPr>
      <w:tblGrid>
        <w:gridCol w:w="662"/>
        <w:gridCol w:w="1572"/>
        <w:gridCol w:w="3256"/>
        <w:gridCol w:w="9541"/>
      </w:tblGrid>
      <w:tr w:rsidR="00A20F0A" w:rsidRPr="007A78A5" w14:paraId="4B89200A" w14:textId="77777777" w:rsidTr="698CB978">
        <w:trPr>
          <w:trHeight w:val="986"/>
          <w:jc w:val="center"/>
        </w:trPr>
        <w:tc>
          <w:tcPr>
            <w:tcW w:w="662" w:type="dxa"/>
            <w:shd w:val="clear" w:color="auto" w:fill="E2EFD9" w:themeFill="accent6" w:themeFillTint="33"/>
            <w:vAlign w:val="center"/>
          </w:tcPr>
          <w:p w14:paraId="46ABBBB1" w14:textId="6039DAB0" w:rsidR="00FD1051" w:rsidRPr="007A78A5" w:rsidRDefault="00A471F9" w:rsidP="00036344">
            <w:pPr>
              <w:spacing w:after="0" w:line="240" w:lineRule="auto"/>
              <w:jc w:val="center"/>
              <w:rPr>
                <w:rFonts w:asciiTheme="minorHAnsi" w:hAnsiTheme="minorHAnsi" w:cstheme="minorHAnsi"/>
                <w:b/>
                <w:bCs/>
                <w:color w:val="000000" w:themeColor="text1"/>
              </w:rPr>
            </w:pPr>
            <w:r w:rsidRPr="007A78A5">
              <w:rPr>
                <w:rFonts w:asciiTheme="minorHAnsi" w:hAnsiTheme="minorHAnsi" w:cstheme="minorHAnsi"/>
                <w:b/>
              </w:rPr>
              <w:t>L.p</w:t>
            </w:r>
            <w:r w:rsidR="00036344" w:rsidRPr="007A78A5">
              <w:rPr>
                <w:rFonts w:asciiTheme="minorHAnsi" w:hAnsiTheme="minorHAnsi" w:cstheme="minorHAnsi"/>
                <w:b/>
              </w:rPr>
              <w:t>.</w:t>
            </w:r>
          </w:p>
        </w:tc>
        <w:tc>
          <w:tcPr>
            <w:tcW w:w="1572" w:type="dxa"/>
            <w:shd w:val="clear" w:color="auto" w:fill="E2EFD9" w:themeFill="accent6" w:themeFillTint="33"/>
            <w:vAlign w:val="center"/>
          </w:tcPr>
          <w:p w14:paraId="454C5848" w14:textId="4A9C0237"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KATEGORIA</w:t>
            </w:r>
          </w:p>
        </w:tc>
        <w:tc>
          <w:tcPr>
            <w:tcW w:w="3256" w:type="dxa"/>
            <w:shd w:val="clear" w:color="auto" w:fill="E2EFD9" w:themeFill="accent6" w:themeFillTint="33"/>
            <w:vAlign w:val="center"/>
          </w:tcPr>
          <w:p w14:paraId="1CE399FA" w14:textId="54C3E51D"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NAZWA WYMAGANIA JAKOŚCIOWEGO</w:t>
            </w:r>
          </w:p>
        </w:tc>
        <w:tc>
          <w:tcPr>
            <w:tcW w:w="9541" w:type="dxa"/>
            <w:shd w:val="clear" w:color="auto" w:fill="E2EFD9" w:themeFill="accent6" w:themeFillTint="33"/>
            <w:vAlign w:val="center"/>
          </w:tcPr>
          <w:p w14:paraId="6296BACC" w14:textId="0797A0B0" w:rsidR="00FD1051" w:rsidRPr="007A78A5" w:rsidRDefault="3D677E64" w:rsidP="607FE0E7">
            <w:pPr>
              <w:spacing w:after="0" w:line="240" w:lineRule="auto"/>
              <w:rPr>
                <w:rFonts w:asciiTheme="minorHAnsi" w:hAnsiTheme="minorHAnsi" w:cstheme="minorBidi"/>
                <w:b/>
                <w:bCs/>
                <w:color w:val="000000" w:themeColor="text1"/>
              </w:rPr>
            </w:pPr>
            <w:r w:rsidRPr="007A78A5">
              <w:rPr>
                <w:rFonts w:asciiTheme="minorHAnsi" w:hAnsiTheme="minorHAnsi" w:cstheme="minorBidi"/>
                <w:b/>
                <w:bCs/>
              </w:rPr>
              <w:t>OPIS WYMAGANIA JAKOŚCIOWEGO</w:t>
            </w:r>
          </w:p>
        </w:tc>
      </w:tr>
      <w:tr w:rsidR="00FD1051" w:rsidRPr="007A78A5" w14:paraId="5DB2EE20" w14:textId="77777777" w:rsidTr="698CB978">
        <w:trPr>
          <w:jc w:val="center"/>
        </w:trPr>
        <w:tc>
          <w:tcPr>
            <w:tcW w:w="662" w:type="dxa"/>
          </w:tcPr>
          <w:p w14:paraId="70D5481A" w14:textId="150F31DB" w:rsidR="00FD1051" w:rsidRPr="007A78A5" w:rsidRDefault="6CCCDAA6" w:rsidP="00212AFD">
            <w:pPr>
              <w:spacing w:after="0" w:line="240" w:lineRule="auto"/>
              <w:jc w:val="center"/>
              <w:rPr>
                <w:rFonts w:asciiTheme="minorHAnsi" w:hAnsiTheme="minorHAnsi" w:cstheme="minorBidi"/>
                <w:b/>
                <w:bCs/>
              </w:rPr>
            </w:pPr>
            <w:r w:rsidRPr="007A78A5">
              <w:rPr>
                <w:rFonts w:asciiTheme="minorHAnsi" w:hAnsiTheme="minorHAnsi" w:cstheme="minorBidi"/>
                <w:b/>
                <w:bCs/>
              </w:rPr>
              <w:t>1</w:t>
            </w:r>
            <w:r w:rsidR="00A471F9" w:rsidRPr="007A78A5">
              <w:rPr>
                <w:rFonts w:asciiTheme="minorHAnsi" w:hAnsiTheme="minorHAnsi" w:cstheme="minorBidi"/>
                <w:b/>
                <w:bCs/>
              </w:rPr>
              <w:t>.</w:t>
            </w:r>
          </w:p>
        </w:tc>
        <w:tc>
          <w:tcPr>
            <w:tcW w:w="1572" w:type="dxa"/>
          </w:tcPr>
          <w:p w14:paraId="413BEF74" w14:textId="44E09E78"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335DFF19" w14:textId="1F3C61F1" w:rsidR="00FD1051" w:rsidRPr="007A78A5" w:rsidRDefault="2D35528D" w:rsidP="0C5D272A">
            <w:pPr>
              <w:spacing w:after="0"/>
              <w:rPr>
                <w:rFonts w:asciiTheme="minorHAnsi" w:hAnsiTheme="minorHAnsi" w:cstheme="minorBidi"/>
                <w:b/>
                <w:bCs/>
              </w:rPr>
            </w:pPr>
            <w:r w:rsidRPr="0C5D272A">
              <w:rPr>
                <w:rFonts w:asciiTheme="minorHAnsi" w:hAnsiTheme="minorHAnsi" w:cstheme="minorBidi"/>
                <w:b/>
                <w:bCs/>
              </w:rPr>
              <w:t xml:space="preserve">Opis koncepcyjny planowanej Technologii </w:t>
            </w:r>
            <w:r w:rsidR="0FD910D2" w:rsidRPr="0C5D272A">
              <w:rPr>
                <w:rFonts w:asciiTheme="minorHAnsi" w:hAnsiTheme="minorHAnsi" w:cstheme="minorBidi"/>
                <w:b/>
                <w:bCs/>
              </w:rPr>
              <w:t>Elektroc</w:t>
            </w:r>
            <w:r w:rsidR="60EF7F1E" w:rsidRPr="0C5D272A">
              <w:rPr>
                <w:rFonts w:asciiTheme="minorHAnsi" w:hAnsiTheme="minorHAnsi" w:cstheme="minorBidi"/>
                <w:b/>
                <w:bCs/>
              </w:rPr>
              <w:t xml:space="preserve">iepłowni </w:t>
            </w:r>
          </w:p>
        </w:tc>
        <w:tc>
          <w:tcPr>
            <w:tcW w:w="9541" w:type="dxa"/>
            <w:vAlign w:val="center"/>
          </w:tcPr>
          <w:p w14:paraId="58C899EF" w14:textId="02271184" w:rsidR="00FD1051" w:rsidRPr="007A78A5" w:rsidRDefault="47064FB0" w:rsidP="009471A2">
            <w:pPr>
              <w:spacing w:after="0"/>
              <w:rPr>
                <w:rFonts w:eastAsia="Calibri" w:cs="Calibri"/>
              </w:rPr>
            </w:pPr>
            <w:r w:rsidRPr="6CFE63B3">
              <w:rPr>
                <w:rFonts w:eastAsia="Calibri" w:cs="Calibri"/>
              </w:rPr>
              <w:t xml:space="preserve">Zamawiający wymaga, aby proponowana przez Wnioskodawcę koncepcja Technologii </w:t>
            </w:r>
            <w:r w:rsidR="69355776" w:rsidRPr="6CFE63B3">
              <w:rPr>
                <w:rFonts w:eastAsia="Calibri" w:cs="Calibri"/>
              </w:rPr>
              <w:t>Elektroc</w:t>
            </w:r>
            <w:r w:rsidRPr="6CFE63B3">
              <w:rPr>
                <w:rFonts w:eastAsia="Calibri" w:cs="Calibri"/>
              </w:rPr>
              <w:t>iepłowni</w:t>
            </w:r>
            <w:r w:rsidR="1A31FA10" w:rsidRPr="6CFE63B3">
              <w:rPr>
                <w:rFonts w:eastAsia="Calibri" w:cs="Calibri"/>
              </w:rPr>
              <w:t xml:space="preserve"> </w:t>
            </w:r>
            <w:r w:rsidRPr="6CFE63B3">
              <w:rPr>
                <w:rFonts w:eastAsia="Calibri" w:cs="Calibri"/>
              </w:rPr>
              <w:t>i przedstawione w niej założenia projektowe cechowały się:</w:t>
            </w:r>
          </w:p>
          <w:p w14:paraId="7778B85C" w14:textId="3029AE8C" w:rsidR="00FD1051" w:rsidRPr="007A78A5" w:rsidRDefault="1CA92D9A" w:rsidP="77439E7B">
            <w:pPr>
              <w:pStyle w:val="Akapitzlist"/>
              <w:numPr>
                <w:ilvl w:val="0"/>
                <w:numId w:val="8"/>
              </w:numPr>
              <w:spacing w:beforeAutospacing="1" w:after="0" w:afterAutospacing="1" w:line="240" w:lineRule="auto"/>
              <w:ind w:left="360" w:firstLine="0"/>
              <w:rPr>
                <w:rFonts w:asciiTheme="minorHAnsi" w:eastAsiaTheme="minorEastAsia" w:hAnsiTheme="minorHAnsi" w:cstheme="minorBidi"/>
                <w:color w:val="000000" w:themeColor="text1"/>
                <w:lang w:eastAsia="en-US"/>
              </w:rPr>
            </w:pPr>
            <w:r w:rsidRPr="77439E7B">
              <w:rPr>
                <w:rStyle w:val="normaltextrun"/>
                <w:rFonts w:eastAsia="Calibri" w:cs="Calibri"/>
              </w:rPr>
              <w:t>zgodnością ze strategią energetyczno-klimatyczną Polski, w szczególności z uwzględnieniem technologii wodorowych,</w:t>
            </w:r>
          </w:p>
          <w:p w14:paraId="042B4B02" w14:textId="1796E33D" w:rsidR="00FD1051" w:rsidRPr="007A78A5" w:rsidRDefault="6108DEAA" w:rsidP="698CB978">
            <w:pPr>
              <w:pStyle w:val="Akapitzlist"/>
              <w:numPr>
                <w:ilvl w:val="0"/>
                <w:numId w:val="8"/>
              </w:numPr>
              <w:spacing w:beforeAutospacing="1" w:after="0" w:afterAutospacing="1" w:line="240" w:lineRule="auto"/>
              <w:ind w:left="360" w:firstLine="0"/>
              <w:rPr>
                <w:rFonts w:asciiTheme="minorHAnsi" w:eastAsiaTheme="minorEastAsia" w:hAnsiTheme="minorHAnsi" w:cstheme="minorBidi"/>
                <w:color w:val="000000" w:themeColor="text1"/>
                <w:lang w:eastAsia="en-US"/>
              </w:rPr>
            </w:pPr>
            <w:r w:rsidRPr="698CB978">
              <w:rPr>
                <w:rFonts w:cs="Calibri"/>
                <w:color w:val="000000" w:themeColor="text1"/>
              </w:rPr>
              <w:t>zgodnością z Europejskim Zielonym Ładem tj. bardziej efektywn</w:t>
            </w:r>
            <w:r w:rsidR="10481D22" w:rsidRPr="698CB978">
              <w:rPr>
                <w:rFonts w:cs="Calibri"/>
                <w:color w:val="000000" w:themeColor="text1"/>
              </w:rPr>
              <w:t>y</w:t>
            </w:r>
            <w:r w:rsidRPr="698CB978">
              <w:rPr>
                <w:rFonts w:cs="Calibri"/>
                <w:color w:val="000000" w:themeColor="text1"/>
              </w:rPr>
              <w:t>m wykorzystani</w:t>
            </w:r>
            <w:r w:rsidR="63D0171F" w:rsidRPr="698CB978">
              <w:rPr>
                <w:rFonts w:cs="Calibri"/>
                <w:color w:val="000000" w:themeColor="text1"/>
              </w:rPr>
              <w:t>em</w:t>
            </w:r>
            <w:r w:rsidRPr="698CB978">
              <w:rPr>
                <w:rFonts w:cs="Calibri"/>
                <w:color w:val="000000" w:themeColor="text1"/>
              </w:rPr>
              <w:t xml:space="preserve"> zasobów dzięki przejściu na czystą gospodarkę o obiegu zamkniętym, </w:t>
            </w:r>
            <w:r w:rsidR="668955FF" w:rsidRPr="698CB978">
              <w:rPr>
                <w:rFonts w:cs="Calibri"/>
                <w:color w:val="000000" w:themeColor="text1"/>
              </w:rPr>
              <w:t xml:space="preserve">tworzenia zamkniętych obiegów surowców w tym surowców biogennych, </w:t>
            </w:r>
            <w:r w:rsidRPr="698CB978">
              <w:rPr>
                <w:rFonts w:cs="Calibri"/>
                <w:color w:val="000000" w:themeColor="text1"/>
              </w:rPr>
              <w:t>przeciwdziałani</w:t>
            </w:r>
            <w:r w:rsidR="307C093F" w:rsidRPr="698CB978">
              <w:rPr>
                <w:rFonts w:cs="Calibri"/>
                <w:color w:val="000000" w:themeColor="text1"/>
              </w:rPr>
              <w:t>em</w:t>
            </w:r>
            <w:r w:rsidRPr="698CB978">
              <w:rPr>
                <w:rFonts w:cs="Calibri"/>
                <w:color w:val="000000" w:themeColor="text1"/>
              </w:rPr>
              <w:t xml:space="preserve"> utracie różnorodności biologicznej i zmniejszeni</w:t>
            </w:r>
            <w:r w:rsidR="3E8A8D93" w:rsidRPr="698CB978">
              <w:rPr>
                <w:rFonts w:cs="Calibri"/>
                <w:color w:val="000000" w:themeColor="text1"/>
              </w:rPr>
              <w:t>em</w:t>
            </w:r>
            <w:r w:rsidRPr="698CB978">
              <w:rPr>
                <w:rFonts w:cs="Calibri"/>
                <w:color w:val="000000" w:themeColor="text1"/>
              </w:rPr>
              <w:t xml:space="preserve"> poziomu zanieczyszczeń</w:t>
            </w:r>
            <w:r w:rsidR="1B841FAE" w:rsidRPr="698CB978">
              <w:rPr>
                <w:rFonts w:cs="Calibri"/>
                <w:color w:val="000000" w:themeColor="text1"/>
              </w:rPr>
              <w:t>,</w:t>
            </w:r>
          </w:p>
          <w:p w14:paraId="2B15CE5A" w14:textId="2FA9443F" w:rsidR="00FD1051" w:rsidRPr="007A78A5" w:rsidRDefault="63FC1622" w:rsidP="77439E7B">
            <w:pPr>
              <w:pStyle w:val="Akapitzlist"/>
              <w:numPr>
                <w:ilvl w:val="0"/>
                <w:numId w:val="8"/>
              </w:numPr>
              <w:spacing w:beforeAutospacing="1" w:after="0" w:afterAutospacing="1" w:line="240" w:lineRule="auto"/>
              <w:ind w:left="360" w:firstLine="0"/>
              <w:rPr>
                <w:rStyle w:val="normaltextrun"/>
                <w:rFonts w:asciiTheme="minorHAnsi" w:eastAsiaTheme="minorEastAsia" w:hAnsiTheme="minorHAnsi" w:cstheme="minorBidi"/>
                <w:color w:val="000000" w:themeColor="text1"/>
                <w:lang w:eastAsia="en-US"/>
              </w:rPr>
            </w:pPr>
            <w:r w:rsidRPr="77439E7B">
              <w:rPr>
                <w:rStyle w:val="normaltextrun"/>
                <w:rFonts w:eastAsia="Calibri" w:cs="Calibri"/>
              </w:rPr>
              <w:t>zaawansowaniem technologicznym rozwiązania,</w:t>
            </w:r>
          </w:p>
          <w:p w14:paraId="5AB7A532" w14:textId="4022BDD9" w:rsidR="00FD1051" w:rsidRPr="007A78A5" w:rsidRDefault="2861C852" w:rsidP="009471A2">
            <w:pPr>
              <w:pStyle w:val="Akapitzlist"/>
              <w:numPr>
                <w:ilvl w:val="0"/>
                <w:numId w:val="8"/>
              </w:numPr>
              <w:spacing w:beforeAutospacing="1" w:after="0" w:afterAutospacing="1" w:line="240" w:lineRule="auto"/>
              <w:ind w:left="360" w:firstLine="0"/>
              <w:rPr>
                <w:rStyle w:val="normaltextrun"/>
                <w:rFonts w:asciiTheme="minorHAnsi" w:eastAsiaTheme="minorHAnsi" w:hAnsiTheme="minorHAnsi" w:cstheme="minorBidi"/>
                <w:lang w:eastAsia="en-US"/>
              </w:rPr>
            </w:pPr>
            <w:r w:rsidRPr="007A78A5">
              <w:rPr>
                <w:rStyle w:val="normaltextrun"/>
                <w:rFonts w:eastAsia="Calibri" w:cs="Calibri"/>
              </w:rPr>
              <w:t xml:space="preserve">wysoką </w:t>
            </w:r>
            <w:r w:rsidR="25C9E951" w:rsidRPr="007A78A5">
              <w:rPr>
                <w:rStyle w:val="normaltextrun"/>
                <w:rFonts w:eastAsia="Calibri" w:cs="Calibri"/>
              </w:rPr>
              <w:t>jakością zastosowanych urządzeń</w:t>
            </w:r>
            <w:r w:rsidRPr="007A78A5">
              <w:rPr>
                <w:rStyle w:val="normaltextrun"/>
                <w:rFonts w:eastAsia="Calibri" w:cs="Calibri"/>
              </w:rPr>
              <w:t>,</w:t>
            </w:r>
          </w:p>
          <w:p w14:paraId="79D4A91B" w14:textId="2727108D" w:rsidR="00FD1051" w:rsidRPr="007A78A5" w:rsidRDefault="58EE64E8" w:rsidP="09083C2C">
            <w:pPr>
              <w:pStyle w:val="Akapitzlist"/>
              <w:numPr>
                <w:ilvl w:val="0"/>
                <w:numId w:val="8"/>
              </w:numPr>
              <w:spacing w:beforeAutospacing="1" w:after="0" w:afterAutospacing="1" w:line="240" w:lineRule="auto"/>
              <w:ind w:left="360" w:firstLine="0"/>
              <w:rPr>
                <w:rStyle w:val="normaltextrun"/>
              </w:rPr>
            </w:pPr>
            <w:r w:rsidRPr="09083C2C">
              <w:rPr>
                <w:rStyle w:val="normaltextrun"/>
                <w:rFonts w:eastAsia="Calibri" w:cs="Calibri"/>
              </w:rPr>
              <w:t>prostotą skalowalności,</w:t>
            </w:r>
            <w:r w:rsidR="7067D35F" w:rsidRPr="09083C2C">
              <w:rPr>
                <w:rStyle w:val="normaltextrun"/>
                <w:rFonts w:eastAsia="Calibri" w:cs="Calibri"/>
              </w:rPr>
              <w:t xml:space="preserve"> </w:t>
            </w:r>
          </w:p>
          <w:p w14:paraId="028454F1" w14:textId="462D3D71"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bezawaryjnością, </w:t>
            </w:r>
          </w:p>
          <w:p w14:paraId="720C7734" w14:textId="4BFFAA6E"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wysoką konkurencyjnością w porównaniu do obecnie stosowanych technologii</w:t>
            </w:r>
            <w:r w:rsidR="5063A40B" w:rsidRPr="007A78A5">
              <w:rPr>
                <w:rStyle w:val="normaltextrun"/>
                <w:rFonts w:eastAsia="Calibri" w:cs="Calibri"/>
              </w:rPr>
              <w:t>.</w:t>
            </w:r>
            <w:r w:rsidRPr="007A78A5">
              <w:rPr>
                <w:rFonts w:asciiTheme="minorHAnsi" w:hAnsiTheme="minorHAnsi" w:cstheme="minorBidi"/>
              </w:rPr>
              <w:t xml:space="preserve"> </w:t>
            </w:r>
          </w:p>
          <w:p w14:paraId="1B0EF11D" w14:textId="26944672" w:rsidR="00FD1051" w:rsidRPr="007A78A5" w:rsidRDefault="7A6706AC"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przedstawienia opisu koncepcji Technologii, która będzie wynikiem udziału Wnioskodawcy w Przedsięwzięciu. W opisie koncepcji planowanej do opracowania </w:t>
            </w:r>
            <w:r w:rsidR="6354B1EC" w:rsidRPr="09083C2C">
              <w:rPr>
                <w:rFonts w:asciiTheme="minorHAnsi" w:hAnsiTheme="minorHAnsi" w:cstheme="minorBidi"/>
              </w:rPr>
              <w:t xml:space="preserve">Rozwiązania / </w:t>
            </w:r>
            <w:r w:rsidRPr="09083C2C">
              <w:rPr>
                <w:rFonts w:asciiTheme="minorHAnsi" w:hAnsiTheme="minorHAnsi" w:cstheme="minorBidi"/>
              </w:rPr>
              <w:t xml:space="preserve">Technologii </w:t>
            </w:r>
            <w:r w:rsidR="4D218CEA" w:rsidRPr="09083C2C">
              <w:rPr>
                <w:rFonts w:asciiTheme="minorHAnsi" w:hAnsiTheme="minorHAnsi" w:cstheme="minorBidi"/>
              </w:rPr>
              <w:t>Elektroc</w:t>
            </w:r>
            <w:r w:rsidR="616F9B14"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należy podać w szczególności:</w:t>
            </w:r>
          </w:p>
          <w:p w14:paraId="081BC08B" w14:textId="2114FF50" w:rsidR="68D6FAE7" w:rsidRPr="000260E3" w:rsidRDefault="68D6FAE7" w:rsidP="15020E67">
            <w:pPr>
              <w:pStyle w:val="Akapitzlist"/>
              <w:numPr>
                <w:ilvl w:val="0"/>
                <w:numId w:val="40"/>
              </w:numPr>
              <w:spacing w:before="120" w:after="0" w:line="276"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ogólny opis Technologii, podstawy teoretyczne, referencje, zastosowanie na świecie (jeśli dotyczy), </w:t>
            </w:r>
          </w:p>
          <w:p w14:paraId="0832E5C6" w14:textId="39F8838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charakterystykę Technologii i Demonstratora Technologii opracowywanego w ramach Przedsięwzięcia, </w:t>
            </w:r>
          </w:p>
          <w:p w14:paraId="3056FBF1" w14:textId="451F0A2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 xml:space="preserve">opis sposobu realizacji </w:t>
            </w:r>
            <w:r w:rsidR="009635B5">
              <w:rPr>
                <w:rStyle w:val="normaltextrun"/>
                <w:rFonts w:eastAsia="Calibri" w:cs="Calibri"/>
                <w:color w:val="000000" w:themeColor="text1"/>
              </w:rPr>
              <w:t>K</w:t>
            </w:r>
            <w:r w:rsidR="009635B5" w:rsidRPr="000260E3">
              <w:rPr>
                <w:rStyle w:val="normaltextrun"/>
                <w:rFonts w:eastAsia="Calibri" w:cs="Calibri"/>
                <w:color w:val="000000" w:themeColor="text1"/>
              </w:rPr>
              <w:t>ogeneracji </w:t>
            </w:r>
            <w:r w:rsidRPr="000260E3">
              <w:rPr>
                <w:rStyle w:val="normaltextrun"/>
                <w:rFonts w:eastAsia="Calibri" w:cs="Calibri"/>
                <w:color w:val="000000" w:themeColor="text1"/>
              </w:rPr>
              <w:t>OZE: rodzaj zastosowanego paliwa OZE, sposób i czas produkcji na który wystarcza magazyn (o ile wykorzystywany jest w procesie), emisyjność - rodzaj i ilość generowanych do środowiska zanieczyszczeń. </w:t>
            </w:r>
          </w:p>
          <w:p w14:paraId="1CCD4F38" w14:textId="4EC4523D"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przewagi i różnice Technologii w stosunku do obecnie dostępnych, </w:t>
            </w:r>
          </w:p>
          <w:p w14:paraId="2EFCB40C" w14:textId="17695FC1"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podstawowe założenia projektowe Demonstratora Technologii, </w:t>
            </w:r>
          </w:p>
          <w:p w14:paraId="6C2297A5" w14:textId="168F6F02"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blokowy schemat Ciepłowniczego Procesu Technologicznego, schemat procesowy, schemat orurowania i oprzyrządowania, </w:t>
            </w:r>
          </w:p>
          <w:p w14:paraId="3DB6D324" w14:textId="1FB05619"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lastRenderedPageBreak/>
              <w:t>blokowy schemat Energetycznego Procesu Technologicznego, schemat procesowy, schemat okablowania i oprzyrządowania, </w:t>
            </w:r>
          </w:p>
          <w:p w14:paraId="2DF89D3D" w14:textId="1B97E81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opis Ciepłowniczego Procesu Technologicznego – część technologiczna, opis wszystkich działów procesowych, etapów produkcji i parametrów procesowych, </w:t>
            </w:r>
          </w:p>
          <w:p w14:paraId="069B6F62" w14:textId="16828F9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opis Energetycznego Procesu Technologicznego – część technologiczna, opis wszystkich działów procesowych, etapów produkcji i parametrów procesowych, </w:t>
            </w:r>
          </w:p>
          <w:p w14:paraId="3383BB2B" w14:textId="56A180CB"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 najważniejszych urządzeń wchodzących w skład poszczególnych działów procesowych w Demonstratorze Technologii np. opis i zasada działania urządzeń wraz z określeniem parametrów urządzeń, ich sprawności i wydajności,</w:t>
            </w:r>
            <w:r w:rsidR="7067D35F" w:rsidRPr="09083C2C">
              <w:rPr>
                <w:rStyle w:val="normaltextrun"/>
                <w:rFonts w:eastAsia="Calibri" w:cs="Calibri"/>
                <w:color w:val="000000" w:themeColor="text1"/>
              </w:rPr>
              <w:t xml:space="preserve"> </w:t>
            </w:r>
          </w:p>
          <w:p w14:paraId="44EECA1C" w14:textId="69C676BC"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koncepcję zagospodarowania terenu, </w:t>
            </w:r>
          </w:p>
          <w:p w14:paraId="4F283534" w14:textId="4E0733C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wskaźniki technologiczne, </w:t>
            </w:r>
          </w:p>
          <w:p w14:paraId="51C56FF7" w14:textId="71D744DD"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opisy instalacji elektrycznej i automatyki,</w:t>
            </w:r>
            <w:r w:rsidR="7067D35F" w:rsidRPr="09083C2C">
              <w:rPr>
                <w:rStyle w:val="normaltextrun"/>
                <w:rFonts w:eastAsia="Calibri" w:cs="Calibri"/>
                <w:color w:val="000000" w:themeColor="text1"/>
              </w:rPr>
              <w:t xml:space="preserve"> </w:t>
            </w:r>
          </w:p>
          <w:p w14:paraId="6566BD2F" w14:textId="5AFB61EB" w:rsidR="68D6FAE7" w:rsidRPr="000260E3" w:rsidRDefault="68D6FAE7" w:rsidP="000260E3">
            <w:pPr>
              <w:pStyle w:val="paragraph"/>
              <w:numPr>
                <w:ilvl w:val="0"/>
                <w:numId w:val="40"/>
              </w:numPr>
              <w:spacing w:line="240" w:lineRule="auto"/>
              <w:jc w:val="both"/>
              <w:rPr>
                <w:rFonts w:asciiTheme="minorHAnsi" w:eastAsiaTheme="minorEastAsia" w:hAnsiTheme="minorHAnsi" w:cstheme="minorBidi"/>
                <w:color w:val="000000" w:themeColor="text1"/>
              </w:rPr>
            </w:pPr>
            <w:r w:rsidRPr="000260E3">
              <w:rPr>
                <w:rFonts w:ascii="Calibri" w:eastAsia="Calibri" w:hAnsi="Calibri" w:cs="Calibri"/>
                <w:color w:val="000000" w:themeColor="text1"/>
                <w:sz w:val="20"/>
                <w:szCs w:val="20"/>
              </w:rPr>
              <w:t>opis instalacji energetycznej,</w:t>
            </w:r>
          </w:p>
          <w:p w14:paraId="287BB471" w14:textId="1E2A61D8"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istotne dane dotyczące eksploatacji Demonstratora Technologii m.in.: wykorzystanie mediów, zatrudnienie itp. </w:t>
            </w:r>
          </w:p>
          <w:p w14:paraId="3960A9BB" w14:textId="79E54C2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ryzyka związane z produkcją i eksploatacją Technologii oraz sposób zapobiegania i zarządzania ryzykiem, </w:t>
            </w:r>
          </w:p>
          <w:p w14:paraId="476D980A" w14:textId="298C46FE"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składowe Technologii, którymi Wnioskodawca już dysponuje (opis ogólny </w:t>
            </w:r>
            <w:proofErr w:type="spellStart"/>
            <w:r w:rsidRPr="09083C2C">
              <w:rPr>
                <w:rStyle w:val="normaltextrun"/>
                <w:rFonts w:eastAsia="Calibri" w:cs="Calibri"/>
                <w:color w:val="000000" w:themeColor="text1"/>
              </w:rPr>
              <w:t>Background</w:t>
            </w:r>
            <w:proofErr w:type="spellEnd"/>
            <w:r w:rsidRPr="09083C2C">
              <w:rPr>
                <w:rStyle w:val="normaltextrun"/>
                <w:rFonts w:eastAsia="Calibri" w:cs="Calibri"/>
                <w:color w:val="000000" w:themeColor="text1"/>
              </w:rPr>
              <w:t> IP), a które dopiero musi opracować (opis ogólny </w:t>
            </w:r>
            <w:proofErr w:type="spellStart"/>
            <w:r w:rsidRPr="09083C2C">
              <w:rPr>
                <w:rStyle w:val="normaltextrun"/>
                <w:rFonts w:eastAsia="Calibri" w:cs="Calibri"/>
                <w:color w:val="000000" w:themeColor="text1"/>
              </w:rPr>
              <w:t>Foreground</w:t>
            </w:r>
            <w:proofErr w:type="spellEnd"/>
            <w:r w:rsidRPr="09083C2C">
              <w:rPr>
                <w:rStyle w:val="normaltextrun"/>
                <w:rFonts w:eastAsia="Calibri" w:cs="Calibri"/>
                <w:color w:val="000000" w:themeColor="text1"/>
              </w:rPr>
              <w:t> IP),</w:t>
            </w:r>
            <w:r w:rsidR="7067D35F" w:rsidRPr="09083C2C">
              <w:rPr>
                <w:rStyle w:val="normaltextrun"/>
                <w:rFonts w:eastAsia="Calibri" w:cs="Calibri"/>
                <w:color w:val="000000" w:themeColor="text1"/>
              </w:rPr>
              <w:t xml:space="preserve"> </w:t>
            </w:r>
          </w:p>
          <w:p w14:paraId="503009CD" w14:textId="6022ECA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aspekty jakościowe: </w:t>
            </w:r>
          </w:p>
          <w:p w14:paraId="5EEFB004" w14:textId="4E81727A"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wykorzystanie urządzeń i podzespołów renomowanych producentów, </w:t>
            </w:r>
          </w:p>
          <w:p w14:paraId="712A9979" w14:textId="270DA1A8"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dłuższy niż określony przez Zamawiającego okres gwarancji, </w:t>
            </w:r>
          </w:p>
          <w:p w14:paraId="245528B2" w14:textId="40116CF8" w:rsidR="68D6FAE7" w:rsidRPr="000260E3" w:rsidRDefault="153493ED" w:rsidP="09083C2C">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likwidacja lub wymiana konwencjonalnego źródła,</w:t>
            </w:r>
            <w:r w:rsidR="7067D35F" w:rsidRPr="09083C2C">
              <w:rPr>
                <w:rStyle w:val="normaltextrun"/>
                <w:rFonts w:eastAsia="Calibri" w:cs="Calibri"/>
                <w:color w:val="000000" w:themeColor="text1"/>
              </w:rPr>
              <w:t xml:space="preserve"> </w:t>
            </w:r>
          </w:p>
          <w:p w14:paraId="1A99546D" w14:textId="05EC3BD6"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rozmiar Demonstratora Technologii w stosunku do całego systemu ciepłowniczego miejscowości, </w:t>
            </w:r>
          </w:p>
          <w:p w14:paraId="31B2FF5D" w14:textId="69373079"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ocena wiarygodności modelowania numerycznego zawartego we wniosku, </w:t>
            </w:r>
          </w:p>
          <w:p w14:paraId="6C436493" w14:textId="2D202B0D"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lokalna dostępność wykorzystanych źródeł OZE i zasobów, </w:t>
            </w:r>
          </w:p>
          <w:p w14:paraId="5B7AC4C7" w14:textId="792DCE81"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otwartość/podatność na wykorzystanie lokalnych źródeł energii OZE, </w:t>
            </w:r>
          </w:p>
          <w:p w14:paraId="201F4DA4" w14:textId="0635DD7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możliwość magazynowania i wykorzystania nadwyżek energii elektrycznej z OZE w formie wodoru, ciepła, itd.</w:t>
            </w:r>
            <w:r w:rsidRPr="000260E3">
              <w:rPr>
                <w:rStyle w:val="normaltextrun"/>
                <w:rFonts w:ascii="Times New Roman" w:hAnsi="Times New Roman"/>
                <w:color w:val="000000" w:themeColor="text1"/>
                <w:sz w:val="24"/>
                <w:szCs w:val="24"/>
              </w:rPr>
              <w:t> </w:t>
            </w:r>
          </w:p>
          <w:p w14:paraId="729AD7B9" w14:textId="736A5A3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proofErr w:type="spellStart"/>
            <w:r w:rsidRPr="000260E3">
              <w:rPr>
                <w:rStyle w:val="normaltextrun"/>
                <w:rFonts w:eastAsia="Calibri" w:cs="Calibri"/>
                <w:color w:val="000000" w:themeColor="text1"/>
              </w:rPr>
              <w:t>autobilansowanie</w:t>
            </w:r>
            <w:proofErr w:type="spellEnd"/>
            <w:r w:rsidRPr="000260E3">
              <w:rPr>
                <w:rStyle w:val="normaltextrun"/>
                <w:rFonts w:eastAsia="Calibri" w:cs="Calibri"/>
                <w:color w:val="000000" w:themeColor="text1"/>
              </w:rPr>
              <w:t> - zdolność systemu do równoważenia podaży i popytu na lokalnym rynku energii elektrycznej (na niskim napięciu) </w:t>
            </w:r>
          </w:p>
          <w:p w14:paraId="1B538FA1" w14:textId="4F68AD9C"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 arkusz z zestawieniem danych liczbowych opisujących System Demonstracyjny (wypełniony danymi arkusz będący Załącznikiem 3.3) na bazie koncepcji według Załącznika nr 1,</w:t>
            </w:r>
            <w:r w:rsidR="7067D35F" w:rsidRPr="09083C2C">
              <w:rPr>
                <w:rStyle w:val="normaltextrun"/>
                <w:rFonts w:eastAsia="Calibri" w:cs="Calibri"/>
                <w:color w:val="000000" w:themeColor="text1"/>
              </w:rPr>
              <w:t xml:space="preserve"> </w:t>
            </w:r>
          </w:p>
          <w:p w14:paraId="3E74CA4E" w14:textId="52D52267" w:rsidR="68D6FAE7" w:rsidRPr="000260E3" w:rsidRDefault="68D6FAE7" w:rsidP="000260E3">
            <w:pPr>
              <w:pStyle w:val="Akapitzlist"/>
              <w:numPr>
                <w:ilvl w:val="0"/>
                <w:numId w:val="40"/>
              </w:numPr>
              <w:rPr>
                <w:rStyle w:val="normaltextrun"/>
                <w:rFonts w:asciiTheme="minorHAnsi" w:eastAsiaTheme="minorEastAsia" w:hAnsiTheme="minorHAnsi" w:cstheme="minorBidi"/>
                <w:color w:val="000000" w:themeColor="text1"/>
                <w:sz w:val="22"/>
                <w:szCs w:val="22"/>
                <w:lang w:eastAsia="en-US"/>
              </w:rPr>
            </w:pPr>
            <w:r w:rsidRPr="000260E3">
              <w:rPr>
                <w:rStyle w:val="normaltextrun"/>
                <w:rFonts w:eastAsia="Calibri" w:cs="Calibri"/>
                <w:color w:val="000000" w:themeColor="text1"/>
              </w:rPr>
              <w:t>inne dokumenty związane z Technologią Elektrociepłowni </w:t>
            </w:r>
            <w:r w:rsidR="005A4E03" w:rsidRPr="000260E3" w:rsidDel="005A4E03">
              <w:rPr>
                <w:rStyle w:val="normaltextrun"/>
                <w:rFonts w:eastAsia="Calibri" w:cs="Calibri"/>
                <w:color w:val="000000" w:themeColor="text1"/>
              </w:rPr>
              <w:t xml:space="preserve"> </w:t>
            </w:r>
            <w:r w:rsidRPr="000260E3">
              <w:rPr>
                <w:rStyle w:val="normaltextrun"/>
                <w:rFonts w:eastAsia="Calibri" w:cs="Calibri"/>
                <w:color w:val="000000" w:themeColor="text1"/>
              </w:rPr>
              <w:t>lub Demonstratorem Technologii</w:t>
            </w:r>
          </w:p>
          <w:p w14:paraId="38102046" w14:textId="0901DAE8" w:rsidR="00FD1051" w:rsidRPr="007A78A5" w:rsidRDefault="1E6E6964" w:rsidP="09083C2C">
            <w:pPr>
              <w:spacing w:before="120" w:after="0" w:line="276" w:lineRule="auto"/>
              <w:jc w:val="both"/>
              <w:rPr>
                <w:rFonts w:asciiTheme="minorHAnsi" w:hAnsiTheme="minorHAnsi" w:cstheme="minorBidi"/>
              </w:rPr>
            </w:pPr>
            <w:r>
              <w:t>Ocenie podlegać będzie</w:t>
            </w:r>
            <w:r w:rsidR="1D257D9B">
              <w:t xml:space="preserve"> również</w:t>
            </w:r>
            <w:r>
              <w:t xml:space="preserve"> osiągnięcie 100% Udziału Odnawialnych Źródeł Energii w Demonstratorze Technologii.</w:t>
            </w:r>
            <w:r w:rsidR="000260E3">
              <w:t xml:space="preserve"> </w:t>
            </w:r>
            <w:r w:rsidR="2473C402" w:rsidRPr="09083C2C">
              <w:rPr>
                <w:rFonts w:asciiTheme="minorHAnsi" w:hAnsiTheme="minorHAnsi" w:cstheme="minorBidi"/>
              </w:rPr>
              <w:t xml:space="preserve">Jeśli Wykonawca zakłada, że w ramach Rozwiązania będzie tworzony Komponent Technologiczny, Opis koncepcyjny planowanej Technologii </w:t>
            </w:r>
            <w:r w:rsidR="193D7BD8" w:rsidRPr="09083C2C">
              <w:rPr>
                <w:rFonts w:asciiTheme="minorHAnsi" w:hAnsiTheme="minorHAnsi" w:cstheme="minorBidi"/>
              </w:rPr>
              <w:t>Elektroc</w:t>
            </w:r>
            <w:r w:rsidR="2473C402" w:rsidRPr="09083C2C">
              <w:rPr>
                <w:rFonts w:asciiTheme="minorHAnsi" w:hAnsiTheme="minorHAnsi" w:cstheme="minorBidi"/>
              </w:rPr>
              <w:t>iepłowni</w:t>
            </w:r>
            <w:r w:rsidR="7067D35F" w:rsidRPr="09083C2C">
              <w:rPr>
                <w:rFonts w:asciiTheme="minorHAnsi" w:hAnsiTheme="minorHAnsi" w:cstheme="minorBidi"/>
              </w:rPr>
              <w:t xml:space="preserve"> </w:t>
            </w:r>
            <w:r w:rsidR="2473C402" w:rsidRPr="09083C2C">
              <w:rPr>
                <w:rFonts w:asciiTheme="minorHAnsi" w:hAnsiTheme="minorHAnsi" w:cstheme="minorBidi"/>
              </w:rPr>
              <w:t>musi wyróżniać elementy tego komponentu.</w:t>
            </w:r>
          </w:p>
        </w:tc>
      </w:tr>
      <w:tr w:rsidR="2C36D8C0" w:rsidRPr="007A78A5" w14:paraId="227387FB" w14:textId="77777777" w:rsidTr="698CB978">
        <w:trPr>
          <w:jc w:val="center"/>
        </w:trPr>
        <w:tc>
          <w:tcPr>
            <w:tcW w:w="662" w:type="dxa"/>
          </w:tcPr>
          <w:p w14:paraId="4D24C93B" w14:textId="2316B35D" w:rsidR="2C36D8C0" w:rsidRPr="007A78A5" w:rsidRDefault="00A471F9" w:rsidP="00A471F9">
            <w:pPr>
              <w:spacing w:line="240" w:lineRule="auto"/>
              <w:jc w:val="center"/>
              <w:rPr>
                <w:rFonts w:asciiTheme="minorHAnsi" w:hAnsiTheme="minorHAnsi" w:cstheme="minorBidi"/>
                <w:b/>
                <w:bCs/>
              </w:rPr>
            </w:pPr>
            <w:r w:rsidRPr="007A78A5">
              <w:rPr>
                <w:rFonts w:asciiTheme="minorHAnsi" w:hAnsiTheme="minorHAnsi" w:cstheme="minorBidi"/>
                <w:b/>
                <w:bCs/>
              </w:rPr>
              <w:lastRenderedPageBreak/>
              <w:t>2.</w:t>
            </w:r>
          </w:p>
        </w:tc>
        <w:tc>
          <w:tcPr>
            <w:tcW w:w="1572" w:type="dxa"/>
          </w:tcPr>
          <w:p w14:paraId="3FAFCC28" w14:textId="250533E8" w:rsidR="22E2A38F" w:rsidRPr="007A78A5" w:rsidRDefault="22E2A38F" w:rsidP="2C36D8C0">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09B4030E" w14:textId="23C28DFA" w:rsidR="1DAE770E" w:rsidRPr="007A78A5" w:rsidRDefault="1FFE434B" w:rsidP="2C36D8C0">
            <w:pPr>
              <w:rPr>
                <w:rFonts w:eastAsia="Calibri" w:cs="Calibri"/>
                <w:b/>
                <w:bCs/>
                <w:color w:val="000000" w:themeColor="text1"/>
              </w:rPr>
            </w:pPr>
            <w:r w:rsidRPr="007A78A5">
              <w:rPr>
                <w:rFonts w:eastAsia="Calibri" w:cs="Calibri"/>
                <w:b/>
                <w:bCs/>
                <w:color w:val="000000" w:themeColor="text1"/>
              </w:rPr>
              <w:t>Proces</w:t>
            </w:r>
            <w:r w:rsidR="3AB885EB" w:rsidRPr="007A78A5">
              <w:rPr>
                <w:rFonts w:eastAsia="Calibri" w:cs="Calibri"/>
                <w:b/>
                <w:bCs/>
                <w:color w:val="000000" w:themeColor="text1"/>
              </w:rPr>
              <w:t xml:space="preserve"> </w:t>
            </w:r>
            <w:r w:rsidR="5F6BB74C" w:rsidRPr="007A78A5">
              <w:rPr>
                <w:rFonts w:eastAsia="Calibri" w:cs="Calibri"/>
                <w:b/>
                <w:bCs/>
                <w:color w:val="000000" w:themeColor="text1"/>
              </w:rPr>
              <w:t>formalno-prawn</w:t>
            </w:r>
            <w:r w:rsidR="13C53A99" w:rsidRPr="007A78A5">
              <w:rPr>
                <w:rFonts w:eastAsia="Calibri" w:cs="Calibri"/>
                <w:b/>
                <w:bCs/>
                <w:color w:val="000000" w:themeColor="text1"/>
              </w:rPr>
              <w:t>y</w:t>
            </w:r>
          </w:p>
        </w:tc>
        <w:tc>
          <w:tcPr>
            <w:tcW w:w="9541" w:type="dxa"/>
            <w:vAlign w:val="center"/>
          </w:tcPr>
          <w:p w14:paraId="47EF7B39" w14:textId="2C55E295" w:rsidR="22E2A38F" w:rsidRPr="007A78A5" w:rsidRDefault="760C2F35" w:rsidP="77439E7B">
            <w:pPr>
              <w:spacing w:line="276" w:lineRule="auto"/>
              <w:jc w:val="both"/>
              <w:rPr>
                <w:rFonts w:asciiTheme="minorHAnsi" w:hAnsiTheme="minorHAnsi" w:cstheme="minorBidi"/>
              </w:rPr>
            </w:pPr>
            <w:r w:rsidRPr="77439E7B">
              <w:rPr>
                <w:rFonts w:asciiTheme="minorHAnsi" w:hAnsiTheme="minorHAnsi" w:cstheme="minorBidi"/>
              </w:rPr>
              <w:t xml:space="preserve">Zamawiający wymaga, aby </w:t>
            </w:r>
            <w:r w:rsidR="23201A46" w:rsidRPr="77439E7B">
              <w:rPr>
                <w:rFonts w:asciiTheme="minorHAnsi" w:hAnsiTheme="minorHAnsi" w:cstheme="minorBidi"/>
              </w:rPr>
              <w:t>W</w:t>
            </w:r>
            <w:r w:rsidR="6B7C74F4" w:rsidRPr="77439E7B">
              <w:rPr>
                <w:rFonts w:asciiTheme="minorHAnsi" w:hAnsiTheme="minorHAnsi" w:cstheme="minorBidi"/>
              </w:rPr>
              <w:t>nioskodawca</w:t>
            </w:r>
            <w:r w:rsidR="6A9CE72C" w:rsidRPr="77439E7B">
              <w:rPr>
                <w:rFonts w:asciiTheme="minorHAnsi" w:hAnsiTheme="minorHAnsi" w:cstheme="minorBidi"/>
              </w:rPr>
              <w:t xml:space="preserve"> skutecznie realizował</w:t>
            </w:r>
            <w:r w:rsidR="57C5CE21" w:rsidRPr="77439E7B">
              <w:rPr>
                <w:rFonts w:asciiTheme="minorHAnsi" w:hAnsiTheme="minorHAnsi" w:cstheme="minorBidi"/>
              </w:rPr>
              <w:t xml:space="preserve"> działa</w:t>
            </w:r>
            <w:r w:rsidR="7476CA82" w:rsidRPr="77439E7B">
              <w:rPr>
                <w:rFonts w:asciiTheme="minorHAnsi" w:hAnsiTheme="minorHAnsi" w:cstheme="minorBidi"/>
              </w:rPr>
              <w:t xml:space="preserve">nia </w:t>
            </w:r>
            <w:proofErr w:type="spellStart"/>
            <w:r w:rsidR="1185A0C8" w:rsidRPr="77439E7B">
              <w:rPr>
                <w:rFonts w:asciiTheme="minorHAnsi" w:hAnsiTheme="minorHAnsi" w:cstheme="minorBidi"/>
              </w:rPr>
              <w:t>pozatechnologiczne</w:t>
            </w:r>
            <w:proofErr w:type="spellEnd"/>
            <w:r w:rsidR="1185A0C8" w:rsidRPr="77439E7B">
              <w:rPr>
                <w:rFonts w:asciiTheme="minorHAnsi" w:hAnsiTheme="minorHAnsi" w:cstheme="minorBidi"/>
              </w:rPr>
              <w:t>, które posłużą zapewnieniu terminowej realizacji Umowy</w:t>
            </w:r>
            <w:r w:rsidR="5443718F" w:rsidRPr="77439E7B">
              <w:rPr>
                <w:rFonts w:asciiTheme="minorHAnsi" w:hAnsiTheme="minorHAnsi" w:cstheme="minorBidi"/>
              </w:rPr>
              <w:t>, na dowód czego przedstawił planowane i podjęte działania</w:t>
            </w:r>
            <w:r w:rsidR="439BB92B" w:rsidRPr="77439E7B">
              <w:rPr>
                <w:rFonts w:asciiTheme="minorHAnsi" w:hAnsiTheme="minorHAnsi" w:cstheme="minorBidi"/>
              </w:rPr>
              <w:t>, ujmując w szczególności</w:t>
            </w:r>
            <w:r w:rsidR="240471E9" w:rsidRPr="77439E7B">
              <w:rPr>
                <w:rFonts w:asciiTheme="minorHAnsi" w:hAnsiTheme="minorHAnsi" w:cstheme="minorBidi"/>
              </w:rPr>
              <w:t>:</w:t>
            </w:r>
          </w:p>
          <w:p w14:paraId="30B7E5DC" w14:textId="51C4108B" w:rsidR="1FCF69AD" w:rsidRPr="007A78A5" w:rsidRDefault="7D5AFF95" w:rsidP="15020E67">
            <w:pPr>
              <w:pStyle w:val="Akapitzlist"/>
              <w:numPr>
                <w:ilvl w:val="0"/>
                <w:numId w:val="11"/>
              </w:numPr>
              <w:spacing w:line="276" w:lineRule="auto"/>
              <w:jc w:val="both"/>
              <w:rPr>
                <w:rFonts w:asciiTheme="minorHAnsi" w:eastAsiaTheme="minorEastAsia" w:hAnsiTheme="minorHAnsi" w:cstheme="minorBidi"/>
                <w:color w:val="000000" w:themeColor="text1"/>
              </w:rPr>
            </w:pPr>
            <w:r w:rsidRPr="15020E67">
              <w:rPr>
                <w:rFonts w:eastAsia="Calibri" w:cs="Calibri"/>
                <w:color w:val="000000" w:themeColor="text1"/>
              </w:rPr>
              <w:t xml:space="preserve">zestawienie koniecznych do przeprowadzenia czynności, </w:t>
            </w:r>
          </w:p>
          <w:p w14:paraId="5B5B4F1D" w14:textId="00A6D109"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wykaz wszystkich zgód, pozwoleń oraz innych dokumentów formalno-prawnych koniecznych dla przeprowadzania budowy Demonstratora Technologii</w:t>
            </w:r>
          </w:p>
          <w:p w14:paraId="14DF9C78" w14:textId="1BDF7737"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działania, które podjął Wnioskodawca w celu ich pozyskania,</w:t>
            </w:r>
          </w:p>
          <w:p w14:paraId="35531A25" w14:textId="1E0B5BB1"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dokumenty formalno-prawne, które już pozyskał,</w:t>
            </w:r>
          </w:p>
          <w:p w14:paraId="16770B09" w14:textId="1815157F"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 xml:space="preserve">jeśli dla wybudowania Demonstratora Technologii konieczne jest pozyskanie decyzji o środowiskowych uwarunkowaniach Zamawiający wymaga przedstawienia uzasadnienia realności pozyskania decyzji w terminie koniecznym dla realizacji Przedsięwzięcia, </w:t>
            </w:r>
          </w:p>
          <w:p w14:paraId="2F107408" w14:textId="38655FBE"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przewidywane terminy pozyskania pozostałych zgód i pozwoleń.</w:t>
            </w:r>
          </w:p>
          <w:p w14:paraId="79E2210C" w14:textId="49CC58A9" w:rsidR="1FCF69AD" w:rsidRPr="007A78A5" w:rsidRDefault="7D5AFF95" w:rsidP="000260E3">
            <w:pPr>
              <w:jc w:val="both"/>
              <w:rPr>
                <w:rFonts w:eastAsia="Calibri" w:cs="Calibri"/>
                <w:color w:val="000000" w:themeColor="text1"/>
              </w:rPr>
            </w:pPr>
            <w:r w:rsidRPr="15020E67">
              <w:rPr>
                <w:rFonts w:eastAsia="Calibri" w:cs="Calibri"/>
                <w:color w:val="000000" w:themeColor="text1"/>
              </w:rPr>
              <w:t>Wnioskodawca przedstawia uzasadnienie twierdzenia, że wykonanie przez niego budowy Demonstratora Technologii jest realizowalne w założonym zakresie i terminie.</w:t>
            </w:r>
          </w:p>
        </w:tc>
      </w:tr>
      <w:tr w:rsidR="7A812F7D" w:rsidRPr="007A78A5" w14:paraId="6C64D222" w14:textId="77777777" w:rsidTr="698CB978">
        <w:trPr>
          <w:jc w:val="center"/>
        </w:trPr>
        <w:tc>
          <w:tcPr>
            <w:tcW w:w="662" w:type="dxa"/>
          </w:tcPr>
          <w:p w14:paraId="46E2D62E" w14:textId="35F63256" w:rsidR="5D55C100" w:rsidRPr="007A78A5" w:rsidRDefault="5D55C100" w:rsidP="7A812F7D">
            <w:pPr>
              <w:spacing w:line="240" w:lineRule="auto"/>
              <w:jc w:val="center"/>
              <w:rPr>
                <w:rFonts w:asciiTheme="minorHAnsi" w:hAnsiTheme="minorHAnsi" w:cstheme="minorBidi"/>
                <w:b/>
                <w:bCs/>
              </w:rPr>
            </w:pPr>
            <w:r w:rsidRPr="007A78A5">
              <w:rPr>
                <w:rFonts w:asciiTheme="minorHAnsi" w:hAnsiTheme="minorHAnsi" w:cstheme="minorBidi"/>
                <w:b/>
                <w:bCs/>
              </w:rPr>
              <w:t>3.</w:t>
            </w:r>
          </w:p>
        </w:tc>
        <w:tc>
          <w:tcPr>
            <w:tcW w:w="1572" w:type="dxa"/>
          </w:tcPr>
          <w:p w14:paraId="3BD222E2" w14:textId="151A3718" w:rsidR="125C2370" w:rsidRPr="007A78A5" w:rsidRDefault="125C2370" w:rsidP="7A812F7D">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190AA63F" w14:textId="1F9684A4" w:rsidR="4D583507" w:rsidRPr="007A78A5" w:rsidRDefault="4D583507" w:rsidP="7A812F7D">
            <w:pPr>
              <w:rPr>
                <w:rFonts w:asciiTheme="minorHAnsi" w:hAnsiTheme="minorHAnsi" w:cstheme="minorBidi"/>
                <w:b/>
                <w:bCs/>
              </w:rPr>
            </w:pPr>
            <w:r w:rsidRPr="007A78A5">
              <w:rPr>
                <w:rFonts w:asciiTheme="minorHAnsi" w:hAnsiTheme="minorHAnsi" w:cstheme="minorBidi"/>
                <w:b/>
                <w:bCs/>
              </w:rPr>
              <w:t>Dostosowanie się do zmian na rynku energii i ciepła</w:t>
            </w:r>
          </w:p>
        </w:tc>
        <w:tc>
          <w:tcPr>
            <w:tcW w:w="9541" w:type="dxa"/>
            <w:vAlign w:val="center"/>
          </w:tcPr>
          <w:p w14:paraId="29582661" w14:textId="35A5BE76" w:rsidR="586F3F69" w:rsidRPr="007A78A5" w:rsidRDefault="7A590BFE" w:rsidP="7A812F7D">
            <w:pPr>
              <w:spacing w:after="0" w:line="257" w:lineRule="auto"/>
              <w:jc w:val="both"/>
              <w:rPr>
                <w:rFonts w:eastAsia="Calibri" w:cs="Calibri"/>
                <w:color w:val="000000" w:themeColor="text1"/>
                <w:highlight w:val="yellow"/>
              </w:rPr>
            </w:pPr>
            <w:r w:rsidRPr="77439E7B">
              <w:rPr>
                <w:rFonts w:eastAsia="Calibri" w:cs="Calibri"/>
                <w:color w:val="000000" w:themeColor="text1"/>
              </w:rPr>
              <w:t xml:space="preserve">Zamawiający wymaga, aby </w:t>
            </w:r>
            <w:r w:rsidR="654D5F2A" w:rsidRPr="77439E7B">
              <w:rPr>
                <w:rFonts w:eastAsia="Calibri" w:cs="Calibri"/>
                <w:color w:val="000000" w:themeColor="text1"/>
              </w:rPr>
              <w:t xml:space="preserve">Demonstrator </w:t>
            </w:r>
            <w:r w:rsidR="7DF326B6" w:rsidRPr="77439E7B">
              <w:rPr>
                <w:rFonts w:eastAsia="Calibri" w:cs="Calibri"/>
                <w:color w:val="000000" w:themeColor="text1"/>
              </w:rPr>
              <w:t>Technologi</w:t>
            </w:r>
            <w:r w:rsidR="05489B8D" w:rsidRPr="77439E7B">
              <w:rPr>
                <w:rFonts w:eastAsia="Calibri" w:cs="Calibri"/>
                <w:color w:val="000000" w:themeColor="text1"/>
              </w:rPr>
              <w:t>i</w:t>
            </w:r>
            <w:r w:rsidR="7DF326B6" w:rsidRPr="77439E7B">
              <w:rPr>
                <w:rFonts w:eastAsia="Calibri" w:cs="Calibri"/>
                <w:color w:val="000000" w:themeColor="text1"/>
              </w:rPr>
              <w:t xml:space="preserve"> </w:t>
            </w:r>
            <w:r w:rsidR="7FC0BC52" w:rsidRPr="77439E7B">
              <w:rPr>
                <w:rFonts w:eastAsia="Calibri" w:cs="Calibri"/>
                <w:color w:val="000000" w:themeColor="text1"/>
              </w:rPr>
              <w:t xml:space="preserve">został wykonany w </w:t>
            </w:r>
            <w:r w:rsidR="0C4A6D28" w:rsidRPr="77439E7B">
              <w:rPr>
                <w:rFonts w:eastAsia="Calibri" w:cs="Calibri"/>
                <w:color w:val="000000" w:themeColor="text1"/>
              </w:rPr>
              <w:t>s</w:t>
            </w:r>
            <w:r w:rsidR="7FC0BC52" w:rsidRPr="77439E7B">
              <w:rPr>
                <w:rFonts w:eastAsia="Calibri" w:cs="Calibri"/>
                <w:color w:val="000000" w:themeColor="text1"/>
              </w:rPr>
              <w:t>posób umożliwiający dostosowanie jego konstrukcji i funkcjonowania do zmieniających się na rynku potrzeb i uwarunkowań takich jak:</w:t>
            </w:r>
          </w:p>
          <w:p w14:paraId="2AFB0088" w14:textId="27C35428" w:rsidR="125C2370" w:rsidRPr="007A78A5" w:rsidRDefault="64230DB7" w:rsidP="773C8844">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007A78A5">
              <w:rPr>
                <w:rFonts w:eastAsia="Calibri" w:cs="Calibri"/>
                <w:color w:val="000000" w:themeColor="text1"/>
              </w:rPr>
              <w:t xml:space="preserve">zmniejszenia się zapotrzebowania na ciepło </w:t>
            </w:r>
            <w:r w:rsidR="1FD6A8D8" w:rsidRPr="007A78A5">
              <w:rPr>
                <w:rFonts w:eastAsia="Calibri" w:cs="Calibri"/>
                <w:color w:val="000000" w:themeColor="text1"/>
              </w:rPr>
              <w:t>ze względu na</w:t>
            </w:r>
            <w:r w:rsidRPr="007A78A5">
              <w:rPr>
                <w:rFonts w:eastAsia="Calibri" w:cs="Calibri"/>
                <w:color w:val="000000" w:themeColor="text1"/>
              </w:rPr>
              <w:t xml:space="preserve"> termomodernizacj</w:t>
            </w:r>
            <w:r w:rsidR="1224A2D6" w:rsidRPr="007A78A5">
              <w:rPr>
                <w:rFonts w:eastAsia="Calibri" w:cs="Calibri"/>
                <w:color w:val="000000" w:themeColor="text1"/>
              </w:rPr>
              <w:t>ę</w:t>
            </w:r>
            <w:r w:rsidRPr="007A78A5">
              <w:rPr>
                <w:rFonts w:eastAsia="Calibri" w:cs="Calibri"/>
                <w:color w:val="000000" w:themeColor="text1"/>
              </w:rPr>
              <w:t xml:space="preserve"> budynków w kontekście Strategii na rzecz Fali Renowacji z dn. 14.10.2020r.</w:t>
            </w:r>
          </w:p>
          <w:p w14:paraId="0B0ABF51" w14:textId="69D7B2F5" w:rsidR="0C4185DD" w:rsidRPr="007A78A5" w:rsidRDefault="432FFB45"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konieczności </w:t>
            </w:r>
            <w:r w:rsidR="27D9F053" w:rsidRPr="007A78A5">
              <w:rPr>
                <w:rFonts w:eastAsia="Calibri" w:cs="Calibri"/>
                <w:color w:val="000000" w:themeColor="text1"/>
              </w:rPr>
              <w:t xml:space="preserve">ciągłego </w:t>
            </w:r>
            <w:r w:rsidRPr="007A78A5">
              <w:rPr>
                <w:rFonts w:eastAsia="Calibri" w:cs="Calibri"/>
                <w:color w:val="000000" w:themeColor="text1"/>
              </w:rPr>
              <w:t>wzrostu efektywności produkcji i zmniejszenia strat przesyłowych ciepła,</w:t>
            </w:r>
          </w:p>
          <w:p w14:paraId="5B3E75FD" w14:textId="1C2DC130" w:rsidR="496898A3" w:rsidRPr="007A78A5" w:rsidRDefault="01A41414"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potrzeby wsparcia działań </w:t>
            </w:r>
            <w:r w:rsidR="31E37958" w:rsidRPr="007A78A5">
              <w:rPr>
                <w:rFonts w:eastAsia="Calibri" w:cs="Calibri"/>
                <w:color w:val="000000" w:themeColor="text1"/>
              </w:rPr>
              <w:t>budu</w:t>
            </w:r>
            <w:r w:rsidRPr="007A78A5">
              <w:rPr>
                <w:rFonts w:eastAsia="Calibri" w:cs="Calibri"/>
                <w:color w:val="000000" w:themeColor="text1"/>
              </w:rPr>
              <w:t>jących konkurencyjność systemów ciepła sieciowego,</w:t>
            </w:r>
          </w:p>
          <w:p w14:paraId="57BFB4CC" w14:textId="1EF4C70F" w:rsidR="314D62BC" w:rsidRPr="007A78A5" w:rsidRDefault="17785535" w:rsidP="773C8844">
            <w:pPr>
              <w:pStyle w:val="Akapitzlist"/>
              <w:numPr>
                <w:ilvl w:val="0"/>
                <w:numId w:val="7"/>
              </w:numPr>
              <w:spacing w:after="0" w:line="257" w:lineRule="auto"/>
              <w:jc w:val="both"/>
              <w:rPr>
                <w:color w:val="000000" w:themeColor="text1"/>
              </w:rPr>
            </w:pPr>
            <w:r w:rsidRPr="15020E67">
              <w:rPr>
                <w:rFonts w:eastAsia="Calibri" w:cs="Calibri"/>
                <w:color w:val="000000" w:themeColor="text1"/>
              </w:rPr>
              <w:t>zwiększenia</w:t>
            </w:r>
            <w:r w:rsidR="0F3660AB" w:rsidRPr="15020E67">
              <w:rPr>
                <w:rFonts w:eastAsia="Calibri" w:cs="Calibri"/>
                <w:color w:val="000000" w:themeColor="text1"/>
              </w:rPr>
              <w:t xml:space="preserve"> wykorz</w:t>
            </w:r>
            <w:r w:rsidR="5EC601E8" w:rsidRPr="15020E67">
              <w:rPr>
                <w:rFonts w:eastAsia="Calibri" w:cs="Calibri"/>
                <w:color w:val="000000" w:themeColor="text1"/>
              </w:rPr>
              <w:t>ystania energii z OZE</w:t>
            </w:r>
            <w:r w:rsidR="5230E813" w:rsidRPr="15020E67">
              <w:rPr>
                <w:rFonts w:eastAsia="Calibri" w:cs="Calibri"/>
                <w:color w:val="000000" w:themeColor="text1"/>
              </w:rPr>
              <w:t>,</w:t>
            </w:r>
          </w:p>
          <w:p w14:paraId="7CDCD6B8" w14:textId="2F8555FA"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zmian</w:t>
            </w:r>
            <w:r w:rsidR="72C2272C" w:rsidRPr="15020E67">
              <w:rPr>
                <w:rFonts w:eastAsia="Calibri" w:cs="Calibri"/>
                <w:color w:val="000000" w:themeColor="text1"/>
              </w:rPr>
              <w:t>y</w:t>
            </w:r>
            <w:r w:rsidRPr="15020E67">
              <w:rPr>
                <w:rFonts w:eastAsia="Calibri" w:cs="Calibri"/>
                <w:color w:val="000000" w:themeColor="text1"/>
              </w:rPr>
              <w:t xml:space="preserve"> liczby odbiorców</w:t>
            </w:r>
            <w:r w:rsidR="6891E52C" w:rsidRPr="15020E67">
              <w:rPr>
                <w:rFonts w:eastAsia="Calibri" w:cs="Calibri"/>
                <w:color w:val="000000" w:themeColor="text1"/>
              </w:rPr>
              <w:t>,</w:t>
            </w:r>
          </w:p>
          <w:p w14:paraId="132D0A9D" w14:textId="29403542"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oczekiwani</w:t>
            </w:r>
            <w:r w:rsidR="247521D3" w:rsidRPr="15020E67">
              <w:rPr>
                <w:rFonts w:eastAsia="Calibri" w:cs="Calibri"/>
                <w:color w:val="000000" w:themeColor="text1"/>
              </w:rPr>
              <w:t>a</w:t>
            </w:r>
            <w:r w:rsidRPr="15020E67">
              <w:rPr>
                <w:rFonts w:eastAsia="Calibri" w:cs="Calibri"/>
                <w:color w:val="000000" w:themeColor="text1"/>
              </w:rPr>
              <w:t xml:space="preserve"> wprowadzenia nowego rodzaju usług (np. chłód użytkowy)</w:t>
            </w:r>
            <w:r w:rsidR="1CAEA3AE" w:rsidRPr="15020E67">
              <w:rPr>
                <w:rFonts w:eastAsia="Calibri" w:cs="Calibri"/>
                <w:color w:val="000000" w:themeColor="text1"/>
              </w:rPr>
              <w:t>.</w:t>
            </w:r>
          </w:p>
          <w:p w14:paraId="686C8361" w14:textId="198D9331" w:rsidR="314D62BC" w:rsidRPr="007A78A5" w:rsidRDefault="314D62BC" w:rsidP="000260E3">
            <w:pPr>
              <w:spacing w:after="0" w:line="257" w:lineRule="auto"/>
              <w:jc w:val="both"/>
              <w:rPr>
                <w:rFonts w:eastAsia="Calibri" w:cs="Calibri"/>
                <w:color w:val="000000" w:themeColor="text1"/>
              </w:rPr>
            </w:pPr>
          </w:p>
        </w:tc>
      </w:tr>
      <w:tr w:rsidR="00FD1051" w:rsidRPr="007A78A5" w14:paraId="72179520" w14:textId="77777777" w:rsidTr="698CB978">
        <w:trPr>
          <w:jc w:val="center"/>
        </w:trPr>
        <w:tc>
          <w:tcPr>
            <w:tcW w:w="662" w:type="dxa"/>
          </w:tcPr>
          <w:p w14:paraId="7B308BAB" w14:textId="79CD6A69" w:rsidR="00FD1051" w:rsidRPr="007A78A5" w:rsidRDefault="7EC8D44D" w:rsidP="7A812F7D">
            <w:pPr>
              <w:spacing w:after="0" w:line="240" w:lineRule="auto"/>
              <w:jc w:val="center"/>
              <w:rPr>
                <w:rFonts w:asciiTheme="minorHAnsi" w:hAnsiTheme="minorHAnsi" w:cstheme="minorBidi"/>
                <w:b/>
                <w:bCs/>
              </w:rPr>
            </w:pPr>
            <w:r w:rsidRPr="007A78A5">
              <w:rPr>
                <w:rFonts w:asciiTheme="minorHAnsi" w:hAnsiTheme="minorHAnsi" w:cstheme="minorBidi"/>
                <w:b/>
                <w:bCs/>
              </w:rPr>
              <w:t>4</w:t>
            </w:r>
            <w:r w:rsidR="2A2B0283" w:rsidRPr="007A78A5">
              <w:rPr>
                <w:rFonts w:asciiTheme="minorHAnsi" w:hAnsiTheme="minorHAnsi" w:cstheme="minorBidi"/>
                <w:b/>
                <w:bCs/>
              </w:rPr>
              <w:t>.</w:t>
            </w:r>
          </w:p>
        </w:tc>
        <w:tc>
          <w:tcPr>
            <w:tcW w:w="1572" w:type="dxa"/>
          </w:tcPr>
          <w:p w14:paraId="106B13DD" w14:textId="6FC6D4FC"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76E5B8C2" w14:textId="3BDCDD4F"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Proponowane przez Wnioskodawcę rozwiązania innowacyjne</w:t>
            </w:r>
          </w:p>
        </w:tc>
        <w:tc>
          <w:tcPr>
            <w:tcW w:w="9541" w:type="dxa"/>
            <w:vAlign w:val="center"/>
          </w:tcPr>
          <w:p w14:paraId="1172DEA0" w14:textId="2FEB0AC9" w:rsidR="00FD1051" w:rsidRPr="007A78A5" w:rsidRDefault="288AEFA7"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aby Technologia </w:t>
            </w:r>
            <w:r w:rsidR="45BE5A9E" w:rsidRPr="09083C2C">
              <w:rPr>
                <w:rFonts w:asciiTheme="minorHAnsi" w:hAnsiTheme="minorHAnsi" w:cstheme="minorBidi"/>
              </w:rPr>
              <w:t>Elektroc</w:t>
            </w:r>
            <w:r w:rsidR="3FAAB48C"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 xml:space="preserve">była innowacyjna w skali kraju, Europy lub świata w kontekście </w:t>
            </w:r>
            <w:r w:rsidR="78430B04" w:rsidRPr="09083C2C">
              <w:rPr>
                <w:rFonts w:asciiTheme="minorHAnsi" w:hAnsiTheme="minorHAnsi" w:cstheme="minorBidi"/>
              </w:rPr>
              <w:t>założonych</w:t>
            </w:r>
            <w:r w:rsidRPr="09083C2C">
              <w:rPr>
                <w:rFonts w:asciiTheme="minorHAnsi" w:hAnsiTheme="minorHAnsi" w:cstheme="minorBidi"/>
              </w:rPr>
              <w:t xml:space="preserve"> nowych cech względem produktów/usług/technologii </w:t>
            </w:r>
            <w:r w:rsidR="18AB65D8" w:rsidRPr="09083C2C">
              <w:rPr>
                <w:rFonts w:asciiTheme="minorHAnsi" w:hAnsiTheme="minorHAnsi" w:cstheme="minorBidi"/>
              </w:rPr>
              <w:t>istniejąc</w:t>
            </w:r>
            <w:r w:rsidRPr="09083C2C">
              <w:rPr>
                <w:rFonts w:asciiTheme="minorHAnsi" w:hAnsiTheme="minorHAnsi" w:cstheme="minorBidi"/>
              </w:rPr>
              <w:t>ych.</w:t>
            </w:r>
          </w:p>
          <w:p w14:paraId="7ED34B48" w14:textId="61724DD6"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Innowacyjność należy rozumieć jako wdrożenie nowego lub znacząco udoskonalonego produktu, procesu lub usługi w stosunku do istniejących na rynku rozwiązań.</w:t>
            </w:r>
            <w:r w:rsidR="4CBCA57F" w:rsidRPr="007A78A5">
              <w:rPr>
                <w:rFonts w:asciiTheme="minorHAnsi" w:hAnsiTheme="minorHAnsi" w:cstheme="minorBidi"/>
              </w:rPr>
              <w:t xml:space="preserve"> </w:t>
            </w:r>
          </w:p>
          <w:p w14:paraId="0AFBFAFA" w14:textId="3A750554" w:rsidR="00FD1051" w:rsidRPr="007A78A5" w:rsidRDefault="2438A124" w:rsidP="0C5D272A">
            <w:pPr>
              <w:spacing w:after="0" w:line="276" w:lineRule="auto"/>
              <w:jc w:val="both"/>
              <w:rPr>
                <w:rFonts w:asciiTheme="minorHAnsi" w:hAnsiTheme="minorHAnsi" w:cstheme="minorBidi"/>
              </w:rPr>
            </w:pPr>
            <w:r w:rsidRPr="0C5D272A">
              <w:rPr>
                <w:rFonts w:asciiTheme="minorHAnsi" w:hAnsiTheme="minorHAnsi" w:cstheme="minorBidi"/>
              </w:rPr>
              <w:t xml:space="preserve">Zamawiający wymaga, aby Wnioskodawca wskazał wszystkie cechy innowacyjne opracowanej </w:t>
            </w:r>
            <w:r w:rsidR="5B817FDF" w:rsidRPr="0C5D272A">
              <w:rPr>
                <w:rFonts w:asciiTheme="minorHAnsi" w:hAnsiTheme="minorHAnsi" w:cstheme="minorBidi"/>
              </w:rPr>
              <w:t>T</w:t>
            </w:r>
            <w:r w:rsidRPr="0C5D272A">
              <w:rPr>
                <w:rFonts w:asciiTheme="minorHAnsi" w:hAnsiTheme="minorHAnsi" w:cstheme="minorBidi"/>
              </w:rPr>
              <w:t xml:space="preserve">echnologii z uwzględnieniem innowacji </w:t>
            </w:r>
            <w:r w:rsidR="72A50A22" w:rsidRPr="0C5D272A">
              <w:rPr>
                <w:rFonts w:asciiTheme="minorHAnsi" w:hAnsiTheme="minorHAnsi" w:cstheme="minorBidi"/>
              </w:rPr>
              <w:t>w</w:t>
            </w:r>
            <w:r w:rsidRPr="0C5D272A">
              <w:rPr>
                <w:rFonts w:asciiTheme="minorHAnsi" w:hAnsiTheme="minorHAnsi" w:cstheme="minorBidi"/>
              </w:rPr>
              <w:t xml:space="preserve"> cał</w:t>
            </w:r>
            <w:r w:rsidR="6DE7E899" w:rsidRPr="0C5D272A">
              <w:rPr>
                <w:rFonts w:asciiTheme="minorHAnsi" w:hAnsiTheme="minorHAnsi" w:cstheme="minorBidi"/>
              </w:rPr>
              <w:t>ym</w:t>
            </w:r>
            <w:r w:rsidRPr="0C5D272A">
              <w:rPr>
                <w:rFonts w:asciiTheme="minorHAnsi" w:hAnsiTheme="minorHAnsi" w:cstheme="minorBidi"/>
              </w:rPr>
              <w:t xml:space="preserve"> proces</w:t>
            </w:r>
            <w:r w:rsidR="527B0B1A" w:rsidRPr="0C5D272A">
              <w:rPr>
                <w:rFonts w:asciiTheme="minorHAnsi" w:hAnsiTheme="minorHAnsi" w:cstheme="minorBidi"/>
              </w:rPr>
              <w:t>ie</w:t>
            </w:r>
            <w:r w:rsidR="0385810D" w:rsidRPr="0C5D272A">
              <w:rPr>
                <w:rFonts w:asciiTheme="minorHAnsi" w:hAnsiTheme="minorHAnsi" w:cstheme="minorBidi"/>
              </w:rPr>
              <w:t xml:space="preserve"> (Komponent Procesowy)</w:t>
            </w:r>
            <w:r w:rsidR="527B0B1A" w:rsidRPr="0C5D272A">
              <w:rPr>
                <w:rFonts w:asciiTheme="minorHAnsi" w:hAnsiTheme="minorHAnsi" w:cstheme="minorBidi"/>
              </w:rPr>
              <w:t>,</w:t>
            </w:r>
            <w:r w:rsidRPr="0C5D272A">
              <w:rPr>
                <w:rFonts w:asciiTheme="minorHAnsi" w:hAnsiTheme="minorHAnsi" w:cstheme="minorBidi"/>
              </w:rPr>
              <w:t xml:space="preserve"> </w:t>
            </w:r>
            <w:r w:rsidR="0385810D" w:rsidRPr="0C5D272A">
              <w:rPr>
                <w:rFonts w:asciiTheme="minorHAnsi" w:hAnsiTheme="minorHAnsi" w:cstheme="minorBidi"/>
              </w:rPr>
              <w:t>a ewentualnie i</w:t>
            </w:r>
            <w:r w:rsidRPr="0C5D272A">
              <w:rPr>
                <w:rFonts w:asciiTheme="minorHAnsi" w:hAnsiTheme="minorHAnsi" w:cstheme="minorBidi"/>
              </w:rPr>
              <w:t xml:space="preserve"> wytworzonych produktów</w:t>
            </w:r>
            <w:r w:rsidR="0385810D" w:rsidRPr="0C5D272A">
              <w:rPr>
                <w:rFonts w:asciiTheme="minorHAnsi" w:hAnsiTheme="minorHAnsi" w:cstheme="minorBidi"/>
              </w:rPr>
              <w:t xml:space="preserve"> lub usług (Komponent Technologiczny)</w:t>
            </w:r>
            <w:r w:rsidRPr="0C5D272A">
              <w:rPr>
                <w:rFonts w:asciiTheme="minorHAnsi" w:hAnsiTheme="minorHAnsi" w:cstheme="minorBidi"/>
              </w:rPr>
              <w:t>.</w:t>
            </w:r>
            <w:r w:rsidR="677017EE" w:rsidRPr="0C5D272A">
              <w:rPr>
                <w:rFonts w:asciiTheme="minorHAnsi" w:hAnsiTheme="minorHAnsi" w:cstheme="minorBidi"/>
              </w:rPr>
              <w:t xml:space="preserve"> </w:t>
            </w:r>
            <w:r w:rsidRPr="0C5D272A">
              <w:rPr>
                <w:rFonts w:asciiTheme="minorHAnsi" w:hAnsiTheme="minorHAnsi" w:cstheme="minorBidi"/>
              </w:rPr>
              <w:t xml:space="preserve">W przypadku innowacji produktowych nowość rezultatów </w:t>
            </w:r>
            <w:r w:rsidR="2AF2294F" w:rsidRPr="0C5D272A">
              <w:rPr>
                <w:rFonts w:asciiTheme="minorHAnsi" w:hAnsiTheme="minorHAnsi" w:cstheme="minorBidi"/>
              </w:rPr>
              <w:t xml:space="preserve">przedsięwzięcia </w:t>
            </w:r>
            <w:r w:rsidRPr="0C5D272A">
              <w:rPr>
                <w:rFonts w:asciiTheme="minorHAnsi" w:hAnsiTheme="minorHAnsi" w:cstheme="minorBidi"/>
              </w:rPr>
              <w:t xml:space="preserve">oznacza znaczącą zmianę, odróżniającą produkt będący rezultatem </w:t>
            </w:r>
            <w:r w:rsidR="68BFEA97" w:rsidRPr="0C5D272A">
              <w:rPr>
                <w:rFonts w:asciiTheme="minorHAnsi" w:hAnsiTheme="minorHAnsi" w:cstheme="minorBidi"/>
              </w:rPr>
              <w:t xml:space="preserve">przedsięwzięcia </w:t>
            </w:r>
            <w:r w:rsidRPr="0C5D272A">
              <w:rPr>
                <w:rFonts w:asciiTheme="minorHAnsi" w:hAnsiTheme="minorHAnsi" w:cstheme="minorBidi"/>
              </w:rPr>
              <w:t xml:space="preserve">od występujących na rynku produktów o podobnej funkcji podstawowej. Rynek oznacza firmę i jej konkurentów, przy czym rynek może </w:t>
            </w:r>
            <w:r w:rsidRPr="0C5D272A">
              <w:rPr>
                <w:rFonts w:asciiTheme="minorHAnsi" w:hAnsiTheme="minorHAnsi" w:cstheme="minorBidi"/>
              </w:rPr>
              <w:lastRenderedPageBreak/>
              <w:t xml:space="preserve">obejmować region geograficzny lub linię produktów. W przypadku innowacji procesowych nowość rezultatów </w:t>
            </w:r>
            <w:r w:rsidR="0B20FC89" w:rsidRPr="0C5D272A">
              <w:rPr>
                <w:rFonts w:asciiTheme="minorHAnsi" w:hAnsiTheme="minorHAnsi" w:cstheme="minorBidi"/>
              </w:rPr>
              <w:t xml:space="preserve">przedsięwzięcia </w:t>
            </w:r>
            <w:r w:rsidRPr="0C5D272A">
              <w:rPr>
                <w:rFonts w:asciiTheme="minorHAnsi" w:hAnsiTheme="minorHAnsi" w:cstheme="minorBidi"/>
              </w:rPr>
              <w:t xml:space="preserve">oznacza wprowadzenie zmian technologicznych w zakresie </w:t>
            </w:r>
            <w:r w:rsidR="3593DAB9" w:rsidRPr="0C5D272A">
              <w:rPr>
                <w:rFonts w:asciiTheme="minorHAnsi" w:hAnsiTheme="minorHAnsi" w:cstheme="minorBidi"/>
              </w:rPr>
              <w:t xml:space="preserve">organizacji, </w:t>
            </w:r>
            <w:r w:rsidRPr="0C5D272A">
              <w:rPr>
                <w:rFonts w:asciiTheme="minorHAnsi" w:hAnsiTheme="minorHAnsi" w:cstheme="minorBidi"/>
              </w:rPr>
              <w:t>technologii, urządzeń lub oprogramowania.</w:t>
            </w:r>
          </w:p>
          <w:p w14:paraId="65EDE282" w14:textId="77777777" w:rsidR="00FD1051" w:rsidRPr="007A78A5" w:rsidRDefault="00FD1051" w:rsidP="00036344">
            <w:pPr>
              <w:spacing w:after="0" w:line="276" w:lineRule="auto"/>
              <w:jc w:val="both"/>
              <w:rPr>
                <w:rFonts w:asciiTheme="minorHAnsi" w:hAnsiTheme="minorHAnsi" w:cstheme="minorHAnsi"/>
                <w:bCs/>
              </w:rPr>
            </w:pPr>
          </w:p>
        </w:tc>
      </w:tr>
      <w:tr w:rsidR="00443A75" w:rsidRPr="007A78A5" w14:paraId="0A24DD0E" w14:textId="77777777" w:rsidTr="698CB978">
        <w:trPr>
          <w:jc w:val="center"/>
        </w:trPr>
        <w:tc>
          <w:tcPr>
            <w:tcW w:w="662" w:type="dxa"/>
          </w:tcPr>
          <w:p w14:paraId="2F79D155" w14:textId="58783FFE" w:rsidR="00443A75" w:rsidRPr="007A78A5" w:rsidRDefault="4439F698" w:rsidP="7A812F7D">
            <w:pPr>
              <w:spacing w:after="0" w:line="240" w:lineRule="auto"/>
              <w:jc w:val="center"/>
              <w:rPr>
                <w:rFonts w:asciiTheme="minorHAnsi" w:hAnsiTheme="minorHAnsi" w:cstheme="minorBidi"/>
                <w:b/>
                <w:bCs/>
              </w:rPr>
            </w:pPr>
            <w:r w:rsidRPr="007A78A5">
              <w:rPr>
                <w:rFonts w:asciiTheme="minorHAnsi" w:hAnsiTheme="minorHAnsi" w:cstheme="minorBidi"/>
                <w:b/>
                <w:bCs/>
              </w:rPr>
              <w:lastRenderedPageBreak/>
              <w:t>5</w:t>
            </w:r>
            <w:r w:rsidR="2A2B0283" w:rsidRPr="007A78A5">
              <w:rPr>
                <w:rFonts w:asciiTheme="minorHAnsi" w:hAnsiTheme="minorHAnsi" w:cstheme="minorBidi"/>
                <w:b/>
                <w:bCs/>
              </w:rPr>
              <w:t>.</w:t>
            </w:r>
          </w:p>
        </w:tc>
        <w:tc>
          <w:tcPr>
            <w:tcW w:w="1572" w:type="dxa"/>
          </w:tcPr>
          <w:p w14:paraId="6F608357" w14:textId="716A0653"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649B9C29" w14:textId="2331D6EC" w:rsidR="00443A75" w:rsidRPr="007A78A5" w:rsidRDefault="79B1F463" w:rsidP="321C0DD7">
            <w:pPr>
              <w:spacing w:after="0"/>
              <w:rPr>
                <w:rFonts w:asciiTheme="minorHAnsi" w:hAnsiTheme="minorHAnsi" w:cstheme="minorBidi"/>
                <w:b/>
                <w:bCs/>
              </w:rPr>
            </w:pPr>
            <w:proofErr w:type="spellStart"/>
            <w:r w:rsidRPr="007A78A5">
              <w:rPr>
                <w:rFonts w:asciiTheme="minorHAnsi" w:hAnsiTheme="minorHAnsi" w:cstheme="minorBidi"/>
                <w:b/>
                <w:bCs/>
              </w:rPr>
              <w:t>Replikowalność</w:t>
            </w:r>
            <w:proofErr w:type="spellEnd"/>
            <w:r w:rsidRPr="007A78A5">
              <w:rPr>
                <w:rFonts w:asciiTheme="minorHAnsi" w:hAnsiTheme="minorHAnsi" w:cstheme="minorBidi"/>
                <w:b/>
                <w:bCs/>
              </w:rPr>
              <w:t xml:space="preserve"> </w:t>
            </w:r>
            <w:r w:rsidR="3B313A0E" w:rsidRPr="007A78A5">
              <w:rPr>
                <w:rFonts w:asciiTheme="minorHAnsi" w:hAnsiTheme="minorHAnsi" w:cstheme="minorBidi"/>
                <w:b/>
                <w:bCs/>
              </w:rPr>
              <w:t>Technologii</w:t>
            </w:r>
          </w:p>
        </w:tc>
        <w:tc>
          <w:tcPr>
            <w:tcW w:w="9541" w:type="dxa"/>
            <w:vAlign w:val="center"/>
          </w:tcPr>
          <w:p w14:paraId="21AE8E79" w14:textId="665B2C79" w:rsidR="5DC80735" w:rsidRPr="007A78A5" w:rsidRDefault="2AB02D7B" w:rsidP="7A812F7D">
            <w:pPr>
              <w:spacing w:after="0" w:line="276" w:lineRule="auto"/>
              <w:rPr>
                <w:rFonts w:cs="Calibri"/>
                <w:color w:val="000000" w:themeColor="text1"/>
              </w:rPr>
            </w:pPr>
            <w:r w:rsidRPr="09083C2C">
              <w:rPr>
                <w:rFonts w:cs="Calibri"/>
                <w:color w:val="000000" w:themeColor="text1"/>
              </w:rPr>
              <w:t xml:space="preserve">Proponowana przez Wnioskodawcę Technologia </w:t>
            </w:r>
            <w:r w:rsidR="000260E3" w:rsidRPr="09083C2C">
              <w:rPr>
                <w:rFonts w:cs="Calibri"/>
                <w:color w:val="000000" w:themeColor="text1"/>
              </w:rPr>
              <w:t>Elektrociepłowni</w:t>
            </w:r>
            <w:r w:rsidRPr="09083C2C">
              <w:rPr>
                <w:rFonts w:cs="Calibri"/>
                <w:color w:val="000000" w:themeColor="text1"/>
              </w:rPr>
              <w:t xml:space="preserve"> i musi </w:t>
            </w:r>
            <w:r w:rsidR="1ACD6851" w:rsidRPr="09083C2C">
              <w:rPr>
                <w:rFonts w:cs="Calibri"/>
                <w:color w:val="000000" w:themeColor="text1"/>
              </w:rPr>
              <w:t xml:space="preserve">być </w:t>
            </w:r>
            <w:proofErr w:type="spellStart"/>
            <w:r w:rsidR="1ACD6851" w:rsidRPr="09083C2C">
              <w:rPr>
                <w:rFonts w:cs="Calibri"/>
                <w:color w:val="000000" w:themeColor="text1"/>
              </w:rPr>
              <w:t>replikowalna</w:t>
            </w:r>
            <w:proofErr w:type="spellEnd"/>
            <w:r w:rsidRPr="09083C2C">
              <w:rPr>
                <w:rFonts w:cs="Calibri"/>
                <w:color w:val="000000" w:themeColor="text1"/>
              </w:rPr>
              <w:t>.</w:t>
            </w:r>
            <w:r w:rsidR="7067D35F" w:rsidRPr="09083C2C">
              <w:rPr>
                <w:rFonts w:cs="Calibri"/>
                <w:color w:val="000000" w:themeColor="text1"/>
              </w:rPr>
              <w:t xml:space="preserve"> </w:t>
            </w:r>
          </w:p>
          <w:p w14:paraId="22665836" w14:textId="33FA2A7C" w:rsidR="00443A75" w:rsidRPr="007A78A5" w:rsidRDefault="40B5711D" w:rsidP="0E74BBAE">
            <w:pPr>
              <w:spacing w:after="0" w:line="276" w:lineRule="auto"/>
              <w:rPr>
                <w:rFonts w:cs="Calibri"/>
                <w:color w:val="000000" w:themeColor="text1"/>
              </w:rPr>
            </w:pPr>
            <w:r w:rsidRPr="007A78A5">
              <w:rPr>
                <w:rFonts w:cs="Calibri"/>
                <w:color w:val="000000" w:themeColor="text1"/>
              </w:rPr>
              <w:t xml:space="preserve">Zamawiający </w:t>
            </w:r>
            <w:r w:rsidR="23D2C9AD" w:rsidRPr="007A78A5">
              <w:rPr>
                <w:rFonts w:cs="Calibri"/>
                <w:color w:val="000000" w:themeColor="text1"/>
              </w:rPr>
              <w:t xml:space="preserve">wymaga, aby Wnioskodawca przedstawił we </w:t>
            </w:r>
            <w:r w:rsidRPr="007A78A5">
              <w:rPr>
                <w:rFonts w:cs="Calibri"/>
                <w:color w:val="000000" w:themeColor="text1"/>
              </w:rPr>
              <w:t>Wniosk</w:t>
            </w:r>
            <w:r w:rsidR="64E61A46" w:rsidRPr="007A78A5">
              <w:rPr>
                <w:rFonts w:cs="Calibri"/>
                <w:color w:val="000000" w:themeColor="text1"/>
              </w:rPr>
              <w:t>u</w:t>
            </w:r>
            <w:r w:rsidRPr="007A78A5">
              <w:rPr>
                <w:rFonts w:cs="Calibri"/>
                <w:color w:val="000000" w:themeColor="text1"/>
              </w:rPr>
              <w:t xml:space="preserve"> </w:t>
            </w:r>
            <w:r w:rsidR="34C06967" w:rsidRPr="007A78A5">
              <w:rPr>
                <w:rFonts w:cs="Calibri"/>
                <w:color w:val="000000" w:themeColor="text1"/>
              </w:rPr>
              <w:t xml:space="preserve">analizę </w:t>
            </w:r>
            <w:r w:rsidRPr="007A78A5">
              <w:rPr>
                <w:rFonts w:cs="Calibri"/>
                <w:color w:val="000000" w:themeColor="text1"/>
              </w:rPr>
              <w:t>potencjał</w:t>
            </w:r>
            <w:r w:rsidR="5FA9E46E" w:rsidRPr="007A78A5">
              <w:rPr>
                <w:rFonts w:cs="Calibri"/>
                <w:color w:val="000000" w:themeColor="text1"/>
              </w:rPr>
              <w:t>u</w:t>
            </w:r>
            <w:r w:rsidRPr="007A78A5">
              <w:rPr>
                <w:rFonts w:cs="Calibri"/>
                <w:color w:val="000000" w:themeColor="text1"/>
              </w:rPr>
              <w:t xml:space="preserve"> </w:t>
            </w:r>
            <w:proofErr w:type="spellStart"/>
            <w:r w:rsidRPr="007A78A5">
              <w:rPr>
                <w:rFonts w:cs="Calibri"/>
                <w:color w:val="000000" w:themeColor="text1"/>
              </w:rPr>
              <w:t>replikowalności</w:t>
            </w:r>
            <w:proofErr w:type="spellEnd"/>
            <w:r w:rsidRPr="007A78A5">
              <w:rPr>
                <w:rFonts w:cs="Calibri"/>
                <w:color w:val="000000" w:themeColor="text1"/>
              </w:rPr>
              <w:t xml:space="preserve">, </w:t>
            </w:r>
            <w:r w:rsidR="6409C78C" w:rsidRPr="007A78A5">
              <w:rPr>
                <w:rFonts w:cs="Calibri"/>
                <w:color w:val="000000" w:themeColor="text1"/>
              </w:rPr>
              <w:t>rozumianej jako</w:t>
            </w:r>
            <w:r w:rsidRPr="007A78A5">
              <w:rPr>
                <w:rFonts w:cs="Calibri"/>
                <w:color w:val="000000" w:themeColor="text1"/>
              </w:rPr>
              <w:t xml:space="preserve"> możliwości zastosowania Technologii w innych lokalizacjach na obszarze Rzeczpospolitej Polskiej. </w:t>
            </w:r>
            <w:r w:rsidR="6D898A97" w:rsidRPr="007A78A5">
              <w:rPr>
                <w:rFonts w:cs="Calibri"/>
                <w:color w:val="000000" w:themeColor="text1"/>
              </w:rPr>
              <w:t xml:space="preserve">Wniosek </w:t>
            </w:r>
            <w:r w:rsidR="46219E79" w:rsidRPr="007A78A5">
              <w:rPr>
                <w:rFonts w:cs="Calibri"/>
                <w:color w:val="000000" w:themeColor="text1"/>
              </w:rPr>
              <w:t xml:space="preserve">dla określenia </w:t>
            </w:r>
            <w:proofErr w:type="spellStart"/>
            <w:r w:rsidR="46219E79" w:rsidRPr="007A78A5">
              <w:rPr>
                <w:rFonts w:cs="Calibri"/>
                <w:color w:val="000000" w:themeColor="text1"/>
              </w:rPr>
              <w:t>replikowalności</w:t>
            </w:r>
            <w:proofErr w:type="spellEnd"/>
            <w:r w:rsidR="46219E79" w:rsidRPr="007A78A5">
              <w:rPr>
                <w:rFonts w:cs="Calibri"/>
                <w:color w:val="000000" w:themeColor="text1"/>
              </w:rPr>
              <w:t xml:space="preserve"> </w:t>
            </w:r>
            <w:r w:rsidR="4FCBB5AA" w:rsidRPr="007A78A5">
              <w:rPr>
                <w:rFonts w:cs="Calibri"/>
                <w:color w:val="000000" w:themeColor="text1"/>
              </w:rPr>
              <w:t>powinien</w:t>
            </w:r>
            <w:r w:rsidR="6D898A97" w:rsidRPr="007A78A5">
              <w:rPr>
                <w:rFonts w:cs="Calibri"/>
                <w:color w:val="000000" w:themeColor="text1"/>
              </w:rPr>
              <w:t xml:space="preserve"> </w:t>
            </w:r>
            <w:r w:rsidR="6523CE17" w:rsidRPr="007A78A5">
              <w:rPr>
                <w:rFonts w:cs="Calibri"/>
                <w:color w:val="000000" w:themeColor="text1"/>
              </w:rPr>
              <w:t xml:space="preserve">uwzględniać </w:t>
            </w:r>
            <w:r w:rsidR="36872905" w:rsidRPr="007A78A5">
              <w:rPr>
                <w:rFonts w:cs="Calibri"/>
                <w:color w:val="000000" w:themeColor="text1"/>
              </w:rPr>
              <w:t xml:space="preserve">w szczególności </w:t>
            </w:r>
            <w:r w:rsidR="6D898A97" w:rsidRPr="007A78A5">
              <w:rPr>
                <w:rFonts w:cs="Calibri"/>
                <w:color w:val="000000" w:themeColor="text1"/>
              </w:rPr>
              <w:t>następujące aspekty:</w:t>
            </w:r>
          </w:p>
          <w:p w14:paraId="2B69D405" w14:textId="051C434D" w:rsidR="428E8D65" w:rsidRPr="007A78A5" w:rsidRDefault="1EFAB7A8" w:rsidP="09083C2C">
            <w:pPr>
              <w:pStyle w:val="Akapitzlist"/>
              <w:numPr>
                <w:ilvl w:val="0"/>
                <w:numId w:val="12"/>
              </w:numPr>
              <w:spacing w:after="0" w:line="276" w:lineRule="auto"/>
              <w:rPr>
                <w:rFonts w:asciiTheme="minorHAnsi" w:eastAsiaTheme="minorEastAsia" w:hAnsiTheme="minorHAnsi" w:cstheme="minorBidi"/>
                <w:color w:val="000000" w:themeColor="text1"/>
              </w:rPr>
            </w:pPr>
            <w:r w:rsidRPr="09083C2C">
              <w:rPr>
                <w:rFonts w:cs="Calibri"/>
                <w:color w:val="000000" w:themeColor="text1"/>
              </w:rPr>
              <w:t>możliwość zastosowania Technologii przez inne przedsiębiorstwa energetyki ciepłowniczej</w:t>
            </w:r>
            <w:r w:rsidR="3C156553" w:rsidRPr="09083C2C">
              <w:rPr>
                <w:rFonts w:cs="Calibri"/>
                <w:color w:val="000000" w:themeColor="text1"/>
              </w:rPr>
              <w:t xml:space="preserve"> lub elektrociepłowniczej</w:t>
            </w:r>
            <w:r w:rsidR="7067D35F" w:rsidRPr="09083C2C">
              <w:rPr>
                <w:rFonts w:cs="Calibri"/>
                <w:color w:val="000000" w:themeColor="text1"/>
              </w:rPr>
              <w:t xml:space="preserve"> </w:t>
            </w:r>
          </w:p>
          <w:p w14:paraId="0E899CA0" w14:textId="45B8B3E9" w:rsidR="00443A75" w:rsidRPr="007A78A5" w:rsidRDefault="680B1DB4"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rozmiar </w:t>
            </w:r>
            <w:r w:rsidR="6D38DCE8" w:rsidRPr="007A78A5">
              <w:rPr>
                <w:rFonts w:cs="Calibri"/>
                <w:color w:val="000000" w:themeColor="text1"/>
              </w:rPr>
              <w:t>w</w:t>
            </w:r>
            <w:r w:rsidR="06D3706E" w:rsidRPr="007A78A5">
              <w:rPr>
                <w:rFonts w:cs="Calibri"/>
                <w:color w:val="000000" w:themeColor="text1"/>
              </w:rPr>
              <w:t>ykorzystan</w:t>
            </w:r>
            <w:r w:rsidR="6CDD369E" w:rsidRPr="007A78A5">
              <w:rPr>
                <w:rFonts w:cs="Calibri"/>
                <w:color w:val="000000" w:themeColor="text1"/>
              </w:rPr>
              <w:t>ej</w:t>
            </w:r>
            <w:r w:rsidR="06D3706E" w:rsidRPr="007A78A5">
              <w:rPr>
                <w:rFonts w:cs="Calibri"/>
                <w:color w:val="000000" w:themeColor="text1"/>
              </w:rPr>
              <w:t xml:space="preserve"> powierzchni</w:t>
            </w:r>
            <w:r w:rsidR="5B5CEB07" w:rsidRPr="007A78A5">
              <w:rPr>
                <w:rFonts w:cs="Calibri"/>
                <w:color w:val="000000" w:themeColor="text1"/>
              </w:rPr>
              <w:t xml:space="preserve"> i kubatur</w:t>
            </w:r>
            <w:r w:rsidR="79D9E48D" w:rsidRPr="007A78A5">
              <w:rPr>
                <w:rFonts w:cs="Calibri"/>
                <w:color w:val="000000" w:themeColor="text1"/>
              </w:rPr>
              <w:t>ę</w:t>
            </w:r>
            <w:r w:rsidR="40137689" w:rsidRPr="007A78A5">
              <w:rPr>
                <w:rFonts w:cs="Calibri"/>
                <w:color w:val="000000" w:themeColor="text1"/>
              </w:rPr>
              <w:t>,</w:t>
            </w:r>
          </w:p>
          <w:p w14:paraId="3EC0A432" w14:textId="5D7BBAF9" w:rsidR="00443A75" w:rsidRPr="007A78A5" w:rsidRDefault="00AE39C0"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b</w:t>
            </w:r>
            <w:r w:rsidR="46577B26" w:rsidRPr="007A78A5">
              <w:rPr>
                <w:rFonts w:cs="Calibri"/>
                <w:color w:val="000000" w:themeColor="text1"/>
              </w:rPr>
              <w:t>ezobsługowość</w:t>
            </w:r>
            <w:r w:rsidR="6DFEA8B5" w:rsidRPr="007A78A5">
              <w:rPr>
                <w:rFonts w:cs="Calibri"/>
                <w:color w:val="000000" w:themeColor="text1"/>
              </w:rPr>
              <w:t xml:space="preserve"> lub łatwość obsługi</w:t>
            </w:r>
            <w:r w:rsidR="102D5D1B" w:rsidRPr="007A78A5">
              <w:rPr>
                <w:rFonts w:cs="Calibri"/>
                <w:color w:val="000000" w:themeColor="text1"/>
              </w:rPr>
              <w:t>,</w:t>
            </w:r>
          </w:p>
          <w:p w14:paraId="20996EA8" w14:textId="3E883AFF" w:rsidR="00443A75" w:rsidRPr="007A78A5" w:rsidRDefault="50DD3AFB"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c</w:t>
            </w:r>
            <w:r w:rsidR="46577B26" w:rsidRPr="007A78A5">
              <w:rPr>
                <w:rFonts w:cs="Calibri"/>
                <w:color w:val="000000" w:themeColor="text1"/>
              </w:rPr>
              <w:t>zas realizacji budowy</w:t>
            </w:r>
            <w:r w:rsidR="69F5C30B" w:rsidRPr="007A78A5">
              <w:rPr>
                <w:rFonts w:cs="Calibri"/>
                <w:color w:val="000000" w:themeColor="text1"/>
              </w:rPr>
              <w:t>, łącznie z procedurami formalnymi</w:t>
            </w:r>
          </w:p>
          <w:p w14:paraId="35168A25" w14:textId="3CC6F18C" w:rsidR="00443A75" w:rsidRPr="007A78A5" w:rsidRDefault="6A11C6FE" w:rsidP="0C5D272A">
            <w:pPr>
              <w:pStyle w:val="Akapitzlist"/>
              <w:numPr>
                <w:ilvl w:val="0"/>
                <w:numId w:val="12"/>
              </w:numPr>
              <w:spacing w:after="0" w:line="276" w:lineRule="auto"/>
              <w:rPr>
                <w:rFonts w:asciiTheme="minorHAnsi" w:eastAsiaTheme="minorEastAsia" w:hAnsiTheme="minorHAnsi" w:cstheme="minorBidi"/>
                <w:color w:val="000000" w:themeColor="text1"/>
              </w:rPr>
            </w:pPr>
            <w:r w:rsidRPr="0C5D272A">
              <w:rPr>
                <w:rFonts w:cs="Calibri"/>
                <w:color w:val="000000" w:themeColor="text1"/>
              </w:rPr>
              <w:t>u</w:t>
            </w:r>
            <w:r w:rsidR="312DE548" w:rsidRPr="0C5D272A">
              <w:rPr>
                <w:rFonts w:cs="Calibri"/>
                <w:color w:val="000000" w:themeColor="text1"/>
              </w:rPr>
              <w:t xml:space="preserve">ciążliwość </w:t>
            </w:r>
            <w:r w:rsidR="11995298" w:rsidRPr="0C5D272A">
              <w:rPr>
                <w:rFonts w:cs="Calibri"/>
                <w:color w:val="000000" w:themeColor="text1"/>
              </w:rPr>
              <w:t>zapachow</w:t>
            </w:r>
            <w:r w:rsidR="530D7DCD" w:rsidRPr="0C5D272A">
              <w:rPr>
                <w:rFonts w:cs="Calibri"/>
                <w:color w:val="000000" w:themeColor="text1"/>
              </w:rPr>
              <w:t>ą</w:t>
            </w:r>
            <w:r w:rsidR="545BFBE8" w:rsidRPr="0C5D272A">
              <w:rPr>
                <w:rFonts w:cs="Calibri"/>
                <w:color w:val="000000" w:themeColor="text1"/>
              </w:rPr>
              <w:t xml:space="preserve"> w okresie eksploatacji</w:t>
            </w:r>
            <w:r w:rsidR="3486DD83" w:rsidRPr="0C5D272A">
              <w:rPr>
                <w:rFonts w:cs="Calibri"/>
                <w:color w:val="000000" w:themeColor="text1"/>
              </w:rPr>
              <w:t>,</w:t>
            </w:r>
          </w:p>
          <w:p w14:paraId="29178657" w14:textId="0AA11101" w:rsidR="00443A75" w:rsidRPr="007A78A5" w:rsidRDefault="706EB493" w:rsidP="0E74BBAE">
            <w:pPr>
              <w:pStyle w:val="Akapitzlist"/>
              <w:numPr>
                <w:ilvl w:val="0"/>
                <w:numId w:val="12"/>
              </w:numPr>
              <w:spacing w:after="0" w:line="276" w:lineRule="auto"/>
              <w:rPr>
                <w:color w:val="000000" w:themeColor="text1"/>
              </w:rPr>
            </w:pPr>
            <w:r w:rsidRPr="09083C2C">
              <w:rPr>
                <w:rFonts w:cs="Calibri"/>
                <w:color w:val="000000" w:themeColor="text1"/>
              </w:rPr>
              <w:t>liczb</w:t>
            </w:r>
            <w:r w:rsidR="25A508CA" w:rsidRPr="09083C2C">
              <w:rPr>
                <w:rFonts w:cs="Calibri"/>
                <w:color w:val="000000" w:themeColor="text1"/>
              </w:rPr>
              <w:t>ę</w:t>
            </w:r>
            <w:r w:rsidR="3F6867FC" w:rsidRPr="09083C2C">
              <w:rPr>
                <w:rFonts w:cs="Calibri"/>
                <w:color w:val="000000" w:themeColor="text1"/>
              </w:rPr>
              <w:t xml:space="preserve"> podobnych </w:t>
            </w:r>
            <w:r w:rsidR="466DC6DD" w:rsidRPr="09083C2C">
              <w:rPr>
                <w:rFonts w:cs="Calibri"/>
                <w:color w:val="000000" w:themeColor="text1"/>
              </w:rPr>
              <w:t xml:space="preserve">do Systemu Demonstracyjnego </w:t>
            </w:r>
            <w:r w:rsidR="3F6867FC" w:rsidRPr="09083C2C">
              <w:rPr>
                <w:rFonts w:cs="Calibri"/>
                <w:color w:val="000000" w:themeColor="text1"/>
              </w:rPr>
              <w:t>systemów</w:t>
            </w:r>
            <w:r w:rsidR="7067D35F" w:rsidRPr="09083C2C">
              <w:rPr>
                <w:rFonts w:cs="Calibri"/>
                <w:color w:val="000000" w:themeColor="text1"/>
              </w:rPr>
              <w:t xml:space="preserve"> </w:t>
            </w:r>
            <w:r w:rsidR="3F6867FC" w:rsidRPr="09083C2C">
              <w:rPr>
                <w:rFonts w:cs="Calibri"/>
                <w:color w:val="000000" w:themeColor="text1"/>
              </w:rPr>
              <w:t>w Polsce, biorąc pod uwagę uwarunkowania lokalne i konfiguracj</w:t>
            </w:r>
            <w:r w:rsidR="570E7F0D" w:rsidRPr="09083C2C">
              <w:rPr>
                <w:rFonts w:cs="Calibri"/>
                <w:color w:val="000000" w:themeColor="text1"/>
              </w:rPr>
              <w:t>ę</w:t>
            </w:r>
            <w:r w:rsidR="3F6867FC" w:rsidRPr="09083C2C">
              <w:rPr>
                <w:rFonts w:cs="Calibri"/>
                <w:color w:val="000000" w:themeColor="text1"/>
              </w:rPr>
              <w:t xml:space="preserve"> urządzeń,</w:t>
            </w:r>
          </w:p>
          <w:p w14:paraId="04E65788" w14:textId="614B74C8" w:rsidR="00443A75" w:rsidRPr="007A78A5" w:rsidRDefault="4AA7DA0C"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d</w:t>
            </w:r>
            <w:r w:rsidR="06D3706E" w:rsidRPr="007A78A5">
              <w:rPr>
                <w:rFonts w:cs="Calibri"/>
                <w:color w:val="000000" w:themeColor="text1"/>
              </w:rPr>
              <w:t xml:space="preserve">ostępność </w:t>
            </w:r>
            <w:r w:rsidR="12D90362" w:rsidRPr="007A78A5">
              <w:rPr>
                <w:rFonts w:cs="Calibri"/>
                <w:color w:val="000000" w:themeColor="text1"/>
              </w:rPr>
              <w:t>składowych Technologii (</w:t>
            </w:r>
            <w:r w:rsidR="06D3706E" w:rsidRPr="007A78A5">
              <w:rPr>
                <w:rFonts w:cs="Calibri"/>
                <w:color w:val="000000" w:themeColor="text1"/>
              </w:rPr>
              <w:t>urządzeń</w:t>
            </w:r>
            <w:r w:rsidR="64E46504" w:rsidRPr="007A78A5">
              <w:rPr>
                <w:rFonts w:cs="Calibri"/>
                <w:color w:val="000000" w:themeColor="text1"/>
              </w:rPr>
              <w:t>)</w:t>
            </w:r>
            <w:r w:rsidR="30AA38A3" w:rsidRPr="007A78A5">
              <w:rPr>
                <w:rFonts w:cs="Calibri"/>
                <w:color w:val="000000" w:themeColor="text1"/>
              </w:rPr>
              <w:t xml:space="preserve"> na rynku</w:t>
            </w:r>
            <w:r w:rsidR="57302D30" w:rsidRPr="007A78A5">
              <w:rPr>
                <w:rFonts w:cs="Calibri"/>
                <w:color w:val="000000" w:themeColor="text1"/>
              </w:rPr>
              <w:t xml:space="preserve">, </w:t>
            </w:r>
          </w:p>
          <w:p w14:paraId="695B6578" w14:textId="372D4B39" w:rsidR="00443A75" w:rsidRPr="007A78A5" w:rsidRDefault="278DE486" w:rsidP="0E74BBAE">
            <w:pPr>
              <w:pStyle w:val="Akapitzlist"/>
              <w:numPr>
                <w:ilvl w:val="0"/>
                <w:numId w:val="12"/>
              </w:numPr>
              <w:spacing w:after="0" w:line="276" w:lineRule="auto"/>
              <w:rPr>
                <w:color w:val="000000" w:themeColor="text1"/>
              </w:rPr>
            </w:pPr>
            <w:r w:rsidRPr="0C5D272A">
              <w:rPr>
                <w:rFonts w:cs="Calibri"/>
                <w:color w:val="000000" w:themeColor="text1"/>
              </w:rPr>
              <w:t>d</w:t>
            </w:r>
            <w:r w:rsidR="46C037AB" w:rsidRPr="0C5D272A">
              <w:rPr>
                <w:rFonts w:cs="Calibri"/>
                <w:color w:val="000000" w:themeColor="text1"/>
              </w:rPr>
              <w:t>ostępność lokaln</w:t>
            </w:r>
            <w:r w:rsidR="4E61B56B" w:rsidRPr="0C5D272A">
              <w:rPr>
                <w:rFonts w:cs="Calibri"/>
                <w:color w:val="000000" w:themeColor="text1"/>
              </w:rPr>
              <w:t>ą</w:t>
            </w:r>
            <w:r w:rsidR="46C037AB" w:rsidRPr="0C5D272A">
              <w:rPr>
                <w:rFonts w:cs="Calibri"/>
                <w:color w:val="000000" w:themeColor="text1"/>
              </w:rPr>
              <w:t xml:space="preserve"> substratów i nośników energii</w:t>
            </w:r>
            <w:r w:rsidR="2F5DB476" w:rsidRPr="0C5D272A">
              <w:rPr>
                <w:rFonts w:cs="Calibri"/>
                <w:color w:val="000000" w:themeColor="text1"/>
              </w:rPr>
              <w:t>,</w:t>
            </w:r>
          </w:p>
          <w:p w14:paraId="775DE4A9" w14:textId="289AEB79" w:rsidR="00443A75" w:rsidRPr="007A78A5" w:rsidRDefault="612BBB18"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p</w:t>
            </w:r>
            <w:r w:rsidR="58F5EBA9" w:rsidRPr="007A78A5">
              <w:rPr>
                <w:rFonts w:cs="Calibri"/>
                <w:color w:val="000000" w:themeColor="text1"/>
              </w:rPr>
              <w:t>otencjał zastępowalności urządzeń w przypadku awarii</w:t>
            </w:r>
            <w:r w:rsidR="330736A6" w:rsidRPr="007A78A5">
              <w:rPr>
                <w:rFonts w:cs="Calibri"/>
                <w:color w:val="000000" w:themeColor="text1"/>
              </w:rPr>
              <w:t>,</w:t>
            </w:r>
          </w:p>
          <w:p w14:paraId="40C2BEF7" w14:textId="563A23CB" w:rsidR="00443A75" w:rsidRPr="007A78A5" w:rsidRDefault="3C655958" w:rsidP="09083C2C">
            <w:pPr>
              <w:pStyle w:val="Akapitzlist"/>
              <w:numPr>
                <w:ilvl w:val="0"/>
                <w:numId w:val="12"/>
              </w:numPr>
              <w:spacing w:after="0" w:line="276" w:lineRule="auto"/>
              <w:rPr>
                <w:rFonts w:asciiTheme="minorHAnsi" w:eastAsiaTheme="minorEastAsia" w:hAnsiTheme="minorHAnsi"/>
              </w:rPr>
            </w:pPr>
            <w:r w:rsidRPr="09083C2C">
              <w:rPr>
                <w:rFonts w:cs="Calibri"/>
                <w:color w:val="000000" w:themeColor="text1"/>
              </w:rPr>
              <w:t>inne elementy adekwatne do Wymagania.</w:t>
            </w:r>
            <w:r w:rsidR="7067D35F" w:rsidRPr="09083C2C">
              <w:rPr>
                <w:rFonts w:cs="Calibri"/>
                <w:color w:val="000000" w:themeColor="text1"/>
              </w:rPr>
              <w:t xml:space="preserve"> </w:t>
            </w:r>
          </w:p>
        </w:tc>
      </w:tr>
      <w:tr w:rsidR="00443A75" w:rsidRPr="007A78A5" w14:paraId="7E3AEA27" w14:textId="77777777" w:rsidTr="698CB978">
        <w:trPr>
          <w:jc w:val="center"/>
        </w:trPr>
        <w:tc>
          <w:tcPr>
            <w:tcW w:w="662" w:type="dxa"/>
          </w:tcPr>
          <w:p w14:paraId="1CEDAA69" w14:textId="183BEB3D" w:rsidR="00443A75" w:rsidRPr="007A78A5" w:rsidRDefault="13E27729" w:rsidP="7A812F7D">
            <w:pPr>
              <w:spacing w:after="0" w:line="240" w:lineRule="auto"/>
              <w:jc w:val="center"/>
              <w:rPr>
                <w:rFonts w:asciiTheme="minorHAnsi" w:hAnsiTheme="minorHAnsi" w:cstheme="minorBidi"/>
                <w:b/>
                <w:bCs/>
              </w:rPr>
            </w:pPr>
            <w:r w:rsidRPr="007A78A5">
              <w:rPr>
                <w:rFonts w:asciiTheme="minorHAnsi" w:hAnsiTheme="minorHAnsi" w:cstheme="minorBidi"/>
                <w:b/>
                <w:bCs/>
              </w:rPr>
              <w:t>6</w:t>
            </w:r>
            <w:r w:rsidR="2A2B0283" w:rsidRPr="007A78A5">
              <w:rPr>
                <w:rFonts w:asciiTheme="minorHAnsi" w:hAnsiTheme="minorHAnsi" w:cstheme="minorBidi"/>
                <w:b/>
                <w:bCs/>
              </w:rPr>
              <w:t>.</w:t>
            </w:r>
          </w:p>
        </w:tc>
        <w:tc>
          <w:tcPr>
            <w:tcW w:w="1572" w:type="dxa"/>
          </w:tcPr>
          <w:p w14:paraId="64AF48B2" w14:textId="47E8BAA5"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Wykonawca</w:t>
            </w:r>
          </w:p>
        </w:tc>
        <w:tc>
          <w:tcPr>
            <w:tcW w:w="3256" w:type="dxa"/>
          </w:tcPr>
          <w:p w14:paraId="3384CA9A" w14:textId="28ADA53B" w:rsidR="00443A75" w:rsidRPr="007A78A5" w:rsidRDefault="47298745" w:rsidP="7A812F7D">
            <w:pPr>
              <w:spacing w:after="0"/>
              <w:rPr>
                <w:rFonts w:asciiTheme="minorHAnsi" w:hAnsiTheme="minorHAnsi" w:cstheme="minorBidi"/>
                <w:b/>
                <w:bCs/>
              </w:rPr>
            </w:pPr>
            <w:r w:rsidRPr="007A78A5">
              <w:rPr>
                <w:rFonts w:asciiTheme="minorHAnsi" w:hAnsiTheme="minorHAnsi" w:cstheme="minorBidi"/>
                <w:b/>
                <w:bCs/>
              </w:rPr>
              <w:t>Doświadczenie Wykonawcy</w:t>
            </w:r>
            <w:r w:rsidR="1B0489B5" w:rsidRPr="007A78A5">
              <w:rPr>
                <w:rFonts w:asciiTheme="minorHAnsi" w:hAnsiTheme="minorHAnsi" w:cstheme="minorBidi"/>
                <w:b/>
                <w:bCs/>
              </w:rPr>
              <w:t xml:space="preserve"> i Zespół Projektowy</w:t>
            </w:r>
          </w:p>
        </w:tc>
        <w:tc>
          <w:tcPr>
            <w:tcW w:w="9541" w:type="dxa"/>
            <w:vAlign w:val="center"/>
          </w:tcPr>
          <w:p w14:paraId="085D4C0B" w14:textId="3A17DD8F" w:rsidR="005C41E0" w:rsidRPr="007A78A5" w:rsidRDefault="37413295" w:rsidP="00212AFD">
            <w:pPr>
              <w:spacing w:line="276" w:lineRule="auto"/>
              <w:jc w:val="both"/>
            </w:pPr>
            <w:r w:rsidRPr="101F655C">
              <w:rPr>
                <w:rFonts w:asciiTheme="minorHAnsi" w:hAnsiTheme="minorHAnsi" w:cstheme="minorBidi"/>
              </w:rPr>
              <w:t>Zamawiający wymaga</w:t>
            </w:r>
            <w:r>
              <w:t xml:space="preserve">, aby Wnioskodawca </w:t>
            </w:r>
            <w:r w:rsidR="0CBE4083">
              <w:t xml:space="preserve">posiadał jak </w:t>
            </w:r>
            <w:r w:rsidR="5B26AA61">
              <w:t>największe doświadczenie</w:t>
            </w:r>
            <w:r>
              <w:t xml:space="preserve"> w projektowaniu, budowie, modernizacji lub eksploatacji: urządzeń, systemów ciepłowniczych,</w:t>
            </w:r>
            <w:r w:rsidR="7252B465">
              <w:t xml:space="preserve"> systemów elektrociepłowniczych,</w:t>
            </w:r>
            <w:r>
              <w:t xml:space="preserve"> instalacji odnawialnych źródeł energii</w:t>
            </w:r>
            <w:r w:rsidR="5DBF923F">
              <w:t>.</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212AFD">
      <w:pgSz w:w="16840" w:h="1190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34BFB" w14:textId="77777777" w:rsidR="000260E3" w:rsidRDefault="000260E3" w:rsidP="004F7003">
      <w:r>
        <w:separator/>
      </w:r>
    </w:p>
  </w:endnote>
  <w:endnote w:type="continuationSeparator" w:id="0">
    <w:p w14:paraId="1CF281FF" w14:textId="77777777" w:rsidR="000260E3" w:rsidRDefault="000260E3" w:rsidP="004F7003">
      <w:r>
        <w:continuationSeparator/>
      </w:r>
    </w:p>
  </w:endnote>
  <w:endnote w:type="continuationNotice" w:id="1">
    <w:p w14:paraId="0D6F1B08" w14:textId="77777777" w:rsidR="000260E3" w:rsidRDefault="00026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FEC1" w14:textId="77777777" w:rsidR="001F709A" w:rsidRDefault="001F70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47D53533" w:rsidR="000260E3" w:rsidRPr="00722BE7" w:rsidRDefault="000260E3"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0038B0">
      <w:rPr>
        <w:rFonts w:asciiTheme="majorHAnsi" w:hAnsiTheme="majorHAnsi" w:cstheme="majorHAnsi"/>
        <w:b/>
        <w:bCs/>
        <w:noProof/>
        <w:sz w:val="20"/>
        <w:szCs w:val="20"/>
      </w:rPr>
      <w:t>20</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0038B0">
      <w:rPr>
        <w:rFonts w:asciiTheme="majorHAnsi" w:hAnsiTheme="majorHAnsi" w:cstheme="majorHAnsi"/>
        <w:b/>
        <w:bCs/>
        <w:noProof/>
        <w:sz w:val="20"/>
        <w:szCs w:val="20"/>
      </w:rPr>
      <w:t>33</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E3C02" w14:textId="77777777" w:rsidR="001F709A" w:rsidRDefault="001F70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5A51" w14:textId="77777777" w:rsidR="000260E3" w:rsidRDefault="000260E3" w:rsidP="004F7003">
      <w:r>
        <w:separator/>
      </w:r>
    </w:p>
  </w:footnote>
  <w:footnote w:type="continuationSeparator" w:id="0">
    <w:p w14:paraId="16930EB6" w14:textId="77777777" w:rsidR="000260E3" w:rsidRDefault="000260E3" w:rsidP="004F7003">
      <w:r>
        <w:continuationSeparator/>
      </w:r>
    </w:p>
  </w:footnote>
  <w:footnote w:type="continuationNotice" w:id="1">
    <w:p w14:paraId="23AA748F" w14:textId="77777777" w:rsidR="000260E3" w:rsidRDefault="000260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9785" w14:textId="77777777" w:rsidR="001F709A" w:rsidRDefault="001F70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8DDF" w14:textId="77777777" w:rsidR="001F709A" w:rsidRDefault="001F709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DF57" w14:textId="77777777" w:rsidR="001F709A" w:rsidRDefault="228A99D5" w:rsidP="001F709A">
    <w:pPr>
      <w:pStyle w:val="Nagwek"/>
      <w:rPr>
        <w:i/>
        <w:lang w:eastAsia="pl-PL"/>
      </w:rPr>
    </w:pPr>
    <w:r>
      <w:rPr>
        <w:noProof/>
        <w:lang w:eastAsia="pl-PL"/>
      </w:rPr>
      <w:drawing>
        <wp:inline distT="0" distB="0" distL="0" distR="0" wp14:anchorId="620E6039" wp14:editId="7092F94A">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018463A7" w14:textId="5B35C605" w:rsidR="000260E3" w:rsidRPr="001F709A" w:rsidRDefault="001F709A" w:rsidP="001F709A">
    <w:pPr>
      <w:pStyle w:val="Nagwek"/>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D18F" w14:textId="39B83964" w:rsidR="000260E3" w:rsidRPr="009A4310" w:rsidRDefault="000260E3" w:rsidP="009A4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53"/>
    <w:multiLevelType w:val="hybridMultilevel"/>
    <w:tmpl w:val="6A7ECC20"/>
    <w:lvl w:ilvl="0" w:tplc="7F6A706C">
      <w:start w:val="1"/>
      <w:numFmt w:val="bullet"/>
      <w:lvlText w:val="·"/>
      <w:lvlJc w:val="left"/>
      <w:pPr>
        <w:ind w:left="720" w:hanging="360"/>
      </w:pPr>
      <w:rPr>
        <w:rFonts w:ascii="Symbol" w:hAnsi="Symbol" w:hint="default"/>
      </w:rPr>
    </w:lvl>
    <w:lvl w:ilvl="1" w:tplc="41C8F2DA">
      <w:start w:val="1"/>
      <w:numFmt w:val="bullet"/>
      <w:lvlText w:val="o"/>
      <w:lvlJc w:val="left"/>
      <w:pPr>
        <w:ind w:left="1440" w:hanging="360"/>
      </w:pPr>
      <w:rPr>
        <w:rFonts w:ascii="Courier New" w:hAnsi="Courier New" w:hint="default"/>
      </w:rPr>
    </w:lvl>
    <w:lvl w:ilvl="2" w:tplc="2EB8C1BC">
      <w:start w:val="1"/>
      <w:numFmt w:val="bullet"/>
      <w:lvlText w:val=""/>
      <w:lvlJc w:val="left"/>
      <w:pPr>
        <w:ind w:left="2160" w:hanging="360"/>
      </w:pPr>
      <w:rPr>
        <w:rFonts w:ascii="Wingdings" w:hAnsi="Wingdings" w:hint="default"/>
      </w:rPr>
    </w:lvl>
    <w:lvl w:ilvl="3" w:tplc="F9B2BD9E">
      <w:start w:val="1"/>
      <w:numFmt w:val="bullet"/>
      <w:lvlText w:val=""/>
      <w:lvlJc w:val="left"/>
      <w:pPr>
        <w:ind w:left="2880" w:hanging="360"/>
      </w:pPr>
      <w:rPr>
        <w:rFonts w:ascii="Symbol" w:hAnsi="Symbol" w:hint="default"/>
      </w:rPr>
    </w:lvl>
    <w:lvl w:ilvl="4" w:tplc="E9C6F754">
      <w:start w:val="1"/>
      <w:numFmt w:val="bullet"/>
      <w:lvlText w:val="o"/>
      <w:lvlJc w:val="left"/>
      <w:pPr>
        <w:ind w:left="3600" w:hanging="360"/>
      </w:pPr>
      <w:rPr>
        <w:rFonts w:ascii="Courier New" w:hAnsi="Courier New" w:hint="default"/>
      </w:rPr>
    </w:lvl>
    <w:lvl w:ilvl="5" w:tplc="086424BC">
      <w:start w:val="1"/>
      <w:numFmt w:val="bullet"/>
      <w:lvlText w:val=""/>
      <w:lvlJc w:val="left"/>
      <w:pPr>
        <w:ind w:left="4320" w:hanging="360"/>
      </w:pPr>
      <w:rPr>
        <w:rFonts w:ascii="Wingdings" w:hAnsi="Wingdings" w:hint="default"/>
      </w:rPr>
    </w:lvl>
    <w:lvl w:ilvl="6" w:tplc="B3CE73AA">
      <w:start w:val="1"/>
      <w:numFmt w:val="bullet"/>
      <w:lvlText w:val=""/>
      <w:lvlJc w:val="left"/>
      <w:pPr>
        <w:ind w:left="5040" w:hanging="360"/>
      </w:pPr>
      <w:rPr>
        <w:rFonts w:ascii="Symbol" w:hAnsi="Symbol" w:hint="default"/>
      </w:rPr>
    </w:lvl>
    <w:lvl w:ilvl="7" w:tplc="E56AA3B4">
      <w:start w:val="1"/>
      <w:numFmt w:val="bullet"/>
      <w:lvlText w:val="o"/>
      <w:lvlJc w:val="left"/>
      <w:pPr>
        <w:ind w:left="5760" w:hanging="360"/>
      </w:pPr>
      <w:rPr>
        <w:rFonts w:ascii="Courier New" w:hAnsi="Courier New" w:hint="default"/>
      </w:rPr>
    </w:lvl>
    <w:lvl w:ilvl="8" w:tplc="ABA42C28">
      <w:start w:val="1"/>
      <w:numFmt w:val="bullet"/>
      <w:lvlText w:val=""/>
      <w:lvlJc w:val="left"/>
      <w:pPr>
        <w:ind w:left="6480" w:hanging="360"/>
      </w:pPr>
      <w:rPr>
        <w:rFonts w:ascii="Wingdings" w:hAnsi="Wingdings" w:hint="default"/>
      </w:rPr>
    </w:lvl>
  </w:abstractNum>
  <w:abstractNum w:abstractNumId="1" w15:restartNumberingAfterBreak="0">
    <w:nsid w:val="05E97B6F"/>
    <w:multiLevelType w:val="hybridMultilevel"/>
    <w:tmpl w:val="A63CEEDE"/>
    <w:lvl w:ilvl="0" w:tplc="ED8CCE5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F5519"/>
    <w:multiLevelType w:val="hybridMultilevel"/>
    <w:tmpl w:val="E9B2E192"/>
    <w:lvl w:ilvl="0" w:tplc="51B4FA42">
      <w:start w:val="1"/>
      <w:numFmt w:val="bullet"/>
      <w:lvlText w:val="-"/>
      <w:lvlJc w:val="left"/>
      <w:pPr>
        <w:ind w:left="720" w:hanging="360"/>
      </w:pPr>
      <w:rPr>
        <w:rFonts w:ascii="Calibri" w:hAnsi="Calibri" w:hint="default"/>
      </w:rPr>
    </w:lvl>
    <w:lvl w:ilvl="1" w:tplc="6386A3FA">
      <w:start w:val="1"/>
      <w:numFmt w:val="bullet"/>
      <w:lvlText w:val="o"/>
      <w:lvlJc w:val="left"/>
      <w:pPr>
        <w:ind w:left="1440" w:hanging="360"/>
      </w:pPr>
      <w:rPr>
        <w:rFonts w:ascii="Courier New" w:hAnsi="Courier New" w:hint="default"/>
      </w:rPr>
    </w:lvl>
    <w:lvl w:ilvl="2" w:tplc="33709BF4">
      <w:start w:val="1"/>
      <w:numFmt w:val="bullet"/>
      <w:lvlText w:val=""/>
      <w:lvlJc w:val="left"/>
      <w:pPr>
        <w:ind w:left="2160" w:hanging="360"/>
      </w:pPr>
      <w:rPr>
        <w:rFonts w:ascii="Wingdings" w:hAnsi="Wingdings" w:hint="default"/>
      </w:rPr>
    </w:lvl>
    <w:lvl w:ilvl="3" w:tplc="66F8D896">
      <w:start w:val="1"/>
      <w:numFmt w:val="bullet"/>
      <w:lvlText w:val=""/>
      <w:lvlJc w:val="left"/>
      <w:pPr>
        <w:ind w:left="2880" w:hanging="360"/>
      </w:pPr>
      <w:rPr>
        <w:rFonts w:ascii="Symbol" w:hAnsi="Symbol" w:hint="default"/>
      </w:rPr>
    </w:lvl>
    <w:lvl w:ilvl="4" w:tplc="6F42D9EE">
      <w:start w:val="1"/>
      <w:numFmt w:val="bullet"/>
      <w:lvlText w:val="o"/>
      <w:lvlJc w:val="left"/>
      <w:pPr>
        <w:ind w:left="3600" w:hanging="360"/>
      </w:pPr>
      <w:rPr>
        <w:rFonts w:ascii="Courier New" w:hAnsi="Courier New" w:hint="default"/>
      </w:rPr>
    </w:lvl>
    <w:lvl w:ilvl="5" w:tplc="0EB6D0B6">
      <w:start w:val="1"/>
      <w:numFmt w:val="bullet"/>
      <w:lvlText w:val=""/>
      <w:lvlJc w:val="left"/>
      <w:pPr>
        <w:ind w:left="4320" w:hanging="360"/>
      </w:pPr>
      <w:rPr>
        <w:rFonts w:ascii="Wingdings" w:hAnsi="Wingdings" w:hint="default"/>
      </w:rPr>
    </w:lvl>
    <w:lvl w:ilvl="6" w:tplc="58F05730">
      <w:start w:val="1"/>
      <w:numFmt w:val="bullet"/>
      <w:lvlText w:val=""/>
      <w:lvlJc w:val="left"/>
      <w:pPr>
        <w:ind w:left="5040" w:hanging="360"/>
      </w:pPr>
      <w:rPr>
        <w:rFonts w:ascii="Symbol" w:hAnsi="Symbol" w:hint="default"/>
      </w:rPr>
    </w:lvl>
    <w:lvl w:ilvl="7" w:tplc="4314D776">
      <w:start w:val="1"/>
      <w:numFmt w:val="bullet"/>
      <w:lvlText w:val="o"/>
      <w:lvlJc w:val="left"/>
      <w:pPr>
        <w:ind w:left="5760" w:hanging="360"/>
      </w:pPr>
      <w:rPr>
        <w:rFonts w:ascii="Courier New" w:hAnsi="Courier New" w:hint="default"/>
      </w:rPr>
    </w:lvl>
    <w:lvl w:ilvl="8" w:tplc="41466D70">
      <w:start w:val="1"/>
      <w:numFmt w:val="bullet"/>
      <w:lvlText w:val=""/>
      <w:lvlJc w:val="left"/>
      <w:pPr>
        <w:ind w:left="6480" w:hanging="360"/>
      </w:pPr>
      <w:rPr>
        <w:rFonts w:ascii="Wingdings" w:hAnsi="Wingdings" w:hint="default"/>
      </w:rPr>
    </w:lvl>
  </w:abstractNum>
  <w:abstractNum w:abstractNumId="3" w15:restartNumberingAfterBreak="0">
    <w:nsid w:val="086A6E5C"/>
    <w:multiLevelType w:val="hybridMultilevel"/>
    <w:tmpl w:val="36188CAA"/>
    <w:lvl w:ilvl="0" w:tplc="D62048AE">
      <w:start w:val="1"/>
      <w:numFmt w:val="bullet"/>
      <w:lvlText w:val=""/>
      <w:lvlJc w:val="left"/>
      <w:pPr>
        <w:ind w:left="360" w:hanging="360"/>
      </w:pPr>
      <w:rPr>
        <w:rFonts w:ascii="Symbol" w:hAnsi="Symbol" w:hint="default"/>
      </w:rPr>
    </w:lvl>
    <w:lvl w:ilvl="1" w:tplc="B22CD49C">
      <w:start w:val="1"/>
      <w:numFmt w:val="bullet"/>
      <w:lvlText w:val="o"/>
      <w:lvlJc w:val="left"/>
      <w:pPr>
        <w:ind w:left="1080" w:hanging="360"/>
      </w:pPr>
      <w:rPr>
        <w:rFonts w:ascii="Courier New" w:hAnsi="Courier New" w:hint="default"/>
      </w:rPr>
    </w:lvl>
    <w:lvl w:ilvl="2" w:tplc="1316A7E8">
      <w:start w:val="1"/>
      <w:numFmt w:val="bullet"/>
      <w:lvlText w:val=""/>
      <w:lvlJc w:val="left"/>
      <w:pPr>
        <w:ind w:left="1800" w:hanging="360"/>
      </w:pPr>
      <w:rPr>
        <w:rFonts w:ascii="Wingdings" w:hAnsi="Wingdings" w:hint="default"/>
      </w:rPr>
    </w:lvl>
    <w:lvl w:ilvl="3" w:tplc="E8443396">
      <w:start w:val="1"/>
      <w:numFmt w:val="bullet"/>
      <w:lvlText w:val=""/>
      <w:lvlJc w:val="left"/>
      <w:pPr>
        <w:ind w:left="2520" w:hanging="360"/>
      </w:pPr>
      <w:rPr>
        <w:rFonts w:ascii="Symbol" w:hAnsi="Symbol" w:hint="default"/>
      </w:rPr>
    </w:lvl>
    <w:lvl w:ilvl="4" w:tplc="8E4697E4">
      <w:start w:val="1"/>
      <w:numFmt w:val="bullet"/>
      <w:lvlText w:val="o"/>
      <w:lvlJc w:val="left"/>
      <w:pPr>
        <w:ind w:left="3240" w:hanging="360"/>
      </w:pPr>
      <w:rPr>
        <w:rFonts w:ascii="Courier New" w:hAnsi="Courier New" w:hint="default"/>
      </w:rPr>
    </w:lvl>
    <w:lvl w:ilvl="5" w:tplc="A9C80968">
      <w:start w:val="1"/>
      <w:numFmt w:val="bullet"/>
      <w:lvlText w:val=""/>
      <w:lvlJc w:val="left"/>
      <w:pPr>
        <w:ind w:left="3960" w:hanging="360"/>
      </w:pPr>
      <w:rPr>
        <w:rFonts w:ascii="Wingdings" w:hAnsi="Wingdings" w:hint="default"/>
      </w:rPr>
    </w:lvl>
    <w:lvl w:ilvl="6" w:tplc="5D4CAFD6">
      <w:start w:val="1"/>
      <w:numFmt w:val="bullet"/>
      <w:lvlText w:val=""/>
      <w:lvlJc w:val="left"/>
      <w:pPr>
        <w:ind w:left="4680" w:hanging="360"/>
      </w:pPr>
      <w:rPr>
        <w:rFonts w:ascii="Symbol" w:hAnsi="Symbol" w:hint="default"/>
      </w:rPr>
    </w:lvl>
    <w:lvl w:ilvl="7" w:tplc="213EADD4">
      <w:start w:val="1"/>
      <w:numFmt w:val="bullet"/>
      <w:lvlText w:val="o"/>
      <w:lvlJc w:val="left"/>
      <w:pPr>
        <w:ind w:left="5400" w:hanging="360"/>
      </w:pPr>
      <w:rPr>
        <w:rFonts w:ascii="Courier New" w:hAnsi="Courier New" w:hint="default"/>
      </w:rPr>
    </w:lvl>
    <w:lvl w:ilvl="8" w:tplc="3A82D9D4">
      <w:start w:val="1"/>
      <w:numFmt w:val="bullet"/>
      <w:lvlText w:val=""/>
      <w:lvlJc w:val="left"/>
      <w:pPr>
        <w:ind w:left="6120" w:hanging="360"/>
      </w:pPr>
      <w:rPr>
        <w:rFonts w:ascii="Wingdings" w:hAnsi="Wingdings" w:hint="default"/>
      </w:rPr>
    </w:lvl>
  </w:abstractNum>
  <w:abstractNum w:abstractNumId="4" w15:restartNumberingAfterBreak="0">
    <w:nsid w:val="094966FB"/>
    <w:multiLevelType w:val="hybridMultilevel"/>
    <w:tmpl w:val="0A14F44A"/>
    <w:lvl w:ilvl="0" w:tplc="49F0CD4C">
      <w:start w:val="1"/>
      <w:numFmt w:val="bullet"/>
      <w:lvlText w:val=""/>
      <w:lvlJc w:val="left"/>
      <w:pPr>
        <w:ind w:left="360" w:hanging="360"/>
      </w:pPr>
      <w:rPr>
        <w:rFonts w:ascii="Symbol" w:hAnsi="Symbol" w:hint="default"/>
      </w:rPr>
    </w:lvl>
    <w:lvl w:ilvl="1" w:tplc="7832778A">
      <w:start w:val="1"/>
      <w:numFmt w:val="bullet"/>
      <w:lvlText w:val="o"/>
      <w:lvlJc w:val="left"/>
      <w:pPr>
        <w:ind w:left="1080" w:hanging="360"/>
      </w:pPr>
      <w:rPr>
        <w:rFonts w:ascii="Courier New" w:hAnsi="Courier New" w:hint="default"/>
      </w:rPr>
    </w:lvl>
    <w:lvl w:ilvl="2" w:tplc="4C20EF6A">
      <w:start w:val="1"/>
      <w:numFmt w:val="bullet"/>
      <w:lvlText w:val=""/>
      <w:lvlJc w:val="left"/>
      <w:pPr>
        <w:ind w:left="1800" w:hanging="360"/>
      </w:pPr>
      <w:rPr>
        <w:rFonts w:ascii="Wingdings" w:hAnsi="Wingdings" w:hint="default"/>
      </w:rPr>
    </w:lvl>
    <w:lvl w:ilvl="3" w:tplc="64E66B50">
      <w:start w:val="1"/>
      <w:numFmt w:val="bullet"/>
      <w:lvlText w:val=""/>
      <w:lvlJc w:val="left"/>
      <w:pPr>
        <w:ind w:left="2520" w:hanging="360"/>
      </w:pPr>
      <w:rPr>
        <w:rFonts w:ascii="Symbol" w:hAnsi="Symbol" w:hint="default"/>
      </w:rPr>
    </w:lvl>
    <w:lvl w:ilvl="4" w:tplc="74B00980">
      <w:start w:val="1"/>
      <w:numFmt w:val="bullet"/>
      <w:lvlText w:val="o"/>
      <w:lvlJc w:val="left"/>
      <w:pPr>
        <w:ind w:left="3240" w:hanging="360"/>
      </w:pPr>
      <w:rPr>
        <w:rFonts w:ascii="Courier New" w:hAnsi="Courier New" w:hint="default"/>
      </w:rPr>
    </w:lvl>
    <w:lvl w:ilvl="5" w:tplc="F06E6242">
      <w:start w:val="1"/>
      <w:numFmt w:val="bullet"/>
      <w:lvlText w:val=""/>
      <w:lvlJc w:val="left"/>
      <w:pPr>
        <w:ind w:left="3960" w:hanging="360"/>
      </w:pPr>
      <w:rPr>
        <w:rFonts w:ascii="Wingdings" w:hAnsi="Wingdings" w:hint="default"/>
      </w:rPr>
    </w:lvl>
    <w:lvl w:ilvl="6" w:tplc="127A1296">
      <w:start w:val="1"/>
      <w:numFmt w:val="bullet"/>
      <w:lvlText w:val=""/>
      <w:lvlJc w:val="left"/>
      <w:pPr>
        <w:ind w:left="4680" w:hanging="360"/>
      </w:pPr>
      <w:rPr>
        <w:rFonts w:ascii="Symbol" w:hAnsi="Symbol" w:hint="default"/>
      </w:rPr>
    </w:lvl>
    <w:lvl w:ilvl="7" w:tplc="489E2A60">
      <w:start w:val="1"/>
      <w:numFmt w:val="bullet"/>
      <w:lvlText w:val="o"/>
      <w:lvlJc w:val="left"/>
      <w:pPr>
        <w:ind w:left="5400" w:hanging="360"/>
      </w:pPr>
      <w:rPr>
        <w:rFonts w:ascii="Courier New" w:hAnsi="Courier New" w:hint="default"/>
      </w:rPr>
    </w:lvl>
    <w:lvl w:ilvl="8" w:tplc="01D83CC0">
      <w:start w:val="1"/>
      <w:numFmt w:val="bullet"/>
      <w:lvlText w:val=""/>
      <w:lvlJc w:val="left"/>
      <w:pPr>
        <w:ind w:left="6120" w:hanging="360"/>
      </w:pPr>
      <w:rPr>
        <w:rFonts w:ascii="Wingdings" w:hAnsi="Wingdings" w:hint="default"/>
      </w:rPr>
    </w:lvl>
  </w:abstractNum>
  <w:abstractNum w:abstractNumId="5" w15:restartNumberingAfterBreak="0">
    <w:nsid w:val="0C954F11"/>
    <w:multiLevelType w:val="hybridMultilevel"/>
    <w:tmpl w:val="00F87562"/>
    <w:lvl w:ilvl="0" w:tplc="BC163144">
      <w:start w:val="1"/>
      <w:numFmt w:val="bullet"/>
      <w:lvlText w:val=""/>
      <w:lvlJc w:val="left"/>
      <w:pPr>
        <w:ind w:left="720" w:hanging="360"/>
      </w:pPr>
      <w:rPr>
        <w:rFonts w:ascii="Symbol" w:hAnsi="Symbol" w:hint="default"/>
      </w:rPr>
    </w:lvl>
    <w:lvl w:ilvl="1" w:tplc="8BF0F6C0">
      <w:start w:val="1"/>
      <w:numFmt w:val="bullet"/>
      <w:lvlText w:val="o"/>
      <w:lvlJc w:val="left"/>
      <w:pPr>
        <w:ind w:left="1440" w:hanging="360"/>
      </w:pPr>
      <w:rPr>
        <w:rFonts w:ascii="Courier New" w:hAnsi="Courier New" w:hint="default"/>
      </w:rPr>
    </w:lvl>
    <w:lvl w:ilvl="2" w:tplc="B890E722">
      <w:start w:val="1"/>
      <w:numFmt w:val="bullet"/>
      <w:lvlText w:val=""/>
      <w:lvlJc w:val="left"/>
      <w:pPr>
        <w:ind w:left="2160" w:hanging="360"/>
      </w:pPr>
      <w:rPr>
        <w:rFonts w:ascii="Wingdings" w:hAnsi="Wingdings" w:hint="default"/>
      </w:rPr>
    </w:lvl>
    <w:lvl w:ilvl="3" w:tplc="C5887D6C">
      <w:start w:val="1"/>
      <w:numFmt w:val="bullet"/>
      <w:lvlText w:val=""/>
      <w:lvlJc w:val="left"/>
      <w:pPr>
        <w:ind w:left="2880" w:hanging="360"/>
      </w:pPr>
      <w:rPr>
        <w:rFonts w:ascii="Symbol" w:hAnsi="Symbol" w:hint="default"/>
      </w:rPr>
    </w:lvl>
    <w:lvl w:ilvl="4" w:tplc="06820628">
      <w:start w:val="1"/>
      <w:numFmt w:val="bullet"/>
      <w:lvlText w:val="o"/>
      <w:lvlJc w:val="left"/>
      <w:pPr>
        <w:ind w:left="3600" w:hanging="360"/>
      </w:pPr>
      <w:rPr>
        <w:rFonts w:ascii="Courier New" w:hAnsi="Courier New" w:hint="default"/>
      </w:rPr>
    </w:lvl>
    <w:lvl w:ilvl="5" w:tplc="85C44FD8">
      <w:start w:val="1"/>
      <w:numFmt w:val="bullet"/>
      <w:lvlText w:val=""/>
      <w:lvlJc w:val="left"/>
      <w:pPr>
        <w:ind w:left="4320" w:hanging="360"/>
      </w:pPr>
      <w:rPr>
        <w:rFonts w:ascii="Wingdings" w:hAnsi="Wingdings" w:hint="default"/>
      </w:rPr>
    </w:lvl>
    <w:lvl w:ilvl="6" w:tplc="8CCE664C">
      <w:start w:val="1"/>
      <w:numFmt w:val="bullet"/>
      <w:lvlText w:val=""/>
      <w:lvlJc w:val="left"/>
      <w:pPr>
        <w:ind w:left="5040" w:hanging="360"/>
      </w:pPr>
      <w:rPr>
        <w:rFonts w:ascii="Symbol" w:hAnsi="Symbol" w:hint="default"/>
      </w:rPr>
    </w:lvl>
    <w:lvl w:ilvl="7" w:tplc="03F2A510">
      <w:start w:val="1"/>
      <w:numFmt w:val="bullet"/>
      <w:lvlText w:val="o"/>
      <w:lvlJc w:val="left"/>
      <w:pPr>
        <w:ind w:left="5760" w:hanging="360"/>
      </w:pPr>
      <w:rPr>
        <w:rFonts w:ascii="Courier New" w:hAnsi="Courier New" w:hint="default"/>
      </w:rPr>
    </w:lvl>
    <w:lvl w:ilvl="8" w:tplc="CB228EA6">
      <w:start w:val="1"/>
      <w:numFmt w:val="bullet"/>
      <w:lvlText w:val=""/>
      <w:lvlJc w:val="left"/>
      <w:pPr>
        <w:ind w:left="6480" w:hanging="360"/>
      </w:pPr>
      <w:rPr>
        <w:rFonts w:ascii="Wingdings" w:hAnsi="Wingdings" w:hint="default"/>
      </w:rPr>
    </w:lvl>
  </w:abstractNum>
  <w:abstractNum w:abstractNumId="6" w15:restartNumberingAfterBreak="0">
    <w:nsid w:val="0E93606C"/>
    <w:multiLevelType w:val="hybridMultilevel"/>
    <w:tmpl w:val="BC3851A0"/>
    <w:lvl w:ilvl="0" w:tplc="C72EB1B4">
      <w:start w:val="1"/>
      <w:numFmt w:val="lowerLetter"/>
      <w:lvlText w:val="%1."/>
      <w:lvlJc w:val="left"/>
      <w:pPr>
        <w:ind w:left="720" w:hanging="360"/>
      </w:pPr>
    </w:lvl>
    <w:lvl w:ilvl="1" w:tplc="D77412FE">
      <w:start w:val="1"/>
      <w:numFmt w:val="lowerLetter"/>
      <w:lvlText w:val="%2."/>
      <w:lvlJc w:val="left"/>
      <w:pPr>
        <w:ind w:left="1440" w:hanging="360"/>
      </w:pPr>
    </w:lvl>
    <w:lvl w:ilvl="2" w:tplc="E8F45C58">
      <w:start w:val="1"/>
      <w:numFmt w:val="lowerRoman"/>
      <w:lvlText w:val="%3."/>
      <w:lvlJc w:val="right"/>
      <w:pPr>
        <w:ind w:left="2160" w:hanging="180"/>
      </w:pPr>
    </w:lvl>
    <w:lvl w:ilvl="3" w:tplc="2936434C">
      <w:start w:val="1"/>
      <w:numFmt w:val="decimal"/>
      <w:lvlText w:val="%4."/>
      <w:lvlJc w:val="left"/>
      <w:pPr>
        <w:ind w:left="2880" w:hanging="360"/>
      </w:pPr>
    </w:lvl>
    <w:lvl w:ilvl="4" w:tplc="16287290">
      <w:start w:val="1"/>
      <w:numFmt w:val="lowerLetter"/>
      <w:lvlText w:val="%5."/>
      <w:lvlJc w:val="left"/>
      <w:pPr>
        <w:ind w:left="3600" w:hanging="360"/>
      </w:pPr>
    </w:lvl>
    <w:lvl w:ilvl="5" w:tplc="92B489D0">
      <w:start w:val="1"/>
      <w:numFmt w:val="lowerRoman"/>
      <w:lvlText w:val="%6."/>
      <w:lvlJc w:val="right"/>
      <w:pPr>
        <w:ind w:left="4320" w:hanging="180"/>
      </w:pPr>
    </w:lvl>
    <w:lvl w:ilvl="6" w:tplc="87FAE53E">
      <w:start w:val="1"/>
      <w:numFmt w:val="decimal"/>
      <w:lvlText w:val="%7."/>
      <w:lvlJc w:val="left"/>
      <w:pPr>
        <w:ind w:left="5040" w:hanging="360"/>
      </w:pPr>
    </w:lvl>
    <w:lvl w:ilvl="7" w:tplc="3F366E64">
      <w:start w:val="1"/>
      <w:numFmt w:val="lowerLetter"/>
      <w:lvlText w:val="%8."/>
      <w:lvlJc w:val="left"/>
      <w:pPr>
        <w:ind w:left="5760" w:hanging="360"/>
      </w:pPr>
    </w:lvl>
    <w:lvl w:ilvl="8" w:tplc="761CAE7A">
      <w:start w:val="1"/>
      <w:numFmt w:val="lowerRoman"/>
      <w:lvlText w:val="%9."/>
      <w:lvlJc w:val="right"/>
      <w:pPr>
        <w:ind w:left="6480" w:hanging="180"/>
      </w:pPr>
    </w:lvl>
  </w:abstractNum>
  <w:abstractNum w:abstractNumId="7" w15:restartNumberingAfterBreak="0">
    <w:nsid w:val="0F6010C8"/>
    <w:multiLevelType w:val="hybridMultilevel"/>
    <w:tmpl w:val="0A3268F6"/>
    <w:lvl w:ilvl="0" w:tplc="327C2CA8">
      <w:start w:val="1"/>
      <w:numFmt w:val="bullet"/>
      <w:lvlText w:val=""/>
      <w:lvlJc w:val="left"/>
      <w:pPr>
        <w:ind w:left="360" w:hanging="360"/>
      </w:pPr>
      <w:rPr>
        <w:rFonts w:ascii="Symbol" w:hAnsi="Symbol" w:hint="default"/>
      </w:rPr>
    </w:lvl>
    <w:lvl w:ilvl="1" w:tplc="970073A0">
      <w:start w:val="1"/>
      <w:numFmt w:val="bullet"/>
      <w:lvlText w:val="o"/>
      <w:lvlJc w:val="left"/>
      <w:pPr>
        <w:ind w:left="1080" w:hanging="360"/>
      </w:pPr>
      <w:rPr>
        <w:rFonts w:ascii="Courier New" w:hAnsi="Courier New" w:hint="default"/>
      </w:rPr>
    </w:lvl>
    <w:lvl w:ilvl="2" w:tplc="4814B4FA">
      <w:start w:val="1"/>
      <w:numFmt w:val="bullet"/>
      <w:lvlText w:val=""/>
      <w:lvlJc w:val="left"/>
      <w:pPr>
        <w:ind w:left="1800" w:hanging="360"/>
      </w:pPr>
      <w:rPr>
        <w:rFonts w:ascii="Wingdings" w:hAnsi="Wingdings" w:hint="default"/>
      </w:rPr>
    </w:lvl>
    <w:lvl w:ilvl="3" w:tplc="75EAFA50">
      <w:start w:val="1"/>
      <w:numFmt w:val="bullet"/>
      <w:lvlText w:val=""/>
      <w:lvlJc w:val="left"/>
      <w:pPr>
        <w:ind w:left="2520" w:hanging="360"/>
      </w:pPr>
      <w:rPr>
        <w:rFonts w:ascii="Symbol" w:hAnsi="Symbol" w:hint="default"/>
      </w:rPr>
    </w:lvl>
    <w:lvl w:ilvl="4" w:tplc="6848EF8C">
      <w:start w:val="1"/>
      <w:numFmt w:val="bullet"/>
      <w:lvlText w:val="o"/>
      <w:lvlJc w:val="left"/>
      <w:pPr>
        <w:ind w:left="3240" w:hanging="360"/>
      </w:pPr>
      <w:rPr>
        <w:rFonts w:ascii="Courier New" w:hAnsi="Courier New" w:hint="default"/>
      </w:rPr>
    </w:lvl>
    <w:lvl w:ilvl="5" w:tplc="79147312">
      <w:start w:val="1"/>
      <w:numFmt w:val="bullet"/>
      <w:lvlText w:val=""/>
      <w:lvlJc w:val="left"/>
      <w:pPr>
        <w:ind w:left="3960" w:hanging="360"/>
      </w:pPr>
      <w:rPr>
        <w:rFonts w:ascii="Wingdings" w:hAnsi="Wingdings" w:hint="default"/>
      </w:rPr>
    </w:lvl>
    <w:lvl w:ilvl="6" w:tplc="0C3E22FE">
      <w:start w:val="1"/>
      <w:numFmt w:val="bullet"/>
      <w:lvlText w:val=""/>
      <w:lvlJc w:val="left"/>
      <w:pPr>
        <w:ind w:left="4680" w:hanging="360"/>
      </w:pPr>
      <w:rPr>
        <w:rFonts w:ascii="Symbol" w:hAnsi="Symbol" w:hint="default"/>
      </w:rPr>
    </w:lvl>
    <w:lvl w:ilvl="7" w:tplc="E7E6F5C8">
      <w:start w:val="1"/>
      <w:numFmt w:val="bullet"/>
      <w:lvlText w:val="o"/>
      <w:lvlJc w:val="left"/>
      <w:pPr>
        <w:ind w:left="5400" w:hanging="360"/>
      </w:pPr>
      <w:rPr>
        <w:rFonts w:ascii="Courier New" w:hAnsi="Courier New" w:hint="default"/>
      </w:rPr>
    </w:lvl>
    <w:lvl w:ilvl="8" w:tplc="C1F453C2">
      <w:start w:val="1"/>
      <w:numFmt w:val="bullet"/>
      <w:lvlText w:val=""/>
      <w:lvlJc w:val="left"/>
      <w:pPr>
        <w:ind w:left="6120" w:hanging="360"/>
      </w:pPr>
      <w:rPr>
        <w:rFonts w:ascii="Wingdings" w:hAnsi="Wingdings" w:hint="default"/>
      </w:rPr>
    </w:lvl>
  </w:abstractNum>
  <w:abstractNum w:abstractNumId="8" w15:restartNumberingAfterBreak="0">
    <w:nsid w:val="176E7E3C"/>
    <w:multiLevelType w:val="hybridMultilevel"/>
    <w:tmpl w:val="55C010DC"/>
    <w:lvl w:ilvl="0" w:tplc="2F9CC084">
      <w:start w:val="1"/>
      <w:numFmt w:val="bullet"/>
      <w:lvlText w:val="·"/>
      <w:lvlJc w:val="left"/>
      <w:pPr>
        <w:ind w:left="720" w:hanging="360"/>
      </w:pPr>
      <w:rPr>
        <w:rFonts w:ascii="Symbol" w:hAnsi="Symbol" w:hint="default"/>
      </w:rPr>
    </w:lvl>
    <w:lvl w:ilvl="1" w:tplc="379012AC">
      <w:start w:val="1"/>
      <w:numFmt w:val="bullet"/>
      <w:lvlText w:val="o"/>
      <w:lvlJc w:val="left"/>
      <w:pPr>
        <w:ind w:left="1440" w:hanging="360"/>
      </w:pPr>
      <w:rPr>
        <w:rFonts w:ascii="Courier New" w:hAnsi="Courier New" w:hint="default"/>
      </w:rPr>
    </w:lvl>
    <w:lvl w:ilvl="2" w:tplc="B434D5AE">
      <w:start w:val="1"/>
      <w:numFmt w:val="bullet"/>
      <w:lvlText w:val=""/>
      <w:lvlJc w:val="left"/>
      <w:pPr>
        <w:ind w:left="2160" w:hanging="360"/>
      </w:pPr>
      <w:rPr>
        <w:rFonts w:ascii="Wingdings" w:hAnsi="Wingdings" w:hint="default"/>
      </w:rPr>
    </w:lvl>
    <w:lvl w:ilvl="3" w:tplc="ECC26D08">
      <w:start w:val="1"/>
      <w:numFmt w:val="bullet"/>
      <w:lvlText w:val=""/>
      <w:lvlJc w:val="left"/>
      <w:pPr>
        <w:ind w:left="2880" w:hanging="360"/>
      </w:pPr>
      <w:rPr>
        <w:rFonts w:ascii="Symbol" w:hAnsi="Symbol" w:hint="default"/>
      </w:rPr>
    </w:lvl>
    <w:lvl w:ilvl="4" w:tplc="659EF95E">
      <w:start w:val="1"/>
      <w:numFmt w:val="bullet"/>
      <w:lvlText w:val="o"/>
      <w:lvlJc w:val="left"/>
      <w:pPr>
        <w:ind w:left="3600" w:hanging="360"/>
      </w:pPr>
      <w:rPr>
        <w:rFonts w:ascii="Courier New" w:hAnsi="Courier New" w:hint="default"/>
      </w:rPr>
    </w:lvl>
    <w:lvl w:ilvl="5" w:tplc="53460AAA">
      <w:start w:val="1"/>
      <w:numFmt w:val="bullet"/>
      <w:lvlText w:val=""/>
      <w:lvlJc w:val="left"/>
      <w:pPr>
        <w:ind w:left="4320" w:hanging="360"/>
      </w:pPr>
      <w:rPr>
        <w:rFonts w:ascii="Wingdings" w:hAnsi="Wingdings" w:hint="default"/>
      </w:rPr>
    </w:lvl>
    <w:lvl w:ilvl="6" w:tplc="87B47770">
      <w:start w:val="1"/>
      <w:numFmt w:val="bullet"/>
      <w:lvlText w:val=""/>
      <w:lvlJc w:val="left"/>
      <w:pPr>
        <w:ind w:left="5040" w:hanging="360"/>
      </w:pPr>
      <w:rPr>
        <w:rFonts w:ascii="Symbol" w:hAnsi="Symbol" w:hint="default"/>
      </w:rPr>
    </w:lvl>
    <w:lvl w:ilvl="7" w:tplc="6486F7EC">
      <w:start w:val="1"/>
      <w:numFmt w:val="bullet"/>
      <w:lvlText w:val="o"/>
      <w:lvlJc w:val="left"/>
      <w:pPr>
        <w:ind w:left="5760" w:hanging="360"/>
      </w:pPr>
      <w:rPr>
        <w:rFonts w:ascii="Courier New" w:hAnsi="Courier New" w:hint="default"/>
      </w:rPr>
    </w:lvl>
    <w:lvl w:ilvl="8" w:tplc="9E7A2E6E">
      <w:start w:val="1"/>
      <w:numFmt w:val="bullet"/>
      <w:lvlText w:val=""/>
      <w:lvlJc w:val="left"/>
      <w:pPr>
        <w:ind w:left="6480" w:hanging="360"/>
      </w:pPr>
      <w:rPr>
        <w:rFonts w:ascii="Wingdings" w:hAnsi="Wingdings" w:hint="default"/>
      </w:rPr>
    </w:lvl>
  </w:abstractNum>
  <w:abstractNum w:abstractNumId="9" w15:restartNumberingAfterBreak="0">
    <w:nsid w:val="1B9D1D1F"/>
    <w:multiLevelType w:val="hybridMultilevel"/>
    <w:tmpl w:val="B9F691F0"/>
    <w:lvl w:ilvl="0" w:tplc="FFFFFFFF">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7D1FF1"/>
    <w:multiLevelType w:val="hybridMultilevel"/>
    <w:tmpl w:val="1DF2375E"/>
    <w:lvl w:ilvl="0" w:tplc="91FE5FAE">
      <w:start w:val="1"/>
      <w:numFmt w:val="bullet"/>
      <w:lvlText w:val=""/>
      <w:lvlJc w:val="left"/>
      <w:pPr>
        <w:ind w:left="720" w:hanging="360"/>
      </w:pPr>
      <w:rPr>
        <w:rFonts w:ascii="Symbol" w:hAnsi="Symbol" w:hint="default"/>
      </w:rPr>
    </w:lvl>
    <w:lvl w:ilvl="1" w:tplc="1F1CCA20">
      <w:start w:val="1"/>
      <w:numFmt w:val="bullet"/>
      <w:lvlText w:val="o"/>
      <w:lvlJc w:val="left"/>
      <w:pPr>
        <w:ind w:left="1440" w:hanging="360"/>
      </w:pPr>
      <w:rPr>
        <w:rFonts w:ascii="Courier New" w:hAnsi="Courier New" w:hint="default"/>
      </w:rPr>
    </w:lvl>
    <w:lvl w:ilvl="2" w:tplc="B5D68A1E">
      <w:start w:val="1"/>
      <w:numFmt w:val="bullet"/>
      <w:lvlText w:val=""/>
      <w:lvlJc w:val="left"/>
      <w:pPr>
        <w:ind w:left="2160" w:hanging="360"/>
      </w:pPr>
      <w:rPr>
        <w:rFonts w:ascii="Wingdings" w:hAnsi="Wingdings" w:hint="default"/>
      </w:rPr>
    </w:lvl>
    <w:lvl w:ilvl="3" w:tplc="499C4AF6">
      <w:start w:val="1"/>
      <w:numFmt w:val="bullet"/>
      <w:lvlText w:val=""/>
      <w:lvlJc w:val="left"/>
      <w:pPr>
        <w:ind w:left="2880" w:hanging="360"/>
      </w:pPr>
      <w:rPr>
        <w:rFonts w:ascii="Symbol" w:hAnsi="Symbol" w:hint="default"/>
      </w:rPr>
    </w:lvl>
    <w:lvl w:ilvl="4" w:tplc="3E5A529E">
      <w:start w:val="1"/>
      <w:numFmt w:val="bullet"/>
      <w:lvlText w:val="o"/>
      <w:lvlJc w:val="left"/>
      <w:pPr>
        <w:ind w:left="3600" w:hanging="360"/>
      </w:pPr>
      <w:rPr>
        <w:rFonts w:ascii="Courier New" w:hAnsi="Courier New" w:hint="default"/>
      </w:rPr>
    </w:lvl>
    <w:lvl w:ilvl="5" w:tplc="E4DC54B8">
      <w:start w:val="1"/>
      <w:numFmt w:val="bullet"/>
      <w:lvlText w:val=""/>
      <w:lvlJc w:val="left"/>
      <w:pPr>
        <w:ind w:left="4320" w:hanging="360"/>
      </w:pPr>
      <w:rPr>
        <w:rFonts w:ascii="Wingdings" w:hAnsi="Wingdings" w:hint="default"/>
      </w:rPr>
    </w:lvl>
    <w:lvl w:ilvl="6" w:tplc="7AF45588">
      <w:start w:val="1"/>
      <w:numFmt w:val="bullet"/>
      <w:lvlText w:val=""/>
      <w:lvlJc w:val="left"/>
      <w:pPr>
        <w:ind w:left="5040" w:hanging="360"/>
      </w:pPr>
      <w:rPr>
        <w:rFonts w:ascii="Symbol" w:hAnsi="Symbol" w:hint="default"/>
      </w:rPr>
    </w:lvl>
    <w:lvl w:ilvl="7" w:tplc="BA664D74">
      <w:start w:val="1"/>
      <w:numFmt w:val="bullet"/>
      <w:lvlText w:val="o"/>
      <w:lvlJc w:val="left"/>
      <w:pPr>
        <w:ind w:left="5760" w:hanging="360"/>
      </w:pPr>
      <w:rPr>
        <w:rFonts w:ascii="Courier New" w:hAnsi="Courier New" w:hint="default"/>
      </w:rPr>
    </w:lvl>
    <w:lvl w:ilvl="8" w:tplc="DB084C16">
      <w:start w:val="1"/>
      <w:numFmt w:val="bullet"/>
      <w:lvlText w:val=""/>
      <w:lvlJc w:val="left"/>
      <w:pPr>
        <w:ind w:left="6480" w:hanging="360"/>
      </w:pPr>
      <w:rPr>
        <w:rFonts w:ascii="Wingdings" w:hAnsi="Wingdings" w:hint="default"/>
      </w:rPr>
    </w:lvl>
  </w:abstractNum>
  <w:abstractNum w:abstractNumId="11" w15:restartNumberingAfterBreak="0">
    <w:nsid w:val="29BA02CA"/>
    <w:multiLevelType w:val="hybridMultilevel"/>
    <w:tmpl w:val="60DEB9A8"/>
    <w:lvl w:ilvl="0" w:tplc="E878C6BE">
      <w:start w:val="1"/>
      <w:numFmt w:val="bullet"/>
      <w:lvlText w:val=""/>
      <w:lvlJc w:val="left"/>
      <w:pPr>
        <w:ind w:left="720" w:hanging="360"/>
      </w:pPr>
      <w:rPr>
        <w:rFonts w:ascii="Symbol" w:hAnsi="Symbol" w:hint="default"/>
      </w:rPr>
    </w:lvl>
    <w:lvl w:ilvl="1" w:tplc="FAB20A76">
      <w:start w:val="1"/>
      <w:numFmt w:val="bullet"/>
      <w:lvlText w:val="o"/>
      <w:lvlJc w:val="left"/>
      <w:pPr>
        <w:ind w:left="1440" w:hanging="360"/>
      </w:pPr>
      <w:rPr>
        <w:rFonts w:ascii="Courier New" w:hAnsi="Courier New" w:hint="default"/>
      </w:rPr>
    </w:lvl>
    <w:lvl w:ilvl="2" w:tplc="CF023658">
      <w:start w:val="1"/>
      <w:numFmt w:val="bullet"/>
      <w:lvlText w:val=""/>
      <w:lvlJc w:val="left"/>
      <w:pPr>
        <w:ind w:left="2160" w:hanging="360"/>
      </w:pPr>
      <w:rPr>
        <w:rFonts w:ascii="Wingdings" w:hAnsi="Wingdings" w:hint="default"/>
      </w:rPr>
    </w:lvl>
    <w:lvl w:ilvl="3" w:tplc="1C8A61E4">
      <w:start w:val="1"/>
      <w:numFmt w:val="bullet"/>
      <w:lvlText w:val=""/>
      <w:lvlJc w:val="left"/>
      <w:pPr>
        <w:ind w:left="2880" w:hanging="360"/>
      </w:pPr>
      <w:rPr>
        <w:rFonts w:ascii="Symbol" w:hAnsi="Symbol" w:hint="default"/>
      </w:rPr>
    </w:lvl>
    <w:lvl w:ilvl="4" w:tplc="D44883C2">
      <w:start w:val="1"/>
      <w:numFmt w:val="bullet"/>
      <w:lvlText w:val="o"/>
      <w:lvlJc w:val="left"/>
      <w:pPr>
        <w:ind w:left="3600" w:hanging="360"/>
      </w:pPr>
      <w:rPr>
        <w:rFonts w:ascii="Courier New" w:hAnsi="Courier New" w:hint="default"/>
      </w:rPr>
    </w:lvl>
    <w:lvl w:ilvl="5" w:tplc="52481060">
      <w:start w:val="1"/>
      <w:numFmt w:val="bullet"/>
      <w:lvlText w:val=""/>
      <w:lvlJc w:val="left"/>
      <w:pPr>
        <w:ind w:left="4320" w:hanging="360"/>
      </w:pPr>
      <w:rPr>
        <w:rFonts w:ascii="Wingdings" w:hAnsi="Wingdings" w:hint="default"/>
      </w:rPr>
    </w:lvl>
    <w:lvl w:ilvl="6" w:tplc="7A06D1BA">
      <w:start w:val="1"/>
      <w:numFmt w:val="bullet"/>
      <w:lvlText w:val=""/>
      <w:lvlJc w:val="left"/>
      <w:pPr>
        <w:ind w:left="5040" w:hanging="360"/>
      </w:pPr>
      <w:rPr>
        <w:rFonts w:ascii="Symbol" w:hAnsi="Symbol" w:hint="default"/>
      </w:rPr>
    </w:lvl>
    <w:lvl w:ilvl="7" w:tplc="62DE5838">
      <w:start w:val="1"/>
      <w:numFmt w:val="bullet"/>
      <w:lvlText w:val="o"/>
      <w:lvlJc w:val="left"/>
      <w:pPr>
        <w:ind w:left="5760" w:hanging="360"/>
      </w:pPr>
      <w:rPr>
        <w:rFonts w:ascii="Courier New" w:hAnsi="Courier New" w:hint="default"/>
      </w:rPr>
    </w:lvl>
    <w:lvl w:ilvl="8" w:tplc="C570E7A2">
      <w:start w:val="1"/>
      <w:numFmt w:val="bullet"/>
      <w:lvlText w:val=""/>
      <w:lvlJc w:val="left"/>
      <w:pPr>
        <w:ind w:left="6480" w:hanging="360"/>
      </w:pPr>
      <w:rPr>
        <w:rFonts w:ascii="Wingdings" w:hAnsi="Wingdings" w:hint="default"/>
      </w:rPr>
    </w:lvl>
  </w:abstractNum>
  <w:abstractNum w:abstractNumId="12" w15:restartNumberingAfterBreak="0">
    <w:nsid w:val="30933BE4"/>
    <w:multiLevelType w:val="hybridMultilevel"/>
    <w:tmpl w:val="93E0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D34B7"/>
    <w:multiLevelType w:val="hybridMultilevel"/>
    <w:tmpl w:val="2D92C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84A2F89"/>
    <w:multiLevelType w:val="hybridMultilevel"/>
    <w:tmpl w:val="8A1A806A"/>
    <w:lvl w:ilvl="0" w:tplc="DF5E9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6" w15:restartNumberingAfterBreak="0">
    <w:nsid w:val="43D04128"/>
    <w:multiLevelType w:val="multilevel"/>
    <w:tmpl w:val="132E234A"/>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17" w15:restartNumberingAfterBreak="0">
    <w:nsid w:val="45A476FC"/>
    <w:multiLevelType w:val="hybridMultilevel"/>
    <w:tmpl w:val="CA825C84"/>
    <w:lvl w:ilvl="0" w:tplc="9E62B050">
      <w:start w:val="1"/>
      <w:numFmt w:val="bullet"/>
      <w:lvlText w:val=""/>
      <w:lvlJc w:val="left"/>
      <w:pPr>
        <w:ind w:left="360" w:hanging="360"/>
      </w:pPr>
      <w:rPr>
        <w:rFonts w:ascii="Symbol" w:hAnsi="Symbol" w:hint="default"/>
      </w:rPr>
    </w:lvl>
    <w:lvl w:ilvl="1" w:tplc="83AA8618">
      <w:start w:val="1"/>
      <w:numFmt w:val="bullet"/>
      <w:lvlText w:val="o"/>
      <w:lvlJc w:val="left"/>
      <w:pPr>
        <w:ind w:left="1080" w:hanging="360"/>
      </w:pPr>
      <w:rPr>
        <w:rFonts w:ascii="Courier New" w:hAnsi="Courier New" w:hint="default"/>
      </w:rPr>
    </w:lvl>
    <w:lvl w:ilvl="2" w:tplc="CEFE6D8E">
      <w:start w:val="1"/>
      <w:numFmt w:val="bullet"/>
      <w:lvlText w:val=""/>
      <w:lvlJc w:val="left"/>
      <w:pPr>
        <w:ind w:left="1800" w:hanging="360"/>
      </w:pPr>
      <w:rPr>
        <w:rFonts w:ascii="Wingdings" w:hAnsi="Wingdings" w:hint="default"/>
      </w:rPr>
    </w:lvl>
    <w:lvl w:ilvl="3" w:tplc="5B309D3E">
      <w:start w:val="1"/>
      <w:numFmt w:val="bullet"/>
      <w:lvlText w:val=""/>
      <w:lvlJc w:val="left"/>
      <w:pPr>
        <w:ind w:left="2520" w:hanging="360"/>
      </w:pPr>
      <w:rPr>
        <w:rFonts w:ascii="Symbol" w:hAnsi="Symbol" w:hint="default"/>
      </w:rPr>
    </w:lvl>
    <w:lvl w:ilvl="4" w:tplc="DD42BB58">
      <w:start w:val="1"/>
      <w:numFmt w:val="bullet"/>
      <w:lvlText w:val="o"/>
      <w:lvlJc w:val="left"/>
      <w:pPr>
        <w:ind w:left="3240" w:hanging="360"/>
      </w:pPr>
      <w:rPr>
        <w:rFonts w:ascii="Courier New" w:hAnsi="Courier New" w:hint="default"/>
      </w:rPr>
    </w:lvl>
    <w:lvl w:ilvl="5" w:tplc="C60432B8">
      <w:start w:val="1"/>
      <w:numFmt w:val="bullet"/>
      <w:lvlText w:val=""/>
      <w:lvlJc w:val="left"/>
      <w:pPr>
        <w:ind w:left="3960" w:hanging="360"/>
      </w:pPr>
      <w:rPr>
        <w:rFonts w:ascii="Wingdings" w:hAnsi="Wingdings" w:hint="default"/>
      </w:rPr>
    </w:lvl>
    <w:lvl w:ilvl="6" w:tplc="1A4A0046">
      <w:start w:val="1"/>
      <w:numFmt w:val="bullet"/>
      <w:lvlText w:val=""/>
      <w:lvlJc w:val="left"/>
      <w:pPr>
        <w:ind w:left="4680" w:hanging="360"/>
      </w:pPr>
      <w:rPr>
        <w:rFonts w:ascii="Symbol" w:hAnsi="Symbol" w:hint="default"/>
      </w:rPr>
    </w:lvl>
    <w:lvl w:ilvl="7" w:tplc="B5F62446">
      <w:start w:val="1"/>
      <w:numFmt w:val="bullet"/>
      <w:lvlText w:val="o"/>
      <w:lvlJc w:val="left"/>
      <w:pPr>
        <w:ind w:left="5400" w:hanging="360"/>
      </w:pPr>
      <w:rPr>
        <w:rFonts w:ascii="Courier New" w:hAnsi="Courier New" w:hint="default"/>
      </w:rPr>
    </w:lvl>
    <w:lvl w:ilvl="8" w:tplc="039A92F4">
      <w:start w:val="1"/>
      <w:numFmt w:val="bullet"/>
      <w:lvlText w:val=""/>
      <w:lvlJc w:val="left"/>
      <w:pPr>
        <w:ind w:left="6120" w:hanging="360"/>
      </w:pPr>
      <w:rPr>
        <w:rFonts w:ascii="Wingdings" w:hAnsi="Wingdings" w:hint="default"/>
      </w:rPr>
    </w:lvl>
  </w:abstractNum>
  <w:abstractNum w:abstractNumId="18" w15:restartNumberingAfterBreak="0">
    <w:nsid w:val="46486EE8"/>
    <w:multiLevelType w:val="hybridMultilevel"/>
    <w:tmpl w:val="19A2BEBA"/>
    <w:lvl w:ilvl="0" w:tplc="9D9AA096">
      <w:start w:val="1"/>
      <w:numFmt w:val="bullet"/>
      <w:lvlText w:val=""/>
      <w:lvlJc w:val="left"/>
      <w:pPr>
        <w:ind w:left="720" w:hanging="360"/>
      </w:pPr>
      <w:rPr>
        <w:rFonts w:ascii="Symbol" w:hAnsi="Symbol" w:hint="default"/>
      </w:rPr>
    </w:lvl>
    <w:lvl w:ilvl="1" w:tplc="410485E4">
      <w:start w:val="1"/>
      <w:numFmt w:val="bullet"/>
      <w:lvlText w:val="o"/>
      <w:lvlJc w:val="left"/>
      <w:pPr>
        <w:ind w:left="1440" w:hanging="360"/>
      </w:pPr>
      <w:rPr>
        <w:rFonts w:ascii="Courier New" w:hAnsi="Courier New" w:hint="default"/>
      </w:rPr>
    </w:lvl>
    <w:lvl w:ilvl="2" w:tplc="19228140">
      <w:start w:val="1"/>
      <w:numFmt w:val="bullet"/>
      <w:lvlText w:val=""/>
      <w:lvlJc w:val="left"/>
      <w:pPr>
        <w:ind w:left="2160" w:hanging="360"/>
      </w:pPr>
      <w:rPr>
        <w:rFonts w:ascii="Wingdings" w:hAnsi="Wingdings" w:hint="default"/>
      </w:rPr>
    </w:lvl>
    <w:lvl w:ilvl="3" w:tplc="DDB2B2E8">
      <w:start w:val="1"/>
      <w:numFmt w:val="bullet"/>
      <w:lvlText w:val=""/>
      <w:lvlJc w:val="left"/>
      <w:pPr>
        <w:ind w:left="2880" w:hanging="360"/>
      </w:pPr>
      <w:rPr>
        <w:rFonts w:ascii="Symbol" w:hAnsi="Symbol" w:hint="default"/>
      </w:rPr>
    </w:lvl>
    <w:lvl w:ilvl="4" w:tplc="00F28E42">
      <w:start w:val="1"/>
      <w:numFmt w:val="bullet"/>
      <w:lvlText w:val="o"/>
      <w:lvlJc w:val="left"/>
      <w:pPr>
        <w:ind w:left="3600" w:hanging="360"/>
      </w:pPr>
      <w:rPr>
        <w:rFonts w:ascii="Courier New" w:hAnsi="Courier New" w:hint="default"/>
      </w:rPr>
    </w:lvl>
    <w:lvl w:ilvl="5" w:tplc="01C67FF2">
      <w:start w:val="1"/>
      <w:numFmt w:val="bullet"/>
      <w:lvlText w:val=""/>
      <w:lvlJc w:val="left"/>
      <w:pPr>
        <w:ind w:left="4320" w:hanging="360"/>
      </w:pPr>
      <w:rPr>
        <w:rFonts w:ascii="Wingdings" w:hAnsi="Wingdings" w:hint="default"/>
      </w:rPr>
    </w:lvl>
    <w:lvl w:ilvl="6" w:tplc="D3D048BA">
      <w:start w:val="1"/>
      <w:numFmt w:val="bullet"/>
      <w:lvlText w:val=""/>
      <w:lvlJc w:val="left"/>
      <w:pPr>
        <w:ind w:left="5040" w:hanging="360"/>
      </w:pPr>
      <w:rPr>
        <w:rFonts w:ascii="Symbol" w:hAnsi="Symbol" w:hint="default"/>
      </w:rPr>
    </w:lvl>
    <w:lvl w:ilvl="7" w:tplc="60FC28CE">
      <w:start w:val="1"/>
      <w:numFmt w:val="bullet"/>
      <w:lvlText w:val="o"/>
      <w:lvlJc w:val="left"/>
      <w:pPr>
        <w:ind w:left="5760" w:hanging="360"/>
      </w:pPr>
      <w:rPr>
        <w:rFonts w:ascii="Courier New" w:hAnsi="Courier New" w:hint="default"/>
      </w:rPr>
    </w:lvl>
    <w:lvl w:ilvl="8" w:tplc="DCDC8E44">
      <w:start w:val="1"/>
      <w:numFmt w:val="bullet"/>
      <w:lvlText w:val=""/>
      <w:lvlJc w:val="left"/>
      <w:pPr>
        <w:ind w:left="6480" w:hanging="360"/>
      </w:pPr>
      <w:rPr>
        <w:rFonts w:ascii="Wingdings" w:hAnsi="Wingdings" w:hint="default"/>
      </w:rPr>
    </w:lvl>
  </w:abstractNum>
  <w:abstractNum w:abstractNumId="19" w15:restartNumberingAfterBreak="0">
    <w:nsid w:val="478A2BCC"/>
    <w:multiLevelType w:val="hybridMultilevel"/>
    <w:tmpl w:val="C486D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C2DC1"/>
    <w:multiLevelType w:val="hybridMultilevel"/>
    <w:tmpl w:val="E9A4E3CE"/>
    <w:lvl w:ilvl="0" w:tplc="F878A3D8">
      <w:start w:val="1"/>
      <w:numFmt w:val="bullet"/>
      <w:lvlText w:val=""/>
      <w:lvlJc w:val="left"/>
      <w:pPr>
        <w:ind w:left="720" w:hanging="360"/>
      </w:pPr>
      <w:rPr>
        <w:rFonts w:ascii="Symbol" w:hAnsi="Symbol" w:hint="default"/>
      </w:rPr>
    </w:lvl>
    <w:lvl w:ilvl="1" w:tplc="1CC076A2">
      <w:start w:val="1"/>
      <w:numFmt w:val="bullet"/>
      <w:lvlText w:val="o"/>
      <w:lvlJc w:val="left"/>
      <w:pPr>
        <w:ind w:left="1440" w:hanging="360"/>
      </w:pPr>
      <w:rPr>
        <w:rFonts w:ascii="Courier New" w:hAnsi="Courier New" w:hint="default"/>
      </w:rPr>
    </w:lvl>
    <w:lvl w:ilvl="2" w:tplc="A972264C">
      <w:start w:val="1"/>
      <w:numFmt w:val="bullet"/>
      <w:lvlText w:val=""/>
      <w:lvlJc w:val="left"/>
      <w:pPr>
        <w:ind w:left="2160" w:hanging="360"/>
      </w:pPr>
      <w:rPr>
        <w:rFonts w:ascii="Wingdings" w:hAnsi="Wingdings" w:hint="default"/>
      </w:rPr>
    </w:lvl>
    <w:lvl w:ilvl="3" w:tplc="98AEBD36">
      <w:start w:val="1"/>
      <w:numFmt w:val="bullet"/>
      <w:lvlText w:val=""/>
      <w:lvlJc w:val="left"/>
      <w:pPr>
        <w:ind w:left="2880" w:hanging="360"/>
      </w:pPr>
      <w:rPr>
        <w:rFonts w:ascii="Symbol" w:hAnsi="Symbol" w:hint="default"/>
      </w:rPr>
    </w:lvl>
    <w:lvl w:ilvl="4" w:tplc="54D49EEE">
      <w:start w:val="1"/>
      <w:numFmt w:val="bullet"/>
      <w:lvlText w:val="o"/>
      <w:lvlJc w:val="left"/>
      <w:pPr>
        <w:ind w:left="3600" w:hanging="360"/>
      </w:pPr>
      <w:rPr>
        <w:rFonts w:ascii="Courier New" w:hAnsi="Courier New" w:hint="default"/>
      </w:rPr>
    </w:lvl>
    <w:lvl w:ilvl="5" w:tplc="84843296">
      <w:start w:val="1"/>
      <w:numFmt w:val="bullet"/>
      <w:lvlText w:val=""/>
      <w:lvlJc w:val="left"/>
      <w:pPr>
        <w:ind w:left="4320" w:hanging="360"/>
      </w:pPr>
      <w:rPr>
        <w:rFonts w:ascii="Wingdings" w:hAnsi="Wingdings" w:hint="default"/>
      </w:rPr>
    </w:lvl>
    <w:lvl w:ilvl="6" w:tplc="28B63E76">
      <w:start w:val="1"/>
      <w:numFmt w:val="bullet"/>
      <w:lvlText w:val=""/>
      <w:lvlJc w:val="left"/>
      <w:pPr>
        <w:ind w:left="5040" w:hanging="360"/>
      </w:pPr>
      <w:rPr>
        <w:rFonts w:ascii="Symbol" w:hAnsi="Symbol" w:hint="default"/>
      </w:rPr>
    </w:lvl>
    <w:lvl w:ilvl="7" w:tplc="AA4A7048">
      <w:start w:val="1"/>
      <w:numFmt w:val="bullet"/>
      <w:lvlText w:val="o"/>
      <w:lvlJc w:val="left"/>
      <w:pPr>
        <w:ind w:left="5760" w:hanging="360"/>
      </w:pPr>
      <w:rPr>
        <w:rFonts w:ascii="Courier New" w:hAnsi="Courier New" w:hint="default"/>
      </w:rPr>
    </w:lvl>
    <w:lvl w:ilvl="8" w:tplc="E86AA7DE">
      <w:start w:val="1"/>
      <w:numFmt w:val="bullet"/>
      <w:lvlText w:val=""/>
      <w:lvlJc w:val="left"/>
      <w:pPr>
        <w:ind w:left="6480" w:hanging="360"/>
      </w:pPr>
      <w:rPr>
        <w:rFonts w:ascii="Wingdings" w:hAnsi="Wingdings" w:hint="default"/>
      </w:rPr>
    </w:lvl>
  </w:abstractNum>
  <w:abstractNum w:abstractNumId="21" w15:restartNumberingAfterBreak="0">
    <w:nsid w:val="483B541A"/>
    <w:multiLevelType w:val="hybridMultilevel"/>
    <w:tmpl w:val="7554A386"/>
    <w:lvl w:ilvl="0" w:tplc="BF664670">
      <w:start w:val="1"/>
      <w:numFmt w:val="bullet"/>
      <w:lvlText w:val=""/>
      <w:lvlJc w:val="left"/>
      <w:pPr>
        <w:ind w:left="360" w:hanging="360"/>
      </w:pPr>
      <w:rPr>
        <w:rFonts w:ascii="Symbol" w:hAnsi="Symbol" w:hint="default"/>
      </w:rPr>
    </w:lvl>
    <w:lvl w:ilvl="1" w:tplc="A118B9EC">
      <w:start w:val="1"/>
      <w:numFmt w:val="bullet"/>
      <w:lvlText w:val="o"/>
      <w:lvlJc w:val="left"/>
      <w:pPr>
        <w:ind w:left="1080" w:hanging="360"/>
      </w:pPr>
      <w:rPr>
        <w:rFonts w:ascii="Courier New" w:hAnsi="Courier New" w:hint="default"/>
      </w:rPr>
    </w:lvl>
    <w:lvl w:ilvl="2" w:tplc="43603EF0">
      <w:start w:val="1"/>
      <w:numFmt w:val="bullet"/>
      <w:lvlText w:val=""/>
      <w:lvlJc w:val="left"/>
      <w:pPr>
        <w:ind w:left="1800" w:hanging="360"/>
      </w:pPr>
      <w:rPr>
        <w:rFonts w:ascii="Wingdings" w:hAnsi="Wingdings" w:hint="default"/>
      </w:rPr>
    </w:lvl>
    <w:lvl w:ilvl="3" w:tplc="CE22AAA4">
      <w:start w:val="1"/>
      <w:numFmt w:val="bullet"/>
      <w:lvlText w:val=""/>
      <w:lvlJc w:val="left"/>
      <w:pPr>
        <w:ind w:left="2520" w:hanging="360"/>
      </w:pPr>
      <w:rPr>
        <w:rFonts w:ascii="Symbol" w:hAnsi="Symbol" w:hint="default"/>
      </w:rPr>
    </w:lvl>
    <w:lvl w:ilvl="4" w:tplc="04742534">
      <w:start w:val="1"/>
      <w:numFmt w:val="bullet"/>
      <w:lvlText w:val="o"/>
      <w:lvlJc w:val="left"/>
      <w:pPr>
        <w:ind w:left="3240" w:hanging="360"/>
      </w:pPr>
      <w:rPr>
        <w:rFonts w:ascii="Courier New" w:hAnsi="Courier New" w:hint="default"/>
      </w:rPr>
    </w:lvl>
    <w:lvl w:ilvl="5" w:tplc="C96CB470">
      <w:start w:val="1"/>
      <w:numFmt w:val="bullet"/>
      <w:lvlText w:val=""/>
      <w:lvlJc w:val="left"/>
      <w:pPr>
        <w:ind w:left="3960" w:hanging="360"/>
      </w:pPr>
      <w:rPr>
        <w:rFonts w:ascii="Wingdings" w:hAnsi="Wingdings" w:hint="default"/>
      </w:rPr>
    </w:lvl>
    <w:lvl w:ilvl="6" w:tplc="CFE2AE3C">
      <w:start w:val="1"/>
      <w:numFmt w:val="bullet"/>
      <w:lvlText w:val=""/>
      <w:lvlJc w:val="left"/>
      <w:pPr>
        <w:ind w:left="4680" w:hanging="360"/>
      </w:pPr>
      <w:rPr>
        <w:rFonts w:ascii="Symbol" w:hAnsi="Symbol" w:hint="default"/>
      </w:rPr>
    </w:lvl>
    <w:lvl w:ilvl="7" w:tplc="D31A4E2A">
      <w:start w:val="1"/>
      <w:numFmt w:val="bullet"/>
      <w:lvlText w:val="o"/>
      <w:lvlJc w:val="left"/>
      <w:pPr>
        <w:ind w:left="5400" w:hanging="360"/>
      </w:pPr>
      <w:rPr>
        <w:rFonts w:ascii="Courier New" w:hAnsi="Courier New" w:hint="default"/>
      </w:rPr>
    </w:lvl>
    <w:lvl w:ilvl="8" w:tplc="181E9E62">
      <w:start w:val="1"/>
      <w:numFmt w:val="bullet"/>
      <w:lvlText w:val=""/>
      <w:lvlJc w:val="left"/>
      <w:pPr>
        <w:ind w:left="6120" w:hanging="360"/>
      </w:pPr>
      <w:rPr>
        <w:rFonts w:ascii="Wingdings" w:hAnsi="Wingdings" w:hint="default"/>
      </w:rPr>
    </w:lvl>
  </w:abstractNum>
  <w:abstractNum w:abstractNumId="22" w15:restartNumberingAfterBreak="0">
    <w:nsid w:val="501C0B11"/>
    <w:multiLevelType w:val="hybridMultilevel"/>
    <w:tmpl w:val="8E44514A"/>
    <w:lvl w:ilvl="0" w:tplc="F790EA3A">
      <w:start w:val="1"/>
      <w:numFmt w:val="bullet"/>
      <w:lvlText w:val=""/>
      <w:lvlJc w:val="left"/>
      <w:pPr>
        <w:ind w:left="360" w:hanging="360"/>
      </w:pPr>
      <w:rPr>
        <w:rFonts w:ascii="Symbol" w:hAnsi="Symbol" w:hint="default"/>
      </w:rPr>
    </w:lvl>
    <w:lvl w:ilvl="1" w:tplc="69A8E66E">
      <w:start w:val="1"/>
      <w:numFmt w:val="bullet"/>
      <w:lvlText w:val="o"/>
      <w:lvlJc w:val="left"/>
      <w:pPr>
        <w:ind w:left="1080" w:hanging="360"/>
      </w:pPr>
      <w:rPr>
        <w:rFonts w:ascii="Courier New" w:hAnsi="Courier New" w:hint="default"/>
      </w:rPr>
    </w:lvl>
    <w:lvl w:ilvl="2" w:tplc="8E886D80">
      <w:start w:val="1"/>
      <w:numFmt w:val="bullet"/>
      <w:lvlText w:val=""/>
      <w:lvlJc w:val="left"/>
      <w:pPr>
        <w:ind w:left="1800" w:hanging="360"/>
      </w:pPr>
      <w:rPr>
        <w:rFonts w:ascii="Wingdings" w:hAnsi="Wingdings" w:hint="default"/>
      </w:rPr>
    </w:lvl>
    <w:lvl w:ilvl="3" w:tplc="2F9245D8">
      <w:start w:val="1"/>
      <w:numFmt w:val="bullet"/>
      <w:lvlText w:val=""/>
      <w:lvlJc w:val="left"/>
      <w:pPr>
        <w:ind w:left="2520" w:hanging="360"/>
      </w:pPr>
      <w:rPr>
        <w:rFonts w:ascii="Symbol" w:hAnsi="Symbol" w:hint="default"/>
      </w:rPr>
    </w:lvl>
    <w:lvl w:ilvl="4" w:tplc="D752038C">
      <w:start w:val="1"/>
      <w:numFmt w:val="bullet"/>
      <w:lvlText w:val="o"/>
      <w:lvlJc w:val="left"/>
      <w:pPr>
        <w:ind w:left="3240" w:hanging="360"/>
      </w:pPr>
      <w:rPr>
        <w:rFonts w:ascii="Courier New" w:hAnsi="Courier New" w:hint="default"/>
      </w:rPr>
    </w:lvl>
    <w:lvl w:ilvl="5" w:tplc="94506758">
      <w:start w:val="1"/>
      <w:numFmt w:val="bullet"/>
      <w:lvlText w:val=""/>
      <w:lvlJc w:val="left"/>
      <w:pPr>
        <w:ind w:left="3960" w:hanging="360"/>
      </w:pPr>
      <w:rPr>
        <w:rFonts w:ascii="Wingdings" w:hAnsi="Wingdings" w:hint="default"/>
      </w:rPr>
    </w:lvl>
    <w:lvl w:ilvl="6" w:tplc="F2985AEA">
      <w:start w:val="1"/>
      <w:numFmt w:val="bullet"/>
      <w:lvlText w:val=""/>
      <w:lvlJc w:val="left"/>
      <w:pPr>
        <w:ind w:left="4680" w:hanging="360"/>
      </w:pPr>
      <w:rPr>
        <w:rFonts w:ascii="Symbol" w:hAnsi="Symbol" w:hint="default"/>
      </w:rPr>
    </w:lvl>
    <w:lvl w:ilvl="7" w:tplc="2A5442B8">
      <w:start w:val="1"/>
      <w:numFmt w:val="bullet"/>
      <w:lvlText w:val="o"/>
      <w:lvlJc w:val="left"/>
      <w:pPr>
        <w:ind w:left="5400" w:hanging="360"/>
      </w:pPr>
      <w:rPr>
        <w:rFonts w:ascii="Courier New" w:hAnsi="Courier New" w:hint="default"/>
      </w:rPr>
    </w:lvl>
    <w:lvl w:ilvl="8" w:tplc="1CB845EC">
      <w:start w:val="1"/>
      <w:numFmt w:val="bullet"/>
      <w:lvlText w:val=""/>
      <w:lvlJc w:val="left"/>
      <w:pPr>
        <w:ind w:left="6120" w:hanging="360"/>
      </w:pPr>
      <w:rPr>
        <w:rFonts w:ascii="Wingdings" w:hAnsi="Wingdings" w:hint="default"/>
      </w:rPr>
    </w:lvl>
  </w:abstractNum>
  <w:abstractNum w:abstractNumId="23" w15:restartNumberingAfterBreak="0">
    <w:nsid w:val="506A2EEE"/>
    <w:multiLevelType w:val="hybridMultilevel"/>
    <w:tmpl w:val="5E903BA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BA690C"/>
    <w:multiLevelType w:val="hybridMultilevel"/>
    <w:tmpl w:val="7046890E"/>
    <w:lvl w:ilvl="0" w:tplc="7BEA3552">
      <w:start w:val="1"/>
      <w:numFmt w:val="bullet"/>
      <w:lvlText w:val=""/>
      <w:lvlJc w:val="left"/>
      <w:pPr>
        <w:ind w:left="720" w:hanging="360"/>
      </w:pPr>
      <w:rPr>
        <w:rFonts w:ascii="Symbol" w:hAnsi="Symbol" w:hint="default"/>
      </w:rPr>
    </w:lvl>
    <w:lvl w:ilvl="1" w:tplc="D610C21E">
      <w:start w:val="1"/>
      <w:numFmt w:val="bullet"/>
      <w:lvlText w:val="o"/>
      <w:lvlJc w:val="left"/>
      <w:pPr>
        <w:ind w:left="1440" w:hanging="360"/>
      </w:pPr>
      <w:rPr>
        <w:rFonts w:ascii="Courier New" w:hAnsi="Courier New" w:hint="default"/>
      </w:rPr>
    </w:lvl>
    <w:lvl w:ilvl="2" w:tplc="B12203CC">
      <w:start w:val="1"/>
      <w:numFmt w:val="bullet"/>
      <w:lvlText w:val=""/>
      <w:lvlJc w:val="left"/>
      <w:pPr>
        <w:ind w:left="2160" w:hanging="360"/>
      </w:pPr>
      <w:rPr>
        <w:rFonts w:ascii="Wingdings" w:hAnsi="Wingdings" w:hint="default"/>
      </w:rPr>
    </w:lvl>
    <w:lvl w:ilvl="3" w:tplc="214E253A">
      <w:start w:val="1"/>
      <w:numFmt w:val="bullet"/>
      <w:lvlText w:val=""/>
      <w:lvlJc w:val="left"/>
      <w:pPr>
        <w:ind w:left="2880" w:hanging="360"/>
      </w:pPr>
      <w:rPr>
        <w:rFonts w:ascii="Symbol" w:hAnsi="Symbol" w:hint="default"/>
      </w:rPr>
    </w:lvl>
    <w:lvl w:ilvl="4" w:tplc="7BA61F66">
      <w:start w:val="1"/>
      <w:numFmt w:val="bullet"/>
      <w:lvlText w:val="o"/>
      <w:lvlJc w:val="left"/>
      <w:pPr>
        <w:ind w:left="3600" w:hanging="360"/>
      </w:pPr>
      <w:rPr>
        <w:rFonts w:ascii="Courier New" w:hAnsi="Courier New" w:hint="default"/>
      </w:rPr>
    </w:lvl>
    <w:lvl w:ilvl="5" w:tplc="E61A34B8">
      <w:start w:val="1"/>
      <w:numFmt w:val="bullet"/>
      <w:lvlText w:val=""/>
      <w:lvlJc w:val="left"/>
      <w:pPr>
        <w:ind w:left="4320" w:hanging="360"/>
      </w:pPr>
      <w:rPr>
        <w:rFonts w:ascii="Wingdings" w:hAnsi="Wingdings" w:hint="default"/>
      </w:rPr>
    </w:lvl>
    <w:lvl w:ilvl="6" w:tplc="D7569674">
      <w:start w:val="1"/>
      <w:numFmt w:val="bullet"/>
      <w:lvlText w:val=""/>
      <w:lvlJc w:val="left"/>
      <w:pPr>
        <w:ind w:left="5040" w:hanging="360"/>
      </w:pPr>
      <w:rPr>
        <w:rFonts w:ascii="Symbol" w:hAnsi="Symbol" w:hint="default"/>
      </w:rPr>
    </w:lvl>
    <w:lvl w:ilvl="7" w:tplc="6EDC7FC0">
      <w:start w:val="1"/>
      <w:numFmt w:val="bullet"/>
      <w:lvlText w:val="o"/>
      <w:lvlJc w:val="left"/>
      <w:pPr>
        <w:ind w:left="5760" w:hanging="360"/>
      </w:pPr>
      <w:rPr>
        <w:rFonts w:ascii="Courier New" w:hAnsi="Courier New" w:hint="default"/>
      </w:rPr>
    </w:lvl>
    <w:lvl w:ilvl="8" w:tplc="720CB5BE">
      <w:start w:val="1"/>
      <w:numFmt w:val="bullet"/>
      <w:lvlText w:val=""/>
      <w:lvlJc w:val="left"/>
      <w:pPr>
        <w:ind w:left="6480" w:hanging="360"/>
      </w:pPr>
      <w:rPr>
        <w:rFonts w:ascii="Wingdings" w:hAnsi="Wingdings" w:hint="default"/>
      </w:rPr>
    </w:lvl>
  </w:abstractNum>
  <w:abstractNum w:abstractNumId="25" w15:restartNumberingAfterBreak="0">
    <w:nsid w:val="52CB7680"/>
    <w:multiLevelType w:val="hybridMultilevel"/>
    <w:tmpl w:val="A14A136A"/>
    <w:lvl w:ilvl="0" w:tplc="2EDADDE0">
      <w:start w:val="1"/>
      <w:numFmt w:val="bullet"/>
      <w:lvlText w:val="-"/>
      <w:lvlJc w:val="left"/>
      <w:pPr>
        <w:ind w:left="720" w:hanging="360"/>
      </w:pPr>
      <w:rPr>
        <w:rFonts w:ascii="Calibri" w:hAnsi="Calibri" w:hint="default"/>
      </w:rPr>
    </w:lvl>
    <w:lvl w:ilvl="1" w:tplc="87E021E4">
      <w:start w:val="1"/>
      <w:numFmt w:val="bullet"/>
      <w:lvlText w:val="o"/>
      <w:lvlJc w:val="left"/>
      <w:pPr>
        <w:ind w:left="1440" w:hanging="360"/>
      </w:pPr>
      <w:rPr>
        <w:rFonts w:ascii="Courier New" w:hAnsi="Courier New" w:hint="default"/>
      </w:rPr>
    </w:lvl>
    <w:lvl w:ilvl="2" w:tplc="9C72417A">
      <w:start w:val="1"/>
      <w:numFmt w:val="bullet"/>
      <w:lvlText w:val=""/>
      <w:lvlJc w:val="left"/>
      <w:pPr>
        <w:ind w:left="2160" w:hanging="360"/>
      </w:pPr>
      <w:rPr>
        <w:rFonts w:ascii="Wingdings" w:hAnsi="Wingdings" w:hint="default"/>
      </w:rPr>
    </w:lvl>
    <w:lvl w:ilvl="3" w:tplc="4E045D54">
      <w:start w:val="1"/>
      <w:numFmt w:val="bullet"/>
      <w:lvlText w:val=""/>
      <w:lvlJc w:val="left"/>
      <w:pPr>
        <w:ind w:left="2880" w:hanging="360"/>
      </w:pPr>
      <w:rPr>
        <w:rFonts w:ascii="Symbol" w:hAnsi="Symbol" w:hint="default"/>
      </w:rPr>
    </w:lvl>
    <w:lvl w:ilvl="4" w:tplc="CA5A8B64">
      <w:start w:val="1"/>
      <w:numFmt w:val="bullet"/>
      <w:lvlText w:val="o"/>
      <w:lvlJc w:val="left"/>
      <w:pPr>
        <w:ind w:left="3600" w:hanging="360"/>
      </w:pPr>
      <w:rPr>
        <w:rFonts w:ascii="Courier New" w:hAnsi="Courier New" w:hint="default"/>
      </w:rPr>
    </w:lvl>
    <w:lvl w:ilvl="5" w:tplc="05F03FB8">
      <w:start w:val="1"/>
      <w:numFmt w:val="bullet"/>
      <w:lvlText w:val=""/>
      <w:lvlJc w:val="left"/>
      <w:pPr>
        <w:ind w:left="4320" w:hanging="360"/>
      </w:pPr>
      <w:rPr>
        <w:rFonts w:ascii="Wingdings" w:hAnsi="Wingdings" w:hint="default"/>
      </w:rPr>
    </w:lvl>
    <w:lvl w:ilvl="6" w:tplc="CC8473C2">
      <w:start w:val="1"/>
      <w:numFmt w:val="bullet"/>
      <w:lvlText w:val=""/>
      <w:lvlJc w:val="left"/>
      <w:pPr>
        <w:ind w:left="5040" w:hanging="360"/>
      </w:pPr>
      <w:rPr>
        <w:rFonts w:ascii="Symbol" w:hAnsi="Symbol" w:hint="default"/>
      </w:rPr>
    </w:lvl>
    <w:lvl w:ilvl="7" w:tplc="66AC3C7A">
      <w:start w:val="1"/>
      <w:numFmt w:val="bullet"/>
      <w:lvlText w:val="o"/>
      <w:lvlJc w:val="left"/>
      <w:pPr>
        <w:ind w:left="5760" w:hanging="360"/>
      </w:pPr>
      <w:rPr>
        <w:rFonts w:ascii="Courier New" w:hAnsi="Courier New" w:hint="default"/>
      </w:rPr>
    </w:lvl>
    <w:lvl w:ilvl="8" w:tplc="9E663CD0">
      <w:start w:val="1"/>
      <w:numFmt w:val="bullet"/>
      <w:lvlText w:val=""/>
      <w:lvlJc w:val="left"/>
      <w:pPr>
        <w:ind w:left="6480" w:hanging="360"/>
      </w:pPr>
      <w:rPr>
        <w:rFonts w:ascii="Wingdings" w:hAnsi="Wingdings" w:hint="default"/>
      </w:rPr>
    </w:lvl>
  </w:abstractNum>
  <w:abstractNum w:abstractNumId="26" w15:restartNumberingAfterBreak="0">
    <w:nsid w:val="55031167"/>
    <w:multiLevelType w:val="hybridMultilevel"/>
    <w:tmpl w:val="B9CC5C4A"/>
    <w:lvl w:ilvl="0" w:tplc="04B263F0">
      <w:start w:val="1"/>
      <w:numFmt w:val="bullet"/>
      <w:lvlText w:val="·"/>
      <w:lvlJc w:val="left"/>
      <w:pPr>
        <w:ind w:left="720" w:hanging="360"/>
      </w:pPr>
      <w:rPr>
        <w:rFonts w:ascii="Symbol" w:hAnsi="Symbol" w:hint="default"/>
      </w:rPr>
    </w:lvl>
    <w:lvl w:ilvl="1" w:tplc="467EE12E">
      <w:start w:val="1"/>
      <w:numFmt w:val="bullet"/>
      <w:lvlText w:val="o"/>
      <w:lvlJc w:val="left"/>
      <w:pPr>
        <w:ind w:left="1440" w:hanging="360"/>
      </w:pPr>
      <w:rPr>
        <w:rFonts w:ascii="Courier New" w:hAnsi="Courier New" w:hint="default"/>
      </w:rPr>
    </w:lvl>
    <w:lvl w:ilvl="2" w:tplc="5D642D58">
      <w:start w:val="1"/>
      <w:numFmt w:val="bullet"/>
      <w:lvlText w:val=""/>
      <w:lvlJc w:val="left"/>
      <w:pPr>
        <w:ind w:left="2160" w:hanging="360"/>
      </w:pPr>
      <w:rPr>
        <w:rFonts w:ascii="Wingdings" w:hAnsi="Wingdings" w:hint="default"/>
      </w:rPr>
    </w:lvl>
    <w:lvl w:ilvl="3" w:tplc="FC36418A">
      <w:start w:val="1"/>
      <w:numFmt w:val="bullet"/>
      <w:lvlText w:val=""/>
      <w:lvlJc w:val="left"/>
      <w:pPr>
        <w:ind w:left="2880" w:hanging="360"/>
      </w:pPr>
      <w:rPr>
        <w:rFonts w:ascii="Symbol" w:hAnsi="Symbol" w:hint="default"/>
      </w:rPr>
    </w:lvl>
    <w:lvl w:ilvl="4" w:tplc="BBC4C144">
      <w:start w:val="1"/>
      <w:numFmt w:val="bullet"/>
      <w:lvlText w:val="o"/>
      <w:lvlJc w:val="left"/>
      <w:pPr>
        <w:ind w:left="3600" w:hanging="360"/>
      </w:pPr>
      <w:rPr>
        <w:rFonts w:ascii="Courier New" w:hAnsi="Courier New" w:hint="default"/>
      </w:rPr>
    </w:lvl>
    <w:lvl w:ilvl="5" w:tplc="C3D2009E">
      <w:start w:val="1"/>
      <w:numFmt w:val="bullet"/>
      <w:lvlText w:val=""/>
      <w:lvlJc w:val="left"/>
      <w:pPr>
        <w:ind w:left="4320" w:hanging="360"/>
      </w:pPr>
      <w:rPr>
        <w:rFonts w:ascii="Wingdings" w:hAnsi="Wingdings" w:hint="default"/>
      </w:rPr>
    </w:lvl>
    <w:lvl w:ilvl="6" w:tplc="0C8E0EA2">
      <w:start w:val="1"/>
      <w:numFmt w:val="bullet"/>
      <w:lvlText w:val=""/>
      <w:lvlJc w:val="left"/>
      <w:pPr>
        <w:ind w:left="5040" w:hanging="360"/>
      </w:pPr>
      <w:rPr>
        <w:rFonts w:ascii="Symbol" w:hAnsi="Symbol" w:hint="default"/>
      </w:rPr>
    </w:lvl>
    <w:lvl w:ilvl="7" w:tplc="BE66F7F2">
      <w:start w:val="1"/>
      <w:numFmt w:val="bullet"/>
      <w:lvlText w:val="o"/>
      <w:lvlJc w:val="left"/>
      <w:pPr>
        <w:ind w:left="5760" w:hanging="360"/>
      </w:pPr>
      <w:rPr>
        <w:rFonts w:ascii="Courier New" w:hAnsi="Courier New" w:hint="default"/>
      </w:rPr>
    </w:lvl>
    <w:lvl w:ilvl="8" w:tplc="937EB87C">
      <w:start w:val="1"/>
      <w:numFmt w:val="bullet"/>
      <w:lvlText w:val=""/>
      <w:lvlJc w:val="left"/>
      <w:pPr>
        <w:ind w:left="6480" w:hanging="360"/>
      </w:pPr>
      <w:rPr>
        <w:rFonts w:ascii="Wingdings" w:hAnsi="Wingdings" w:hint="default"/>
      </w:rPr>
    </w:lvl>
  </w:abstractNum>
  <w:abstractNum w:abstractNumId="27" w15:restartNumberingAfterBreak="0">
    <w:nsid w:val="554B721A"/>
    <w:multiLevelType w:val="hybridMultilevel"/>
    <w:tmpl w:val="60528A70"/>
    <w:lvl w:ilvl="0" w:tplc="8AB60E30">
      <w:start w:val="1"/>
      <w:numFmt w:val="bullet"/>
      <w:lvlText w:val=""/>
      <w:lvlJc w:val="left"/>
      <w:pPr>
        <w:ind w:left="720" w:hanging="360"/>
      </w:pPr>
      <w:rPr>
        <w:rFonts w:ascii="Symbol" w:hAnsi="Symbol" w:hint="default"/>
      </w:rPr>
    </w:lvl>
    <w:lvl w:ilvl="1" w:tplc="B148ABEA">
      <w:start w:val="1"/>
      <w:numFmt w:val="bullet"/>
      <w:lvlText w:val="o"/>
      <w:lvlJc w:val="left"/>
      <w:pPr>
        <w:ind w:left="1440" w:hanging="360"/>
      </w:pPr>
      <w:rPr>
        <w:rFonts w:ascii="Courier New" w:hAnsi="Courier New" w:hint="default"/>
      </w:rPr>
    </w:lvl>
    <w:lvl w:ilvl="2" w:tplc="E03270E0">
      <w:start w:val="1"/>
      <w:numFmt w:val="bullet"/>
      <w:lvlText w:val=""/>
      <w:lvlJc w:val="left"/>
      <w:pPr>
        <w:ind w:left="2160" w:hanging="360"/>
      </w:pPr>
      <w:rPr>
        <w:rFonts w:ascii="Wingdings" w:hAnsi="Wingdings" w:hint="default"/>
      </w:rPr>
    </w:lvl>
    <w:lvl w:ilvl="3" w:tplc="9FCE2538">
      <w:start w:val="1"/>
      <w:numFmt w:val="bullet"/>
      <w:lvlText w:val=""/>
      <w:lvlJc w:val="left"/>
      <w:pPr>
        <w:ind w:left="2880" w:hanging="360"/>
      </w:pPr>
      <w:rPr>
        <w:rFonts w:ascii="Symbol" w:hAnsi="Symbol" w:hint="default"/>
      </w:rPr>
    </w:lvl>
    <w:lvl w:ilvl="4" w:tplc="5AF6F796">
      <w:start w:val="1"/>
      <w:numFmt w:val="bullet"/>
      <w:lvlText w:val="o"/>
      <w:lvlJc w:val="left"/>
      <w:pPr>
        <w:ind w:left="3600" w:hanging="360"/>
      </w:pPr>
      <w:rPr>
        <w:rFonts w:ascii="Courier New" w:hAnsi="Courier New" w:hint="default"/>
      </w:rPr>
    </w:lvl>
    <w:lvl w:ilvl="5" w:tplc="F6106278">
      <w:start w:val="1"/>
      <w:numFmt w:val="bullet"/>
      <w:lvlText w:val=""/>
      <w:lvlJc w:val="left"/>
      <w:pPr>
        <w:ind w:left="4320" w:hanging="360"/>
      </w:pPr>
      <w:rPr>
        <w:rFonts w:ascii="Wingdings" w:hAnsi="Wingdings" w:hint="default"/>
      </w:rPr>
    </w:lvl>
    <w:lvl w:ilvl="6" w:tplc="161EE834">
      <w:start w:val="1"/>
      <w:numFmt w:val="bullet"/>
      <w:lvlText w:val=""/>
      <w:lvlJc w:val="left"/>
      <w:pPr>
        <w:ind w:left="5040" w:hanging="360"/>
      </w:pPr>
      <w:rPr>
        <w:rFonts w:ascii="Symbol" w:hAnsi="Symbol" w:hint="default"/>
      </w:rPr>
    </w:lvl>
    <w:lvl w:ilvl="7" w:tplc="D5BAD9EC">
      <w:start w:val="1"/>
      <w:numFmt w:val="bullet"/>
      <w:lvlText w:val="o"/>
      <w:lvlJc w:val="left"/>
      <w:pPr>
        <w:ind w:left="5760" w:hanging="360"/>
      </w:pPr>
      <w:rPr>
        <w:rFonts w:ascii="Courier New" w:hAnsi="Courier New" w:hint="default"/>
      </w:rPr>
    </w:lvl>
    <w:lvl w:ilvl="8" w:tplc="CCA08B6C">
      <w:start w:val="1"/>
      <w:numFmt w:val="bullet"/>
      <w:lvlText w:val=""/>
      <w:lvlJc w:val="left"/>
      <w:pPr>
        <w:ind w:left="6480" w:hanging="360"/>
      </w:pPr>
      <w:rPr>
        <w:rFonts w:ascii="Wingdings" w:hAnsi="Wingdings" w:hint="default"/>
      </w:rPr>
    </w:lvl>
  </w:abstractNum>
  <w:abstractNum w:abstractNumId="28" w15:restartNumberingAfterBreak="0">
    <w:nsid w:val="5885336B"/>
    <w:multiLevelType w:val="hybridMultilevel"/>
    <w:tmpl w:val="88A494CE"/>
    <w:lvl w:ilvl="0" w:tplc="05ECAB96">
      <w:start w:val="1"/>
      <w:numFmt w:val="decimal"/>
      <w:lvlText w:val="%1."/>
      <w:lvlJc w:val="left"/>
      <w:pPr>
        <w:ind w:left="720" w:hanging="360"/>
      </w:pPr>
    </w:lvl>
    <w:lvl w:ilvl="1" w:tplc="252684FC">
      <w:start w:val="1"/>
      <w:numFmt w:val="lowerLetter"/>
      <w:lvlText w:val="%2."/>
      <w:lvlJc w:val="left"/>
      <w:pPr>
        <w:ind w:left="1440" w:hanging="360"/>
      </w:pPr>
    </w:lvl>
    <w:lvl w:ilvl="2" w:tplc="5DC256A4">
      <w:start w:val="1"/>
      <w:numFmt w:val="lowerRoman"/>
      <w:lvlText w:val="%3."/>
      <w:lvlJc w:val="right"/>
      <w:pPr>
        <w:ind w:left="2160" w:hanging="180"/>
      </w:pPr>
    </w:lvl>
    <w:lvl w:ilvl="3" w:tplc="566CD692">
      <w:start w:val="1"/>
      <w:numFmt w:val="decimal"/>
      <w:lvlText w:val="%4."/>
      <w:lvlJc w:val="left"/>
      <w:pPr>
        <w:ind w:left="2880" w:hanging="360"/>
      </w:pPr>
    </w:lvl>
    <w:lvl w:ilvl="4" w:tplc="1A742532">
      <w:start w:val="1"/>
      <w:numFmt w:val="lowerLetter"/>
      <w:lvlText w:val="%5."/>
      <w:lvlJc w:val="left"/>
      <w:pPr>
        <w:ind w:left="3600" w:hanging="360"/>
      </w:pPr>
    </w:lvl>
    <w:lvl w:ilvl="5" w:tplc="49CEEEDA">
      <w:start w:val="1"/>
      <w:numFmt w:val="lowerRoman"/>
      <w:lvlText w:val="%6."/>
      <w:lvlJc w:val="right"/>
      <w:pPr>
        <w:ind w:left="4320" w:hanging="180"/>
      </w:pPr>
    </w:lvl>
    <w:lvl w:ilvl="6" w:tplc="E506B36C">
      <w:start w:val="1"/>
      <w:numFmt w:val="decimal"/>
      <w:lvlText w:val="%7."/>
      <w:lvlJc w:val="left"/>
      <w:pPr>
        <w:ind w:left="5040" w:hanging="360"/>
      </w:pPr>
    </w:lvl>
    <w:lvl w:ilvl="7" w:tplc="D86E7836">
      <w:start w:val="1"/>
      <w:numFmt w:val="lowerLetter"/>
      <w:lvlText w:val="%8."/>
      <w:lvlJc w:val="left"/>
      <w:pPr>
        <w:ind w:left="5760" w:hanging="360"/>
      </w:pPr>
    </w:lvl>
    <w:lvl w:ilvl="8" w:tplc="312E073E">
      <w:start w:val="1"/>
      <w:numFmt w:val="lowerRoman"/>
      <w:lvlText w:val="%9."/>
      <w:lvlJc w:val="right"/>
      <w:pPr>
        <w:ind w:left="6480" w:hanging="180"/>
      </w:pPr>
    </w:lvl>
  </w:abstractNum>
  <w:abstractNum w:abstractNumId="29"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883C25"/>
    <w:multiLevelType w:val="hybridMultilevel"/>
    <w:tmpl w:val="4808ED60"/>
    <w:lvl w:ilvl="0" w:tplc="079E9DF6">
      <w:start w:val="1"/>
      <w:numFmt w:val="bullet"/>
      <w:lvlText w:val=""/>
      <w:lvlJc w:val="left"/>
      <w:pPr>
        <w:ind w:left="720" w:hanging="360"/>
      </w:pPr>
      <w:rPr>
        <w:rFonts w:ascii="Symbol" w:hAnsi="Symbol" w:hint="default"/>
      </w:rPr>
    </w:lvl>
    <w:lvl w:ilvl="1" w:tplc="5100F08A">
      <w:start w:val="1"/>
      <w:numFmt w:val="bullet"/>
      <w:lvlText w:val="o"/>
      <w:lvlJc w:val="left"/>
      <w:pPr>
        <w:ind w:left="1440" w:hanging="360"/>
      </w:pPr>
      <w:rPr>
        <w:rFonts w:ascii="Courier New" w:hAnsi="Courier New" w:hint="default"/>
      </w:rPr>
    </w:lvl>
    <w:lvl w:ilvl="2" w:tplc="A63E1C52">
      <w:start w:val="1"/>
      <w:numFmt w:val="bullet"/>
      <w:lvlText w:val=""/>
      <w:lvlJc w:val="left"/>
      <w:pPr>
        <w:ind w:left="2160" w:hanging="360"/>
      </w:pPr>
      <w:rPr>
        <w:rFonts w:ascii="Wingdings" w:hAnsi="Wingdings" w:hint="default"/>
      </w:rPr>
    </w:lvl>
    <w:lvl w:ilvl="3" w:tplc="B49AF294">
      <w:start w:val="1"/>
      <w:numFmt w:val="bullet"/>
      <w:lvlText w:val=""/>
      <w:lvlJc w:val="left"/>
      <w:pPr>
        <w:ind w:left="2880" w:hanging="360"/>
      </w:pPr>
      <w:rPr>
        <w:rFonts w:ascii="Symbol" w:hAnsi="Symbol" w:hint="default"/>
      </w:rPr>
    </w:lvl>
    <w:lvl w:ilvl="4" w:tplc="D1264658">
      <w:start w:val="1"/>
      <w:numFmt w:val="bullet"/>
      <w:lvlText w:val="o"/>
      <w:lvlJc w:val="left"/>
      <w:pPr>
        <w:ind w:left="3600" w:hanging="360"/>
      </w:pPr>
      <w:rPr>
        <w:rFonts w:ascii="Courier New" w:hAnsi="Courier New" w:hint="default"/>
      </w:rPr>
    </w:lvl>
    <w:lvl w:ilvl="5" w:tplc="EBE6894C">
      <w:start w:val="1"/>
      <w:numFmt w:val="bullet"/>
      <w:lvlText w:val=""/>
      <w:lvlJc w:val="left"/>
      <w:pPr>
        <w:ind w:left="4320" w:hanging="360"/>
      </w:pPr>
      <w:rPr>
        <w:rFonts w:ascii="Wingdings" w:hAnsi="Wingdings" w:hint="default"/>
      </w:rPr>
    </w:lvl>
    <w:lvl w:ilvl="6" w:tplc="B6CC2798">
      <w:start w:val="1"/>
      <w:numFmt w:val="bullet"/>
      <w:lvlText w:val=""/>
      <w:lvlJc w:val="left"/>
      <w:pPr>
        <w:ind w:left="5040" w:hanging="360"/>
      </w:pPr>
      <w:rPr>
        <w:rFonts w:ascii="Symbol" w:hAnsi="Symbol" w:hint="default"/>
      </w:rPr>
    </w:lvl>
    <w:lvl w:ilvl="7" w:tplc="654A5EC2">
      <w:start w:val="1"/>
      <w:numFmt w:val="bullet"/>
      <w:lvlText w:val="o"/>
      <w:lvlJc w:val="left"/>
      <w:pPr>
        <w:ind w:left="5760" w:hanging="360"/>
      </w:pPr>
      <w:rPr>
        <w:rFonts w:ascii="Courier New" w:hAnsi="Courier New" w:hint="default"/>
      </w:rPr>
    </w:lvl>
    <w:lvl w:ilvl="8" w:tplc="A986FD18">
      <w:start w:val="1"/>
      <w:numFmt w:val="bullet"/>
      <w:lvlText w:val=""/>
      <w:lvlJc w:val="left"/>
      <w:pPr>
        <w:ind w:left="6480" w:hanging="360"/>
      </w:pPr>
      <w:rPr>
        <w:rFonts w:ascii="Wingdings" w:hAnsi="Wingdings" w:hint="default"/>
      </w:rPr>
    </w:lvl>
  </w:abstractNum>
  <w:abstractNum w:abstractNumId="31" w15:restartNumberingAfterBreak="0">
    <w:nsid w:val="5ED0292E"/>
    <w:multiLevelType w:val="hybridMultilevel"/>
    <w:tmpl w:val="F138BA28"/>
    <w:lvl w:ilvl="0" w:tplc="0C16E496">
      <w:start w:val="1"/>
      <w:numFmt w:val="bullet"/>
      <w:lvlText w:val="-"/>
      <w:lvlJc w:val="left"/>
      <w:pPr>
        <w:ind w:left="720" w:hanging="360"/>
      </w:pPr>
      <w:rPr>
        <w:rFonts w:ascii="Calibri" w:hAnsi="Calibri" w:hint="default"/>
      </w:rPr>
    </w:lvl>
    <w:lvl w:ilvl="1" w:tplc="ED905C30">
      <w:start w:val="1"/>
      <w:numFmt w:val="bullet"/>
      <w:lvlText w:val="o"/>
      <w:lvlJc w:val="left"/>
      <w:pPr>
        <w:ind w:left="1440" w:hanging="360"/>
      </w:pPr>
      <w:rPr>
        <w:rFonts w:ascii="Courier New" w:hAnsi="Courier New" w:hint="default"/>
      </w:rPr>
    </w:lvl>
    <w:lvl w:ilvl="2" w:tplc="2D8A712A">
      <w:start w:val="1"/>
      <w:numFmt w:val="bullet"/>
      <w:lvlText w:val=""/>
      <w:lvlJc w:val="left"/>
      <w:pPr>
        <w:ind w:left="2160" w:hanging="360"/>
      </w:pPr>
      <w:rPr>
        <w:rFonts w:ascii="Wingdings" w:hAnsi="Wingdings" w:hint="default"/>
      </w:rPr>
    </w:lvl>
    <w:lvl w:ilvl="3" w:tplc="C6400B1C">
      <w:start w:val="1"/>
      <w:numFmt w:val="bullet"/>
      <w:lvlText w:val=""/>
      <w:lvlJc w:val="left"/>
      <w:pPr>
        <w:ind w:left="2880" w:hanging="360"/>
      </w:pPr>
      <w:rPr>
        <w:rFonts w:ascii="Symbol" w:hAnsi="Symbol" w:hint="default"/>
      </w:rPr>
    </w:lvl>
    <w:lvl w:ilvl="4" w:tplc="915281B8">
      <w:start w:val="1"/>
      <w:numFmt w:val="bullet"/>
      <w:lvlText w:val="o"/>
      <w:lvlJc w:val="left"/>
      <w:pPr>
        <w:ind w:left="3600" w:hanging="360"/>
      </w:pPr>
      <w:rPr>
        <w:rFonts w:ascii="Courier New" w:hAnsi="Courier New" w:hint="default"/>
      </w:rPr>
    </w:lvl>
    <w:lvl w:ilvl="5" w:tplc="D7A20C04">
      <w:start w:val="1"/>
      <w:numFmt w:val="bullet"/>
      <w:lvlText w:val=""/>
      <w:lvlJc w:val="left"/>
      <w:pPr>
        <w:ind w:left="4320" w:hanging="360"/>
      </w:pPr>
      <w:rPr>
        <w:rFonts w:ascii="Wingdings" w:hAnsi="Wingdings" w:hint="default"/>
      </w:rPr>
    </w:lvl>
    <w:lvl w:ilvl="6" w:tplc="5F163A3E">
      <w:start w:val="1"/>
      <w:numFmt w:val="bullet"/>
      <w:lvlText w:val=""/>
      <w:lvlJc w:val="left"/>
      <w:pPr>
        <w:ind w:left="5040" w:hanging="360"/>
      </w:pPr>
      <w:rPr>
        <w:rFonts w:ascii="Symbol" w:hAnsi="Symbol" w:hint="default"/>
      </w:rPr>
    </w:lvl>
    <w:lvl w:ilvl="7" w:tplc="A5F66C8C">
      <w:start w:val="1"/>
      <w:numFmt w:val="bullet"/>
      <w:lvlText w:val="o"/>
      <w:lvlJc w:val="left"/>
      <w:pPr>
        <w:ind w:left="5760" w:hanging="360"/>
      </w:pPr>
      <w:rPr>
        <w:rFonts w:ascii="Courier New" w:hAnsi="Courier New" w:hint="default"/>
      </w:rPr>
    </w:lvl>
    <w:lvl w:ilvl="8" w:tplc="A15CF738">
      <w:start w:val="1"/>
      <w:numFmt w:val="bullet"/>
      <w:lvlText w:val=""/>
      <w:lvlJc w:val="left"/>
      <w:pPr>
        <w:ind w:left="6480" w:hanging="360"/>
      </w:pPr>
      <w:rPr>
        <w:rFonts w:ascii="Wingdings" w:hAnsi="Wingdings" w:hint="default"/>
      </w:rPr>
    </w:lvl>
  </w:abstractNum>
  <w:abstractNum w:abstractNumId="32" w15:restartNumberingAfterBreak="0">
    <w:nsid w:val="5FCA1CAD"/>
    <w:multiLevelType w:val="hybridMultilevel"/>
    <w:tmpl w:val="8BE2D1C6"/>
    <w:lvl w:ilvl="0" w:tplc="2BB2AA90">
      <w:start w:val="1"/>
      <w:numFmt w:val="bullet"/>
      <w:lvlText w:val=""/>
      <w:lvlJc w:val="left"/>
      <w:pPr>
        <w:ind w:left="360" w:hanging="360"/>
      </w:pPr>
      <w:rPr>
        <w:rFonts w:ascii="Symbol" w:hAnsi="Symbol" w:hint="default"/>
      </w:rPr>
    </w:lvl>
    <w:lvl w:ilvl="1" w:tplc="C8FC096C">
      <w:start w:val="1"/>
      <w:numFmt w:val="bullet"/>
      <w:lvlText w:val="o"/>
      <w:lvlJc w:val="left"/>
      <w:pPr>
        <w:ind w:left="1080" w:hanging="360"/>
      </w:pPr>
      <w:rPr>
        <w:rFonts w:ascii="Courier New" w:hAnsi="Courier New" w:hint="default"/>
      </w:rPr>
    </w:lvl>
    <w:lvl w:ilvl="2" w:tplc="D19603F0">
      <w:start w:val="1"/>
      <w:numFmt w:val="bullet"/>
      <w:lvlText w:val=""/>
      <w:lvlJc w:val="left"/>
      <w:pPr>
        <w:ind w:left="1800" w:hanging="360"/>
      </w:pPr>
      <w:rPr>
        <w:rFonts w:ascii="Wingdings" w:hAnsi="Wingdings" w:hint="default"/>
      </w:rPr>
    </w:lvl>
    <w:lvl w:ilvl="3" w:tplc="6D56F772">
      <w:start w:val="1"/>
      <w:numFmt w:val="bullet"/>
      <w:lvlText w:val=""/>
      <w:lvlJc w:val="left"/>
      <w:pPr>
        <w:ind w:left="2520" w:hanging="360"/>
      </w:pPr>
      <w:rPr>
        <w:rFonts w:ascii="Symbol" w:hAnsi="Symbol" w:hint="default"/>
      </w:rPr>
    </w:lvl>
    <w:lvl w:ilvl="4" w:tplc="575E308A">
      <w:start w:val="1"/>
      <w:numFmt w:val="bullet"/>
      <w:lvlText w:val="o"/>
      <w:lvlJc w:val="left"/>
      <w:pPr>
        <w:ind w:left="3240" w:hanging="360"/>
      </w:pPr>
      <w:rPr>
        <w:rFonts w:ascii="Courier New" w:hAnsi="Courier New" w:hint="default"/>
      </w:rPr>
    </w:lvl>
    <w:lvl w:ilvl="5" w:tplc="721282F0">
      <w:start w:val="1"/>
      <w:numFmt w:val="bullet"/>
      <w:lvlText w:val=""/>
      <w:lvlJc w:val="left"/>
      <w:pPr>
        <w:ind w:left="3960" w:hanging="360"/>
      </w:pPr>
      <w:rPr>
        <w:rFonts w:ascii="Wingdings" w:hAnsi="Wingdings" w:hint="default"/>
      </w:rPr>
    </w:lvl>
    <w:lvl w:ilvl="6" w:tplc="A6989E9C">
      <w:start w:val="1"/>
      <w:numFmt w:val="bullet"/>
      <w:lvlText w:val=""/>
      <w:lvlJc w:val="left"/>
      <w:pPr>
        <w:ind w:left="4680" w:hanging="360"/>
      </w:pPr>
      <w:rPr>
        <w:rFonts w:ascii="Symbol" w:hAnsi="Symbol" w:hint="default"/>
      </w:rPr>
    </w:lvl>
    <w:lvl w:ilvl="7" w:tplc="2CA881A0">
      <w:start w:val="1"/>
      <w:numFmt w:val="bullet"/>
      <w:lvlText w:val="o"/>
      <w:lvlJc w:val="left"/>
      <w:pPr>
        <w:ind w:left="5400" w:hanging="360"/>
      </w:pPr>
      <w:rPr>
        <w:rFonts w:ascii="Courier New" w:hAnsi="Courier New" w:hint="default"/>
      </w:rPr>
    </w:lvl>
    <w:lvl w:ilvl="8" w:tplc="3A3A38F0">
      <w:start w:val="1"/>
      <w:numFmt w:val="bullet"/>
      <w:lvlText w:val=""/>
      <w:lvlJc w:val="left"/>
      <w:pPr>
        <w:ind w:left="6120" w:hanging="360"/>
      </w:pPr>
      <w:rPr>
        <w:rFonts w:ascii="Wingdings" w:hAnsi="Wingdings" w:hint="default"/>
      </w:rPr>
    </w:lvl>
  </w:abstractNum>
  <w:abstractNum w:abstractNumId="33" w15:restartNumberingAfterBreak="0">
    <w:nsid w:val="61E12D57"/>
    <w:multiLevelType w:val="hybridMultilevel"/>
    <w:tmpl w:val="21F03ABC"/>
    <w:lvl w:ilvl="0" w:tplc="A7F2A060">
      <w:start w:val="1"/>
      <w:numFmt w:val="bullet"/>
      <w:lvlText w:val=""/>
      <w:lvlJc w:val="left"/>
      <w:pPr>
        <w:ind w:left="720" w:hanging="360"/>
      </w:pPr>
      <w:rPr>
        <w:rFonts w:ascii="Symbol" w:hAnsi="Symbol" w:hint="default"/>
      </w:rPr>
    </w:lvl>
    <w:lvl w:ilvl="1" w:tplc="16A03AE4">
      <w:start w:val="1"/>
      <w:numFmt w:val="bullet"/>
      <w:lvlText w:val="o"/>
      <w:lvlJc w:val="left"/>
      <w:pPr>
        <w:ind w:left="1440" w:hanging="360"/>
      </w:pPr>
      <w:rPr>
        <w:rFonts w:ascii="Courier New" w:hAnsi="Courier New" w:hint="default"/>
      </w:rPr>
    </w:lvl>
    <w:lvl w:ilvl="2" w:tplc="C52C9C68">
      <w:start w:val="1"/>
      <w:numFmt w:val="bullet"/>
      <w:lvlText w:val=""/>
      <w:lvlJc w:val="left"/>
      <w:pPr>
        <w:ind w:left="2160" w:hanging="360"/>
      </w:pPr>
      <w:rPr>
        <w:rFonts w:ascii="Wingdings" w:hAnsi="Wingdings" w:hint="default"/>
      </w:rPr>
    </w:lvl>
    <w:lvl w:ilvl="3" w:tplc="AC1ACF3A">
      <w:start w:val="1"/>
      <w:numFmt w:val="bullet"/>
      <w:lvlText w:val=""/>
      <w:lvlJc w:val="left"/>
      <w:pPr>
        <w:ind w:left="2880" w:hanging="360"/>
      </w:pPr>
      <w:rPr>
        <w:rFonts w:ascii="Symbol" w:hAnsi="Symbol" w:hint="default"/>
      </w:rPr>
    </w:lvl>
    <w:lvl w:ilvl="4" w:tplc="91A866EC">
      <w:start w:val="1"/>
      <w:numFmt w:val="bullet"/>
      <w:lvlText w:val="o"/>
      <w:lvlJc w:val="left"/>
      <w:pPr>
        <w:ind w:left="3600" w:hanging="360"/>
      </w:pPr>
      <w:rPr>
        <w:rFonts w:ascii="Courier New" w:hAnsi="Courier New" w:hint="default"/>
      </w:rPr>
    </w:lvl>
    <w:lvl w:ilvl="5" w:tplc="DE4A5666">
      <w:start w:val="1"/>
      <w:numFmt w:val="bullet"/>
      <w:lvlText w:val=""/>
      <w:lvlJc w:val="left"/>
      <w:pPr>
        <w:ind w:left="4320" w:hanging="360"/>
      </w:pPr>
      <w:rPr>
        <w:rFonts w:ascii="Wingdings" w:hAnsi="Wingdings" w:hint="default"/>
      </w:rPr>
    </w:lvl>
    <w:lvl w:ilvl="6" w:tplc="00424EDA">
      <w:start w:val="1"/>
      <w:numFmt w:val="bullet"/>
      <w:lvlText w:val=""/>
      <w:lvlJc w:val="left"/>
      <w:pPr>
        <w:ind w:left="5040" w:hanging="360"/>
      </w:pPr>
      <w:rPr>
        <w:rFonts w:ascii="Symbol" w:hAnsi="Symbol" w:hint="default"/>
      </w:rPr>
    </w:lvl>
    <w:lvl w:ilvl="7" w:tplc="78A6E1C0">
      <w:start w:val="1"/>
      <w:numFmt w:val="bullet"/>
      <w:lvlText w:val="o"/>
      <w:lvlJc w:val="left"/>
      <w:pPr>
        <w:ind w:left="5760" w:hanging="360"/>
      </w:pPr>
      <w:rPr>
        <w:rFonts w:ascii="Courier New" w:hAnsi="Courier New" w:hint="default"/>
      </w:rPr>
    </w:lvl>
    <w:lvl w:ilvl="8" w:tplc="1D98AB2A">
      <w:start w:val="1"/>
      <w:numFmt w:val="bullet"/>
      <w:lvlText w:val=""/>
      <w:lvlJc w:val="left"/>
      <w:pPr>
        <w:ind w:left="6480" w:hanging="360"/>
      </w:pPr>
      <w:rPr>
        <w:rFonts w:ascii="Wingdings" w:hAnsi="Wingdings" w:hint="default"/>
      </w:rPr>
    </w:lvl>
  </w:abstractNum>
  <w:abstractNum w:abstractNumId="34" w15:restartNumberingAfterBreak="0">
    <w:nsid w:val="638A6818"/>
    <w:multiLevelType w:val="hybridMultilevel"/>
    <w:tmpl w:val="4B685638"/>
    <w:lvl w:ilvl="0" w:tplc="10B651EA">
      <w:start w:val="1"/>
      <w:numFmt w:val="bullet"/>
      <w:lvlText w:val="·"/>
      <w:lvlJc w:val="left"/>
      <w:pPr>
        <w:ind w:left="720" w:hanging="360"/>
      </w:pPr>
      <w:rPr>
        <w:rFonts w:ascii="Symbol" w:hAnsi="Symbol" w:hint="default"/>
      </w:rPr>
    </w:lvl>
    <w:lvl w:ilvl="1" w:tplc="002AC680">
      <w:start w:val="1"/>
      <w:numFmt w:val="bullet"/>
      <w:lvlText w:val="o"/>
      <w:lvlJc w:val="left"/>
      <w:pPr>
        <w:ind w:left="1440" w:hanging="360"/>
      </w:pPr>
      <w:rPr>
        <w:rFonts w:ascii="Courier New" w:hAnsi="Courier New" w:hint="default"/>
      </w:rPr>
    </w:lvl>
    <w:lvl w:ilvl="2" w:tplc="BB8C7B84">
      <w:start w:val="1"/>
      <w:numFmt w:val="bullet"/>
      <w:lvlText w:val=""/>
      <w:lvlJc w:val="left"/>
      <w:pPr>
        <w:ind w:left="2160" w:hanging="360"/>
      </w:pPr>
      <w:rPr>
        <w:rFonts w:ascii="Wingdings" w:hAnsi="Wingdings" w:hint="default"/>
      </w:rPr>
    </w:lvl>
    <w:lvl w:ilvl="3" w:tplc="F4E45612">
      <w:start w:val="1"/>
      <w:numFmt w:val="bullet"/>
      <w:lvlText w:val=""/>
      <w:lvlJc w:val="left"/>
      <w:pPr>
        <w:ind w:left="2880" w:hanging="360"/>
      </w:pPr>
      <w:rPr>
        <w:rFonts w:ascii="Symbol" w:hAnsi="Symbol" w:hint="default"/>
      </w:rPr>
    </w:lvl>
    <w:lvl w:ilvl="4" w:tplc="6A94178A">
      <w:start w:val="1"/>
      <w:numFmt w:val="bullet"/>
      <w:lvlText w:val="o"/>
      <w:lvlJc w:val="left"/>
      <w:pPr>
        <w:ind w:left="3600" w:hanging="360"/>
      </w:pPr>
      <w:rPr>
        <w:rFonts w:ascii="Courier New" w:hAnsi="Courier New" w:hint="default"/>
      </w:rPr>
    </w:lvl>
    <w:lvl w:ilvl="5" w:tplc="64D6D66E">
      <w:start w:val="1"/>
      <w:numFmt w:val="bullet"/>
      <w:lvlText w:val=""/>
      <w:lvlJc w:val="left"/>
      <w:pPr>
        <w:ind w:left="4320" w:hanging="360"/>
      </w:pPr>
      <w:rPr>
        <w:rFonts w:ascii="Wingdings" w:hAnsi="Wingdings" w:hint="default"/>
      </w:rPr>
    </w:lvl>
    <w:lvl w:ilvl="6" w:tplc="C2DE4BEA">
      <w:start w:val="1"/>
      <w:numFmt w:val="bullet"/>
      <w:lvlText w:val=""/>
      <w:lvlJc w:val="left"/>
      <w:pPr>
        <w:ind w:left="5040" w:hanging="360"/>
      </w:pPr>
      <w:rPr>
        <w:rFonts w:ascii="Symbol" w:hAnsi="Symbol" w:hint="default"/>
      </w:rPr>
    </w:lvl>
    <w:lvl w:ilvl="7" w:tplc="B2723D4C">
      <w:start w:val="1"/>
      <w:numFmt w:val="bullet"/>
      <w:lvlText w:val="o"/>
      <w:lvlJc w:val="left"/>
      <w:pPr>
        <w:ind w:left="5760" w:hanging="360"/>
      </w:pPr>
      <w:rPr>
        <w:rFonts w:ascii="Courier New" w:hAnsi="Courier New" w:hint="default"/>
      </w:rPr>
    </w:lvl>
    <w:lvl w:ilvl="8" w:tplc="03E4ADC0">
      <w:start w:val="1"/>
      <w:numFmt w:val="bullet"/>
      <w:lvlText w:val=""/>
      <w:lvlJc w:val="left"/>
      <w:pPr>
        <w:ind w:left="6480" w:hanging="360"/>
      </w:pPr>
      <w:rPr>
        <w:rFonts w:ascii="Wingdings" w:hAnsi="Wingdings" w:hint="default"/>
      </w:rPr>
    </w:lvl>
  </w:abstractNum>
  <w:abstractNum w:abstractNumId="35" w15:restartNumberingAfterBreak="0">
    <w:nsid w:val="64501585"/>
    <w:multiLevelType w:val="hybridMultilevel"/>
    <w:tmpl w:val="95BEFE28"/>
    <w:lvl w:ilvl="0" w:tplc="D652C30C">
      <w:start w:val="1"/>
      <w:numFmt w:val="bullet"/>
      <w:lvlText w:val=""/>
      <w:lvlJc w:val="left"/>
      <w:pPr>
        <w:ind w:left="720" w:hanging="360"/>
      </w:pPr>
      <w:rPr>
        <w:rFonts w:ascii="Symbol" w:hAnsi="Symbol" w:hint="default"/>
      </w:rPr>
    </w:lvl>
    <w:lvl w:ilvl="1" w:tplc="5CBE7E86">
      <w:start w:val="1"/>
      <w:numFmt w:val="bullet"/>
      <w:lvlText w:val="o"/>
      <w:lvlJc w:val="left"/>
      <w:pPr>
        <w:ind w:left="1440" w:hanging="360"/>
      </w:pPr>
      <w:rPr>
        <w:rFonts w:ascii="Courier New" w:hAnsi="Courier New" w:hint="default"/>
      </w:rPr>
    </w:lvl>
    <w:lvl w:ilvl="2" w:tplc="4A6EE8A4">
      <w:start w:val="1"/>
      <w:numFmt w:val="bullet"/>
      <w:lvlText w:val=""/>
      <w:lvlJc w:val="left"/>
      <w:pPr>
        <w:ind w:left="2160" w:hanging="360"/>
      </w:pPr>
      <w:rPr>
        <w:rFonts w:ascii="Wingdings" w:hAnsi="Wingdings" w:hint="default"/>
      </w:rPr>
    </w:lvl>
    <w:lvl w:ilvl="3" w:tplc="78887FF8">
      <w:start w:val="1"/>
      <w:numFmt w:val="bullet"/>
      <w:lvlText w:val=""/>
      <w:lvlJc w:val="left"/>
      <w:pPr>
        <w:ind w:left="2880" w:hanging="360"/>
      </w:pPr>
      <w:rPr>
        <w:rFonts w:ascii="Symbol" w:hAnsi="Symbol" w:hint="default"/>
      </w:rPr>
    </w:lvl>
    <w:lvl w:ilvl="4" w:tplc="AF480DA4">
      <w:start w:val="1"/>
      <w:numFmt w:val="bullet"/>
      <w:lvlText w:val="o"/>
      <w:lvlJc w:val="left"/>
      <w:pPr>
        <w:ind w:left="3600" w:hanging="360"/>
      </w:pPr>
      <w:rPr>
        <w:rFonts w:ascii="Courier New" w:hAnsi="Courier New" w:hint="default"/>
      </w:rPr>
    </w:lvl>
    <w:lvl w:ilvl="5" w:tplc="B7DACB88">
      <w:start w:val="1"/>
      <w:numFmt w:val="bullet"/>
      <w:lvlText w:val=""/>
      <w:lvlJc w:val="left"/>
      <w:pPr>
        <w:ind w:left="4320" w:hanging="360"/>
      </w:pPr>
      <w:rPr>
        <w:rFonts w:ascii="Wingdings" w:hAnsi="Wingdings" w:hint="default"/>
      </w:rPr>
    </w:lvl>
    <w:lvl w:ilvl="6" w:tplc="BEF2CFF6">
      <w:start w:val="1"/>
      <w:numFmt w:val="bullet"/>
      <w:lvlText w:val=""/>
      <w:lvlJc w:val="left"/>
      <w:pPr>
        <w:ind w:left="5040" w:hanging="360"/>
      </w:pPr>
      <w:rPr>
        <w:rFonts w:ascii="Symbol" w:hAnsi="Symbol" w:hint="default"/>
      </w:rPr>
    </w:lvl>
    <w:lvl w:ilvl="7" w:tplc="86725E48">
      <w:start w:val="1"/>
      <w:numFmt w:val="bullet"/>
      <w:lvlText w:val="o"/>
      <w:lvlJc w:val="left"/>
      <w:pPr>
        <w:ind w:left="5760" w:hanging="360"/>
      </w:pPr>
      <w:rPr>
        <w:rFonts w:ascii="Courier New" w:hAnsi="Courier New" w:hint="default"/>
      </w:rPr>
    </w:lvl>
    <w:lvl w:ilvl="8" w:tplc="7674BCE8">
      <w:start w:val="1"/>
      <w:numFmt w:val="bullet"/>
      <w:lvlText w:val=""/>
      <w:lvlJc w:val="left"/>
      <w:pPr>
        <w:ind w:left="6480" w:hanging="360"/>
      </w:pPr>
      <w:rPr>
        <w:rFonts w:ascii="Wingdings" w:hAnsi="Wingdings" w:hint="default"/>
      </w:rPr>
    </w:lvl>
  </w:abstractNum>
  <w:abstractNum w:abstractNumId="36" w15:restartNumberingAfterBreak="0">
    <w:nsid w:val="682C3CE2"/>
    <w:multiLevelType w:val="hybridMultilevel"/>
    <w:tmpl w:val="C53C32EA"/>
    <w:lvl w:ilvl="0" w:tplc="B0CE3BB4">
      <w:start w:val="1"/>
      <w:numFmt w:val="bullet"/>
      <w:lvlText w:val="·"/>
      <w:lvlJc w:val="left"/>
      <w:pPr>
        <w:ind w:left="720" w:hanging="360"/>
      </w:pPr>
      <w:rPr>
        <w:rFonts w:ascii="Symbol" w:hAnsi="Symbol" w:hint="default"/>
      </w:rPr>
    </w:lvl>
    <w:lvl w:ilvl="1" w:tplc="E898B5FC">
      <w:start w:val="1"/>
      <w:numFmt w:val="bullet"/>
      <w:lvlText w:val="o"/>
      <w:lvlJc w:val="left"/>
      <w:pPr>
        <w:ind w:left="1440" w:hanging="360"/>
      </w:pPr>
      <w:rPr>
        <w:rFonts w:ascii="Courier New" w:hAnsi="Courier New" w:hint="default"/>
      </w:rPr>
    </w:lvl>
    <w:lvl w:ilvl="2" w:tplc="251C30B6">
      <w:start w:val="1"/>
      <w:numFmt w:val="bullet"/>
      <w:lvlText w:val=""/>
      <w:lvlJc w:val="left"/>
      <w:pPr>
        <w:ind w:left="2160" w:hanging="360"/>
      </w:pPr>
      <w:rPr>
        <w:rFonts w:ascii="Wingdings" w:hAnsi="Wingdings" w:hint="default"/>
      </w:rPr>
    </w:lvl>
    <w:lvl w:ilvl="3" w:tplc="132AB6C4">
      <w:start w:val="1"/>
      <w:numFmt w:val="bullet"/>
      <w:lvlText w:val=""/>
      <w:lvlJc w:val="left"/>
      <w:pPr>
        <w:ind w:left="2880" w:hanging="360"/>
      </w:pPr>
      <w:rPr>
        <w:rFonts w:ascii="Symbol" w:hAnsi="Symbol" w:hint="default"/>
      </w:rPr>
    </w:lvl>
    <w:lvl w:ilvl="4" w:tplc="27540DC6">
      <w:start w:val="1"/>
      <w:numFmt w:val="bullet"/>
      <w:lvlText w:val="o"/>
      <w:lvlJc w:val="left"/>
      <w:pPr>
        <w:ind w:left="3600" w:hanging="360"/>
      </w:pPr>
      <w:rPr>
        <w:rFonts w:ascii="Courier New" w:hAnsi="Courier New" w:hint="default"/>
      </w:rPr>
    </w:lvl>
    <w:lvl w:ilvl="5" w:tplc="DCD8E6F2">
      <w:start w:val="1"/>
      <w:numFmt w:val="bullet"/>
      <w:lvlText w:val=""/>
      <w:lvlJc w:val="left"/>
      <w:pPr>
        <w:ind w:left="4320" w:hanging="360"/>
      </w:pPr>
      <w:rPr>
        <w:rFonts w:ascii="Wingdings" w:hAnsi="Wingdings" w:hint="default"/>
      </w:rPr>
    </w:lvl>
    <w:lvl w:ilvl="6" w:tplc="90349C4A">
      <w:start w:val="1"/>
      <w:numFmt w:val="bullet"/>
      <w:lvlText w:val=""/>
      <w:lvlJc w:val="left"/>
      <w:pPr>
        <w:ind w:left="5040" w:hanging="360"/>
      </w:pPr>
      <w:rPr>
        <w:rFonts w:ascii="Symbol" w:hAnsi="Symbol" w:hint="default"/>
      </w:rPr>
    </w:lvl>
    <w:lvl w:ilvl="7" w:tplc="6200FEB4">
      <w:start w:val="1"/>
      <w:numFmt w:val="bullet"/>
      <w:lvlText w:val="o"/>
      <w:lvlJc w:val="left"/>
      <w:pPr>
        <w:ind w:left="5760" w:hanging="360"/>
      </w:pPr>
      <w:rPr>
        <w:rFonts w:ascii="Courier New" w:hAnsi="Courier New" w:hint="default"/>
      </w:rPr>
    </w:lvl>
    <w:lvl w:ilvl="8" w:tplc="0438155C">
      <w:start w:val="1"/>
      <w:numFmt w:val="bullet"/>
      <w:lvlText w:val=""/>
      <w:lvlJc w:val="left"/>
      <w:pPr>
        <w:ind w:left="6480" w:hanging="360"/>
      </w:pPr>
      <w:rPr>
        <w:rFonts w:ascii="Wingdings" w:hAnsi="Wingdings" w:hint="default"/>
      </w:rPr>
    </w:lvl>
  </w:abstractNum>
  <w:abstractNum w:abstractNumId="37" w15:restartNumberingAfterBreak="0">
    <w:nsid w:val="700408C3"/>
    <w:multiLevelType w:val="hybridMultilevel"/>
    <w:tmpl w:val="AC3C228E"/>
    <w:lvl w:ilvl="0" w:tplc="20A6C116">
      <w:start w:val="1"/>
      <w:numFmt w:val="bullet"/>
      <w:lvlText w:val=""/>
      <w:lvlJc w:val="left"/>
      <w:pPr>
        <w:ind w:left="720" w:hanging="360"/>
      </w:pPr>
      <w:rPr>
        <w:rFonts w:ascii="Symbol" w:hAnsi="Symbol" w:hint="default"/>
      </w:rPr>
    </w:lvl>
    <w:lvl w:ilvl="1" w:tplc="030077A8">
      <w:start w:val="1"/>
      <w:numFmt w:val="bullet"/>
      <w:lvlText w:val="o"/>
      <w:lvlJc w:val="left"/>
      <w:pPr>
        <w:ind w:left="1440" w:hanging="360"/>
      </w:pPr>
      <w:rPr>
        <w:rFonts w:ascii="Courier New" w:hAnsi="Courier New" w:hint="default"/>
      </w:rPr>
    </w:lvl>
    <w:lvl w:ilvl="2" w:tplc="07CEA8B2">
      <w:start w:val="1"/>
      <w:numFmt w:val="bullet"/>
      <w:lvlText w:val=""/>
      <w:lvlJc w:val="left"/>
      <w:pPr>
        <w:ind w:left="2160" w:hanging="360"/>
      </w:pPr>
      <w:rPr>
        <w:rFonts w:ascii="Wingdings" w:hAnsi="Wingdings" w:hint="default"/>
      </w:rPr>
    </w:lvl>
    <w:lvl w:ilvl="3" w:tplc="42D431CE">
      <w:start w:val="1"/>
      <w:numFmt w:val="bullet"/>
      <w:lvlText w:val=""/>
      <w:lvlJc w:val="left"/>
      <w:pPr>
        <w:ind w:left="2880" w:hanging="360"/>
      </w:pPr>
      <w:rPr>
        <w:rFonts w:ascii="Symbol" w:hAnsi="Symbol" w:hint="default"/>
      </w:rPr>
    </w:lvl>
    <w:lvl w:ilvl="4" w:tplc="04BA8D66">
      <w:start w:val="1"/>
      <w:numFmt w:val="bullet"/>
      <w:lvlText w:val="o"/>
      <w:lvlJc w:val="left"/>
      <w:pPr>
        <w:ind w:left="3600" w:hanging="360"/>
      </w:pPr>
      <w:rPr>
        <w:rFonts w:ascii="Courier New" w:hAnsi="Courier New" w:hint="default"/>
      </w:rPr>
    </w:lvl>
    <w:lvl w:ilvl="5" w:tplc="08761A30">
      <w:start w:val="1"/>
      <w:numFmt w:val="bullet"/>
      <w:lvlText w:val=""/>
      <w:lvlJc w:val="left"/>
      <w:pPr>
        <w:ind w:left="4320" w:hanging="360"/>
      </w:pPr>
      <w:rPr>
        <w:rFonts w:ascii="Wingdings" w:hAnsi="Wingdings" w:hint="default"/>
      </w:rPr>
    </w:lvl>
    <w:lvl w:ilvl="6" w:tplc="0666E5FE">
      <w:start w:val="1"/>
      <w:numFmt w:val="bullet"/>
      <w:lvlText w:val=""/>
      <w:lvlJc w:val="left"/>
      <w:pPr>
        <w:ind w:left="5040" w:hanging="360"/>
      </w:pPr>
      <w:rPr>
        <w:rFonts w:ascii="Symbol" w:hAnsi="Symbol" w:hint="default"/>
      </w:rPr>
    </w:lvl>
    <w:lvl w:ilvl="7" w:tplc="F76A5936">
      <w:start w:val="1"/>
      <w:numFmt w:val="bullet"/>
      <w:lvlText w:val="o"/>
      <w:lvlJc w:val="left"/>
      <w:pPr>
        <w:ind w:left="5760" w:hanging="360"/>
      </w:pPr>
      <w:rPr>
        <w:rFonts w:ascii="Courier New" w:hAnsi="Courier New" w:hint="default"/>
      </w:rPr>
    </w:lvl>
    <w:lvl w:ilvl="8" w:tplc="F7DEA51E">
      <w:start w:val="1"/>
      <w:numFmt w:val="bullet"/>
      <w:lvlText w:val=""/>
      <w:lvlJc w:val="left"/>
      <w:pPr>
        <w:ind w:left="6480" w:hanging="360"/>
      </w:pPr>
      <w:rPr>
        <w:rFonts w:ascii="Wingdings" w:hAnsi="Wingdings" w:hint="default"/>
      </w:rPr>
    </w:lvl>
  </w:abstractNum>
  <w:abstractNum w:abstractNumId="38" w15:restartNumberingAfterBreak="0">
    <w:nsid w:val="744711C0"/>
    <w:multiLevelType w:val="hybridMultilevel"/>
    <w:tmpl w:val="464896A6"/>
    <w:lvl w:ilvl="0" w:tplc="E828EC7A">
      <w:start w:val="1"/>
      <w:numFmt w:val="bullet"/>
      <w:lvlText w:val="·"/>
      <w:lvlJc w:val="left"/>
      <w:pPr>
        <w:ind w:left="720" w:hanging="360"/>
      </w:pPr>
      <w:rPr>
        <w:rFonts w:ascii="Symbol" w:hAnsi="Symbol" w:hint="default"/>
      </w:rPr>
    </w:lvl>
    <w:lvl w:ilvl="1" w:tplc="BB123724">
      <w:start w:val="1"/>
      <w:numFmt w:val="bullet"/>
      <w:lvlText w:val="o"/>
      <w:lvlJc w:val="left"/>
      <w:pPr>
        <w:ind w:left="1440" w:hanging="360"/>
      </w:pPr>
      <w:rPr>
        <w:rFonts w:ascii="Courier New" w:hAnsi="Courier New" w:hint="default"/>
      </w:rPr>
    </w:lvl>
    <w:lvl w:ilvl="2" w:tplc="BC8617EE">
      <w:start w:val="1"/>
      <w:numFmt w:val="bullet"/>
      <w:lvlText w:val=""/>
      <w:lvlJc w:val="left"/>
      <w:pPr>
        <w:ind w:left="2160" w:hanging="360"/>
      </w:pPr>
      <w:rPr>
        <w:rFonts w:ascii="Wingdings" w:hAnsi="Wingdings" w:hint="default"/>
      </w:rPr>
    </w:lvl>
    <w:lvl w:ilvl="3" w:tplc="6D3C31EC">
      <w:start w:val="1"/>
      <w:numFmt w:val="bullet"/>
      <w:lvlText w:val=""/>
      <w:lvlJc w:val="left"/>
      <w:pPr>
        <w:ind w:left="2880" w:hanging="360"/>
      </w:pPr>
      <w:rPr>
        <w:rFonts w:ascii="Symbol" w:hAnsi="Symbol" w:hint="default"/>
      </w:rPr>
    </w:lvl>
    <w:lvl w:ilvl="4" w:tplc="7AB04302">
      <w:start w:val="1"/>
      <w:numFmt w:val="bullet"/>
      <w:lvlText w:val="o"/>
      <w:lvlJc w:val="left"/>
      <w:pPr>
        <w:ind w:left="3600" w:hanging="360"/>
      </w:pPr>
      <w:rPr>
        <w:rFonts w:ascii="Courier New" w:hAnsi="Courier New" w:hint="default"/>
      </w:rPr>
    </w:lvl>
    <w:lvl w:ilvl="5" w:tplc="1CCC105C">
      <w:start w:val="1"/>
      <w:numFmt w:val="bullet"/>
      <w:lvlText w:val=""/>
      <w:lvlJc w:val="left"/>
      <w:pPr>
        <w:ind w:left="4320" w:hanging="360"/>
      </w:pPr>
      <w:rPr>
        <w:rFonts w:ascii="Wingdings" w:hAnsi="Wingdings" w:hint="default"/>
      </w:rPr>
    </w:lvl>
    <w:lvl w:ilvl="6" w:tplc="D8F0FCBA">
      <w:start w:val="1"/>
      <w:numFmt w:val="bullet"/>
      <w:lvlText w:val=""/>
      <w:lvlJc w:val="left"/>
      <w:pPr>
        <w:ind w:left="5040" w:hanging="360"/>
      </w:pPr>
      <w:rPr>
        <w:rFonts w:ascii="Symbol" w:hAnsi="Symbol" w:hint="default"/>
      </w:rPr>
    </w:lvl>
    <w:lvl w:ilvl="7" w:tplc="36FE3DB6">
      <w:start w:val="1"/>
      <w:numFmt w:val="bullet"/>
      <w:lvlText w:val="o"/>
      <w:lvlJc w:val="left"/>
      <w:pPr>
        <w:ind w:left="5760" w:hanging="360"/>
      </w:pPr>
      <w:rPr>
        <w:rFonts w:ascii="Courier New" w:hAnsi="Courier New" w:hint="default"/>
      </w:rPr>
    </w:lvl>
    <w:lvl w:ilvl="8" w:tplc="C448A03C">
      <w:start w:val="1"/>
      <w:numFmt w:val="bullet"/>
      <w:lvlText w:val=""/>
      <w:lvlJc w:val="left"/>
      <w:pPr>
        <w:ind w:left="6480" w:hanging="360"/>
      </w:pPr>
      <w:rPr>
        <w:rFonts w:ascii="Wingdings" w:hAnsi="Wingdings" w:hint="default"/>
      </w:rPr>
    </w:lvl>
  </w:abstractNum>
  <w:abstractNum w:abstractNumId="39"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2000F4"/>
    <w:multiLevelType w:val="hybridMultilevel"/>
    <w:tmpl w:val="9FB2D9FC"/>
    <w:lvl w:ilvl="0" w:tplc="4B58EC04">
      <w:start w:val="1"/>
      <w:numFmt w:val="bullet"/>
      <w:lvlText w:val=""/>
      <w:lvlJc w:val="left"/>
      <w:pPr>
        <w:ind w:left="360" w:hanging="360"/>
      </w:pPr>
      <w:rPr>
        <w:rFonts w:ascii="Symbol" w:hAnsi="Symbol" w:hint="default"/>
      </w:rPr>
    </w:lvl>
    <w:lvl w:ilvl="1" w:tplc="DAA80D92">
      <w:start w:val="1"/>
      <w:numFmt w:val="bullet"/>
      <w:lvlText w:val="o"/>
      <w:lvlJc w:val="left"/>
      <w:pPr>
        <w:ind w:left="1080" w:hanging="360"/>
      </w:pPr>
      <w:rPr>
        <w:rFonts w:ascii="Courier New" w:hAnsi="Courier New" w:hint="default"/>
      </w:rPr>
    </w:lvl>
    <w:lvl w:ilvl="2" w:tplc="E9306160">
      <w:start w:val="1"/>
      <w:numFmt w:val="bullet"/>
      <w:lvlText w:val=""/>
      <w:lvlJc w:val="left"/>
      <w:pPr>
        <w:ind w:left="1800" w:hanging="360"/>
      </w:pPr>
      <w:rPr>
        <w:rFonts w:ascii="Wingdings" w:hAnsi="Wingdings" w:hint="default"/>
      </w:rPr>
    </w:lvl>
    <w:lvl w:ilvl="3" w:tplc="08DEB044">
      <w:start w:val="1"/>
      <w:numFmt w:val="bullet"/>
      <w:lvlText w:val=""/>
      <w:lvlJc w:val="left"/>
      <w:pPr>
        <w:ind w:left="2520" w:hanging="360"/>
      </w:pPr>
      <w:rPr>
        <w:rFonts w:ascii="Symbol" w:hAnsi="Symbol" w:hint="default"/>
      </w:rPr>
    </w:lvl>
    <w:lvl w:ilvl="4" w:tplc="8F3C5838">
      <w:start w:val="1"/>
      <w:numFmt w:val="bullet"/>
      <w:lvlText w:val="o"/>
      <w:lvlJc w:val="left"/>
      <w:pPr>
        <w:ind w:left="3240" w:hanging="360"/>
      </w:pPr>
      <w:rPr>
        <w:rFonts w:ascii="Courier New" w:hAnsi="Courier New" w:hint="default"/>
      </w:rPr>
    </w:lvl>
    <w:lvl w:ilvl="5" w:tplc="B04CDEB2">
      <w:start w:val="1"/>
      <w:numFmt w:val="bullet"/>
      <w:lvlText w:val=""/>
      <w:lvlJc w:val="left"/>
      <w:pPr>
        <w:ind w:left="3960" w:hanging="360"/>
      </w:pPr>
      <w:rPr>
        <w:rFonts w:ascii="Wingdings" w:hAnsi="Wingdings" w:hint="default"/>
      </w:rPr>
    </w:lvl>
    <w:lvl w:ilvl="6" w:tplc="E2BE2FAC">
      <w:start w:val="1"/>
      <w:numFmt w:val="bullet"/>
      <w:lvlText w:val=""/>
      <w:lvlJc w:val="left"/>
      <w:pPr>
        <w:ind w:left="4680" w:hanging="360"/>
      </w:pPr>
      <w:rPr>
        <w:rFonts w:ascii="Symbol" w:hAnsi="Symbol" w:hint="default"/>
      </w:rPr>
    </w:lvl>
    <w:lvl w:ilvl="7" w:tplc="242ABA9E">
      <w:start w:val="1"/>
      <w:numFmt w:val="bullet"/>
      <w:lvlText w:val="o"/>
      <w:lvlJc w:val="left"/>
      <w:pPr>
        <w:ind w:left="5400" w:hanging="360"/>
      </w:pPr>
      <w:rPr>
        <w:rFonts w:ascii="Courier New" w:hAnsi="Courier New" w:hint="default"/>
      </w:rPr>
    </w:lvl>
    <w:lvl w:ilvl="8" w:tplc="AF444020">
      <w:start w:val="1"/>
      <w:numFmt w:val="bullet"/>
      <w:lvlText w:val=""/>
      <w:lvlJc w:val="left"/>
      <w:pPr>
        <w:ind w:left="6120" w:hanging="360"/>
      </w:pPr>
      <w:rPr>
        <w:rFonts w:ascii="Wingdings" w:hAnsi="Wingdings" w:hint="default"/>
      </w:rPr>
    </w:lvl>
  </w:abstractNum>
  <w:num w:numId="1">
    <w:abstractNumId w:val="24"/>
  </w:num>
  <w:num w:numId="2">
    <w:abstractNumId w:val="33"/>
  </w:num>
  <w:num w:numId="3">
    <w:abstractNumId w:val="5"/>
  </w:num>
  <w:num w:numId="4">
    <w:abstractNumId w:val="6"/>
  </w:num>
  <w:num w:numId="5">
    <w:abstractNumId w:val="18"/>
  </w:num>
  <w:num w:numId="6">
    <w:abstractNumId w:val="4"/>
  </w:num>
  <w:num w:numId="7">
    <w:abstractNumId w:val="41"/>
  </w:num>
  <w:num w:numId="8">
    <w:abstractNumId w:val="20"/>
  </w:num>
  <w:num w:numId="9">
    <w:abstractNumId w:val="0"/>
  </w:num>
  <w:num w:numId="10">
    <w:abstractNumId w:val="30"/>
  </w:num>
  <w:num w:numId="11">
    <w:abstractNumId w:val="21"/>
  </w:num>
  <w:num w:numId="12">
    <w:abstractNumId w:val="22"/>
  </w:num>
  <w:num w:numId="13">
    <w:abstractNumId w:val="7"/>
  </w:num>
  <w:num w:numId="14">
    <w:abstractNumId w:val="32"/>
  </w:num>
  <w:num w:numId="15">
    <w:abstractNumId w:val="28"/>
  </w:num>
  <w:num w:numId="16">
    <w:abstractNumId w:val="10"/>
  </w:num>
  <w:num w:numId="17">
    <w:abstractNumId w:val="8"/>
  </w:num>
  <w:num w:numId="18">
    <w:abstractNumId w:val="38"/>
  </w:num>
  <w:num w:numId="19">
    <w:abstractNumId w:val="34"/>
  </w:num>
  <w:num w:numId="20">
    <w:abstractNumId w:val="35"/>
  </w:num>
  <w:num w:numId="21">
    <w:abstractNumId w:val="27"/>
  </w:num>
  <w:num w:numId="22">
    <w:abstractNumId w:val="25"/>
  </w:num>
  <w:num w:numId="23">
    <w:abstractNumId w:val="17"/>
  </w:num>
  <w:num w:numId="24">
    <w:abstractNumId w:val="2"/>
  </w:num>
  <w:num w:numId="25">
    <w:abstractNumId w:val="31"/>
  </w:num>
  <w:num w:numId="26">
    <w:abstractNumId w:val="36"/>
  </w:num>
  <w:num w:numId="27">
    <w:abstractNumId w:val="26"/>
  </w:num>
  <w:num w:numId="28">
    <w:abstractNumId w:val="40"/>
  </w:num>
  <w:num w:numId="29">
    <w:abstractNumId w:val="15"/>
  </w:num>
  <w:num w:numId="30">
    <w:abstractNumId w:val="16"/>
  </w:num>
  <w:num w:numId="31">
    <w:abstractNumId w:val="39"/>
  </w:num>
  <w:num w:numId="32">
    <w:abstractNumId w:val="12"/>
  </w:num>
  <w:num w:numId="33">
    <w:abstractNumId w:val="3"/>
  </w:num>
  <w:num w:numId="34">
    <w:abstractNumId w:val="11"/>
  </w:num>
  <w:num w:numId="35">
    <w:abstractNumId w:val="37"/>
  </w:num>
  <w:num w:numId="36">
    <w:abstractNumId w:val="29"/>
  </w:num>
  <w:num w:numId="37">
    <w:abstractNumId w:val="13"/>
  </w:num>
  <w:num w:numId="38">
    <w:abstractNumId w:val="1"/>
  </w:num>
  <w:num w:numId="39">
    <w:abstractNumId w:val="14"/>
  </w:num>
  <w:num w:numId="40">
    <w:abstractNumId w:val="9"/>
  </w:num>
  <w:num w:numId="41">
    <w:abstractNumId w:val="19"/>
  </w:num>
  <w:num w:numId="4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38B0"/>
    <w:rsid w:val="0000621A"/>
    <w:rsid w:val="0001088E"/>
    <w:rsid w:val="00011182"/>
    <w:rsid w:val="0001330C"/>
    <w:rsid w:val="0001394D"/>
    <w:rsid w:val="00017215"/>
    <w:rsid w:val="000173DF"/>
    <w:rsid w:val="0001782E"/>
    <w:rsid w:val="00020AF4"/>
    <w:rsid w:val="000213C3"/>
    <w:rsid w:val="000227DB"/>
    <w:rsid w:val="0002307F"/>
    <w:rsid w:val="000239B3"/>
    <w:rsid w:val="000260E3"/>
    <w:rsid w:val="00027E39"/>
    <w:rsid w:val="0003164F"/>
    <w:rsid w:val="00031CC3"/>
    <w:rsid w:val="000349F4"/>
    <w:rsid w:val="00034BAC"/>
    <w:rsid w:val="00035FBA"/>
    <w:rsid w:val="00036344"/>
    <w:rsid w:val="000407D0"/>
    <w:rsid w:val="00040823"/>
    <w:rsid w:val="00046D1F"/>
    <w:rsid w:val="0004752C"/>
    <w:rsid w:val="0005057A"/>
    <w:rsid w:val="00050891"/>
    <w:rsid w:val="00053126"/>
    <w:rsid w:val="00056679"/>
    <w:rsid w:val="00056F02"/>
    <w:rsid w:val="0005792C"/>
    <w:rsid w:val="0005A314"/>
    <w:rsid w:val="0005F191"/>
    <w:rsid w:val="000600FE"/>
    <w:rsid w:val="00061EA6"/>
    <w:rsid w:val="00063843"/>
    <w:rsid w:val="00063AC0"/>
    <w:rsid w:val="00063CE9"/>
    <w:rsid w:val="000652D3"/>
    <w:rsid w:val="00066220"/>
    <w:rsid w:val="00066F2D"/>
    <w:rsid w:val="00071B36"/>
    <w:rsid w:val="000745A8"/>
    <w:rsid w:val="00074731"/>
    <w:rsid w:val="0007663E"/>
    <w:rsid w:val="0007684C"/>
    <w:rsid w:val="000770A6"/>
    <w:rsid w:val="000772D3"/>
    <w:rsid w:val="00077E45"/>
    <w:rsid w:val="00080046"/>
    <w:rsid w:val="000815B1"/>
    <w:rsid w:val="00081B45"/>
    <w:rsid w:val="00081E09"/>
    <w:rsid w:val="00083582"/>
    <w:rsid w:val="0008369B"/>
    <w:rsid w:val="00085BB2"/>
    <w:rsid w:val="00086730"/>
    <w:rsid w:val="00090D24"/>
    <w:rsid w:val="00092916"/>
    <w:rsid w:val="00093125"/>
    <w:rsid w:val="000931C9"/>
    <w:rsid w:val="00095959"/>
    <w:rsid w:val="000970AA"/>
    <w:rsid w:val="000A0270"/>
    <w:rsid w:val="000A0A8E"/>
    <w:rsid w:val="000A0BCE"/>
    <w:rsid w:val="000A1C6B"/>
    <w:rsid w:val="000A2550"/>
    <w:rsid w:val="000A2B29"/>
    <w:rsid w:val="000A31C8"/>
    <w:rsid w:val="000A4BDB"/>
    <w:rsid w:val="000A65D0"/>
    <w:rsid w:val="000A7457"/>
    <w:rsid w:val="000B289D"/>
    <w:rsid w:val="000B3D6A"/>
    <w:rsid w:val="000B43A2"/>
    <w:rsid w:val="000B64EC"/>
    <w:rsid w:val="000B7926"/>
    <w:rsid w:val="000C26AF"/>
    <w:rsid w:val="000C2A4B"/>
    <w:rsid w:val="000C3402"/>
    <w:rsid w:val="000C3D2C"/>
    <w:rsid w:val="000C4839"/>
    <w:rsid w:val="000C5F25"/>
    <w:rsid w:val="000C7547"/>
    <w:rsid w:val="000D25C2"/>
    <w:rsid w:val="000D5C8D"/>
    <w:rsid w:val="000E19A1"/>
    <w:rsid w:val="000E63C1"/>
    <w:rsid w:val="000F0447"/>
    <w:rsid w:val="000F0664"/>
    <w:rsid w:val="000F3D75"/>
    <w:rsid w:val="000F4404"/>
    <w:rsid w:val="000F5F43"/>
    <w:rsid w:val="000F6CDF"/>
    <w:rsid w:val="000F724B"/>
    <w:rsid w:val="000F73AB"/>
    <w:rsid w:val="000F76AA"/>
    <w:rsid w:val="0010199B"/>
    <w:rsid w:val="00102373"/>
    <w:rsid w:val="00102406"/>
    <w:rsid w:val="001036EA"/>
    <w:rsid w:val="00105491"/>
    <w:rsid w:val="00105623"/>
    <w:rsid w:val="0010649B"/>
    <w:rsid w:val="001064EF"/>
    <w:rsid w:val="00106CE8"/>
    <w:rsid w:val="001078B7"/>
    <w:rsid w:val="0010799A"/>
    <w:rsid w:val="00107FAF"/>
    <w:rsid w:val="0011001B"/>
    <w:rsid w:val="001101AE"/>
    <w:rsid w:val="00111981"/>
    <w:rsid w:val="00111A6F"/>
    <w:rsid w:val="00111B7D"/>
    <w:rsid w:val="0011297C"/>
    <w:rsid w:val="00113F86"/>
    <w:rsid w:val="00114116"/>
    <w:rsid w:val="00114E8A"/>
    <w:rsid w:val="0011529E"/>
    <w:rsid w:val="0011543E"/>
    <w:rsid w:val="00117046"/>
    <w:rsid w:val="00117A57"/>
    <w:rsid w:val="00120E2C"/>
    <w:rsid w:val="00121426"/>
    <w:rsid w:val="001254CA"/>
    <w:rsid w:val="001261DF"/>
    <w:rsid w:val="001279BC"/>
    <w:rsid w:val="00127BE1"/>
    <w:rsid w:val="00131859"/>
    <w:rsid w:val="00131DEC"/>
    <w:rsid w:val="00131E59"/>
    <w:rsid w:val="00136C0D"/>
    <w:rsid w:val="00143012"/>
    <w:rsid w:val="00143AEC"/>
    <w:rsid w:val="00143EB9"/>
    <w:rsid w:val="00144F19"/>
    <w:rsid w:val="00146BB7"/>
    <w:rsid w:val="001503E1"/>
    <w:rsid w:val="00150D7C"/>
    <w:rsid w:val="001510B1"/>
    <w:rsid w:val="00154548"/>
    <w:rsid w:val="00154F97"/>
    <w:rsid w:val="0015659A"/>
    <w:rsid w:val="00156D2F"/>
    <w:rsid w:val="00156D37"/>
    <w:rsid w:val="0015D816"/>
    <w:rsid w:val="001603AA"/>
    <w:rsid w:val="001615B8"/>
    <w:rsid w:val="0016205C"/>
    <w:rsid w:val="001632C3"/>
    <w:rsid w:val="00163DAA"/>
    <w:rsid w:val="0016446F"/>
    <w:rsid w:val="001645FA"/>
    <w:rsid w:val="001654CF"/>
    <w:rsid w:val="00165543"/>
    <w:rsid w:val="00165B27"/>
    <w:rsid w:val="00166EEA"/>
    <w:rsid w:val="00167078"/>
    <w:rsid w:val="001671C1"/>
    <w:rsid w:val="001706DB"/>
    <w:rsid w:val="0017228B"/>
    <w:rsid w:val="00172486"/>
    <w:rsid w:val="00172772"/>
    <w:rsid w:val="00172C31"/>
    <w:rsid w:val="00173A05"/>
    <w:rsid w:val="00173E5A"/>
    <w:rsid w:val="001743E5"/>
    <w:rsid w:val="001746FE"/>
    <w:rsid w:val="0017515F"/>
    <w:rsid w:val="001753FC"/>
    <w:rsid w:val="00176B5A"/>
    <w:rsid w:val="001770E8"/>
    <w:rsid w:val="001772A5"/>
    <w:rsid w:val="001843DB"/>
    <w:rsid w:val="001845C4"/>
    <w:rsid w:val="00184DAB"/>
    <w:rsid w:val="0018580A"/>
    <w:rsid w:val="00185F81"/>
    <w:rsid w:val="00186AA2"/>
    <w:rsid w:val="0019017E"/>
    <w:rsid w:val="001903C5"/>
    <w:rsid w:val="0019121D"/>
    <w:rsid w:val="00191E4A"/>
    <w:rsid w:val="001949A9"/>
    <w:rsid w:val="0019686C"/>
    <w:rsid w:val="001971E0"/>
    <w:rsid w:val="0019759D"/>
    <w:rsid w:val="00197D39"/>
    <w:rsid w:val="00197FD8"/>
    <w:rsid w:val="001A096C"/>
    <w:rsid w:val="001A0DE1"/>
    <w:rsid w:val="001A5EB1"/>
    <w:rsid w:val="001A6613"/>
    <w:rsid w:val="001A68E3"/>
    <w:rsid w:val="001A6B36"/>
    <w:rsid w:val="001A7A75"/>
    <w:rsid w:val="001B005D"/>
    <w:rsid w:val="001B3D5D"/>
    <w:rsid w:val="001B4EA1"/>
    <w:rsid w:val="001B5519"/>
    <w:rsid w:val="001B57EA"/>
    <w:rsid w:val="001B63BB"/>
    <w:rsid w:val="001B652C"/>
    <w:rsid w:val="001B6B9B"/>
    <w:rsid w:val="001C0F20"/>
    <w:rsid w:val="001C131E"/>
    <w:rsid w:val="001C16E4"/>
    <w:rsid w:val="001C1E45"/>
    <w:rsid w:val="001C226C"/>
    <w:rsid w:val="001C30FB"/>
    <w:rsid w:val="001C4157"/>
    <w:rsid w:val="001C474F"/>
    <w:rsid w:val="001C5796"/>
    <w:rsid w:val="001CC084"/>
    <w:rsid w:val="001D0A1B"/>
    <w:rsid w:val="001D1EE0"/>
    <w:rsid w:val="001D32FB"/>
    <w:rsid w:val="001D607F"/>
    <w:rsid w:val="001D614F"/>
    <w:rsid w:val="001D7DAC"/>
    <w:rsid w:val="001E041D"/>
    <w:rsid w:val="001E1A83"/>
    <w:rsid w:val="001E22B3"/>
    <w:rsid w:val="001E281F"/>
    <w:rsid w:val="001E307C"/>
    <w:rsid w:val="001E3AE1"/>
    <w:rsid w:val="001E4DB3"/>
    <w:rsid w:val="001F0E66"/>
    <w:rsid w:val="001F0F8D"/>
    <w:rsid w:val="001F27D3"/>
    <w:rsid w:val="001F340F"/>
    <w:rsid w:val="001F4152"/>
    <w:rsid w:val="001F47C7"/>
    <w:rsid w:val="001F54BA"/>
    <w:rsid w:val="001F6FE2"/>
    <w:rsid w:val="001F709A"/>
    <w:rsid w:val="0020105B"/>
    <w:rsid w:val="0020273B"/>
    <w:rsid w:val="00203221"/>
    <w:rsid w:val="00204E4D"/>
    <w:rsid w:val="00205820"/>
    <w:rsid w:val="00206AFD"/>
    <w:rsid w:val="00207F1E"/>
    <w:rsid w:val="00210A1B"/>
    <w:rsid w:val="002120D7"/>
    <w:rsid w:val="00212436"/>
    <w:rsid w:val="00212AFD"/>
    <w:rsid w:val="00213E6F"/>
    <w:rsid w:val="00213EE4"/>
    <w:rsid w:val="00214A5A"/>
    <w:rsid w:val="002178F1"/>
    <w:rsid w:val="002203B4"/>
    <w:rsid w:val="00221380"/>
    <w:rsid w:val="00223D39"/>
    <w:rsid w:val="00224E30"/>
    <w:rsid w:val="0022564C"/>
    <w:rsid w:val="00225BFC"/>
    <w:rsid w:val="002301F9"/>
    <w:rsid w:val="00230DBC"/>
    <w:rsid w:val="00233814"/>
    <w:rsid w:val="00233A8B"/>
    <w:rsid w:val="00233F0D"/>
    <w:rsid w:val="00233F4C"/>
    <w:rsid w:val="002351DB"/>
    <w:rsid w:val="002363AF"/>
    <w:rsid w:val="00237C3C"/>
    <w:rsid w:val="002410D9"/>
    <w:rsid w:val="002415D3"/>
    <w:rsid w:val="00241985"/>
    <w:rsid w:val="00241AE9"/>
    <w:rsid w:val="00247102"/>
    <w:rsid w:val="002474BD"/>
    <w:rsid w:val="00251922"/>
    <w:rsid w:val="00251F86"/>
    <w:rsid w:val="002529C4"/>
    <w:rsid w:val="00253089"/>
    <w:rsid w:val="002558A0"/>
    <w:rsid w:val="00256882"/>
    <w:rsid w:val="00256C94"/>
    <w:rsid w:val="00256D71"/>
    <w:rsid w:val="00256DA6"/>
    <w:rsid w:val="00257268"/>
    <w:rsid w:val="002611F8"/>
    <w:rsid w:val="0026247E"/>
    <w:rsid w:val="00262EBE"/>
    <w:rsid w:val="00263308"/>
    <w:rsid w:val="002634F6"/>
    <w:rsid w:val="00263D72"/>
    <w:rsid w:val="0026513F"/>
    <w:rsid w:val="00265992"/>
    <w:rsid w:val="002659D0"/>
    <w:rsid w:val="00266237"/>
    <w:rsid w:val="002662F8"/>
    <w:rsid w:val="002734D4"/>
    <w:rsid w:val="0027383F"/>
    <w:rsid w:val="00276448"/>
    <w:rsid w:val="00276F31"/>
    <w:rsid w:val="002803AA"/>
    <w:rsid w:val="00280E4E"/>
    <w:rsid w:val="00281A39"/>
    <w:rsid w:val="00282655"/>
    <w:rsid w:val="002838B7"/>
    <w:rsid w:val="002865BA"/>
    <w:rsid w:val="00290836"/>
    <w:rsid w:val="00291023"/>
    <w:rsid w:val="002910D9"/>
    <w:rsid w:val="002924EE"/>
    <w:rsid w:val="00293E7B"/>
    <w:rsid w:val="00293FEC"/>
    <w:rsid w:val="00296699"/>
    <w:rsid w:val="00296B50"/>
    <w:rsid w:val="00297721"/>
    <w:rsid w:val="002977DF"/>
    <w:rsid w:val="0029E1F3"/>
    <w:rsid w:val="002A029B"/>
    <w:rsid w:val="002A0A4E"/>
    <w:rsid w:val="002A41FD"/>
    <w:rsid w:val="002A43A7"/>
    <w:rsid w:val="002A4A2B"/>
    <w:rsid w:val="002A51A6"/>
    <w:rsid w:val="002A5EE6"/>
    <w:rsid w:val="002A69FD"/>
    <w:rsid w:val="002A6D65"/>
    <w:rsid w:val="002A6F63"/>
    <w:rsid w:val="002A78F1"/>
    <w:rsid w:val="002B043A"/>
    <w:rsid w:val="002B25FA"/>
    <w:rsid w:val="002B3A04"/>
    <w:rsid w:val="002B424E"/>
    <w:rsid w:val="002B4AAF"/>
    <w:rsid w:val="002C0720"/>
    <w:rsid w:val="002C07BF"/>
    <w:rsid w:val="002C09C8"/>
    <w:rsid w:val="002C21F2"/>
    <w:rsid w:val="002C23DB"/>
    <w:rsid w:val="002C2645"/>
    <w:rsid w:val="002C2ABE"/>
    <w:rsid w:val="002C3624"/>
    <w:rsid w:val="002C4252"/>
    <w:rsid w:val="002C4980"/>
    <w:rsid w:val="002C5620"/>
    <w:rsid w:val="002C70A5"/>
    <w:rsid w:val="002C7AF0"/>
    <w:rsid w:val="002D146C"/>
    <w:rsid w:val="002D17A5"/>
    <w:rsid w:val="002D2A68"/>
    <w:rsid w:val="002D2D5F"/>
    <w:rsid w:val="002D3206"/>
    <w:rsid w:val="002D35F9"/>
    <w:rsid w:val="002D36E3"/>
    <w:rsid w:val="002D5445"/>
    <w:rsid w:val="002D74E2"/>
    <w:rsid w:val="002E0202"/>
    <w:rsid w:val="002E182E"/>
    <w:rsid w:val="002E210D"/>
    <w:rsid w:val="002E3D74"/>
    <w:rsid w:val="002E4682"/>
    <w:rsid w:val="002E4BD1"/>
    <w:rsid w:val="002F150E"/>
    <w:rsid w:val="002F1956"/>
    <w:rsid w:val="002F3979"/>
    <w:rsid w:val="002F3D2F"/>
    <w:rsid w:val="002F404B"/>
    <w:rsid w:val="002F4C4B"/>
    <w:rsid w:val="002F5D90"/>
    <w:rsid w:val="002F64F9"/>
    <w:rsid w:val="002F6E5E"/>
    <w:rsid w:val="003016B1"/>
    <w:rsid w:val="0030176F"/>
    <w:rsid w:val="00301AEB"/>
    <w:rsid w:val="00302627"/>
    <w:rsid w:val="00303708"/>
    <w:rsid w:val="00304B48"/>
    <w:rsid w:val="00305006"/>
    <w:rsid w:val="003054BD"/>
    <w:rsid w:val="00307E45"/>
    <w:rsid w:val="00310C40"/>
    <w:rsid w:val="0031193A"/>
    <w:rsid w:val="00311C12"/>
    <w:rsid w:val="00311EE9"/>
    <w:rsid w:val="00316E2F"/>
    <w:rsid w:val="00320BE9"/>
    <w:rsid w:val="003217CF"/>
    <w:rsid w:val="003238B5"/>
    <w:rsid w:val="00323CB8"/>
    <w:rsid w:val="00323EEB"/>
    <w:rsid w:val="00324AB0"/>
    <w:rsid w:val="00325D7B"/>
    <w:rsid w:val="00326474"/>
    <w:rsid w:val="003275D2"/>
    <w:rsid w:val="00332343"/>
    <w:rsid w:val="0033426F"/>
    <w:rsid w:val="00335608"/>
    <w:rsid w:val="00337C81"/>
    <w:rsid w:val="003417AB"/>
    <w:rsid w:val="00342482"/>
    <w:rsid w:val="003426AF"/>
    <w:rsid w:val="00343F1D"/>
    <w:rsid w:val="003440C8"/>
    <w:rsid w:val="0034425A"/>
    <w:rsid w:val="00347122"/>
    <w:rsid w:val="00347BAA"/>
    <w:rsid w:val="0034C9EB"/>
    <w:rsid w:val="0035000B"/>
    <w:rsid w:val="00350C1D"/>
    <w:rsid w:val="00351730"/>
    <w:rsid w:val="00352E61"/>
    <w:rsid w:val="003569D3"/>
    <w:rsid w:val="0036148C"/>
    <w:rsid w:val="0036149C"/>
    <w:rsid w:val="003618B2"/>
    <w:rsid w:val="00362D3D"/>
    <w:rsid w:val="00363F7C"/>
    <w:rsid w:val="00365635"/>
    <w:rsid w:val="0037090B"/>
    <w:rsid w:val="00370C5A"/>
    <w:rsid w:val="00371C92"/>
    <w:rsid w:val="0037206E"/>
    <w:rsid w:val="00373044"/>
    <w:rsid w:val="003741A0"/>
    <w:rsid w:val="0037473F"/>
    <w:rsid w:val="003754AB"/>
    <w:rsid w:val="00375BF3"/>
    <w:rsid w:val="00380BB2"/>
    <w:rsid w:val="0038111B"/>
    <w:rsid w:val="003825DA"/>
    <w:rsid w:val="00384D23"/>
    <w:rsid w:val="00385824"/>
    <w:rsid w:val="00385EB1"/>
    <w:rsid w:val="00386E79"/>
    <w:rsid w:val="00386F40"/>
    <w:rsid w:val="00390B18"/>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12D9"/>
    <w:rsid w:val="003A25E5"/>
    <w:rsid w:val="003A284D"/>
    <w:rsid w:val="003A3576"/>
    <w:rsid w:val="003A3E34"/>
    <w:rsid w:val="003A643A"/>
    <w:rsid w:val="003A6CCC"/>
    <w:rsid w:val="003A6DC2"/>
    <w:rsid w:val="003A71CB"/>
    <w:rsid w:val="003B01C7"/>
    <w:rsid w:val="003B21D6"/>
    <w:rsid w:val="003B28CA"/>
    <w:rsid w:val="003B3185"/>
    <w:rsid w:val="003B3A22"/>
    <w:rsid w:val="003B3CA5"/>
    <w:rsid w:val="003B41F8"/>
    <w:rsid w:val="003B4B64"/>
    <w:rsid w:val="003C1834"/>
    <w:rsid w:val="003C1965"/>
    <w:rsid w:val="003C44D9"/>
    <w:rsid w:val="003C484C"/>
    <w:rsid w:val="003C64C7"/>
    <w:rsid w:val="003C6AC0"/>
    <w:rsid w:val="003C7BBF"/>
    <w:rsid w:val="003D2B85"/>
    <w:rsid w:val="003D2C25"/>
    <w:rsid w:val="003D3E3E"/>
    <w:rsid w:val="003D568D"/>
    <w:rsid w:val="003D5B9D"/>
    <w:rsid w:val="003E242F"/>
    <w:rsid w:val="003E25BE"/>
    <w:rsid w:val="003E2781"/>
    <w:rsid w:val="003E38B6"/>
    <w:rsid w:val="003E3A3F"/>
    <w:rsid w:val="003E4F01"/>
    <w:rsid w:val="003E539B"/>
    <w:rsid w:val="003F0A62"/>
    <w:rsid w:val="003F178A"/>
    <w:rsid w:val="003F19E9"/>
    <w:rsid w:val="003F1A03"/>
    <w:rsid w:val="003F2BDD"/>
    <w:rsid w:val="003F3A5A"/>
    <w:rsid w:val="003F4581"/>
    <w:rsid w:val="003F4F0E"/>
    <w:rsid w:val="003F5101"/>
    <w:rsid w:val="004000A8"/>
    <w:rsid w:val="0040017C"/>
    <w:rsid w:val="004007EF"/>
    <w:rsid w:val="004009CC"/>
    <w:rsid w:val="00400E93"/>
    <w:rsid w:val="004012D3"/>
    <w:rsid w:val="004023D6"/>
    <w:rsid w:val="0040287B"/>
    <w:rsid w:val="00403369"/>
    <w:rsid w:val="00403446"/>
    <w:rsid w:val="004079BB"/>
    <w:rsid w:val="00407EC1"/>
    <w:rsid w:val="00410070"/>
    <w:rsid w:val="004100D5"/>
    <w:rsid w:val="00412239"/>
    <w:rsid w:val="00412EA8"/>
    <w:rsid w:val="004130E9"/>
    <w:rsid w:val="0041342D"/>
    <w:rsid w:val="0041407B"/>
    <w:rsid w:val="0042070D"/>
    <w:rsid w:val="0042164B"/>
    <w:rsid w:val="00425104"/>
    <w:rsid w:val="00426856"/>
    <w:rsid w:val="00426E65"/>
    <w:rsid w:val="00427F65"/>
    <w:rsid w:val="00428120"/>
    <w:rsid w:val="00430427"/>
    <w:rsid w:val="00432214"/>
    <w:rsid w:val="0043267E"/>
    <w:rsid w:val="0043376B"/>
    <w:rsid w:val="00433ED6"/>
    <w:rsid w:val="00434642"/>
    <w:rsid w:val="0043474E"/>
    <w:rsid w:val="00434DA4"/>
    <w:rsid w:val="004364AA"/>
    <w:rsid w:val="00437BDB"/>
    <w:rsid w:val="00437EFC"/>
    <w:rsid w:val="0043E1E6"/>
    <w:rsid w:val="0044239D"/>
    <w:rsid w:val="004427FF"/>
    <w:rsid w:val="00443A75"/>
    <w:rsid w:val="00443DAF"/>
    <w:rsid w:val="00444681"/>
    <w:rsid w:val="00444BAC"/>
    <w:rsid w:val="00444EFA"/>
    <w:rsid w:val="0044554F"/>
    <w:rsid w:val="004467E0"/>
    <w:rsid w:val="00447776"/>
    <w:rsid w:val="00447B87"/>
    <w:rsid w:val="00447CFE"/>
    <w:rsid w:val="00451321"/>
    <w:rsid w:val="00452C2D"/>
    <w:rsid w:val="00453C51"/>
    <w:rsid w:val="00453F7B"/>
    <w:rsid w:val="004540EB"/>
    <w:rsid w:val="00456208"/>
    <w:rsid w:val="00456971"/>
    <w:rsid w:val="00456D6D"/>
    <w:rsid w:val="004570EC"/>
    <w:rsid w:val="0045EDDD"/>
    <w:rsid w:val="00461175"/>
    <w:rsid w:val="004621B5"/>
    <w:rsid w:val="00462E90"/>
    <w:rsid w:val="00467088"/>
    <w:rsid w:val="004677F1"/>
    <w:rsid w:val="00470EF8"/>
    <w:rsid w:val="00471BC4"/>
    <w:rsid w:val="0047287C"/>
    <w:rsid w:val="004745BE"/>
    <w:rsid w:val="00480BAB"/>
    <w:rsid w:val="00481832"/>
    <w:rsid w:val="00481F55"/>
    <w:rsid w:val="004831B4"/>
    <w:rsid w:val="00483E3B"/>
    <w:rsid w:val="00484332"/>
    <w:rsid w:val="00484434"/>
    <w:rsid w:val="00484878"/>
    <w:rsid w:val="00485A16"/>
    <w:rsid w:val="00487D11"/>
    <w:rsid w:val="00487DB8"/>
    <w:rsid w:val="00492F4D"/>
    <w:rsid w:val="004931E1"/>
    <w:rsid w:val="00494B2A"/>
    <w:rsid w:val="00494CEC"/>
    <w:rsid w:val="004960C1"/>
    <w:rsid w:val="00496A22"/>
    <w:rsid w:val="0049DAAC"/>
    <w:rsid w:val="004A0E45"/>
    <w:rsid w:val="004A17E3"/>
    <w:rsid w:val="004A188F"/>
    <w:rsid w:val="004A1B63"/>
    <w:rsid w:val="004A2378"/>
    <w:rsid w:val="004A3AD6"/>
    <w:rsid w:val="004A55A1"/>
    <w:rsid w:val="004A581A"/>
    <w:rsid w:val="004B158A"/>
    <w:rsid w:val="004B22B1"/>
    <w:rsid w:val="004B24C6"/>
    <w:rsid w:val="004B28B5"/>
    <w:rsid w:val="004B46D8"/>
    <w:rsid w:val="004B492A"/>
    <w:rsid w:val="004B5152"/>
    <w:rsid w:val="004B593A"/>
    <w:rsid w:val="004B5A40"/>
    <w:rsid w:val="004B66F6"/>
    <w:rsid w:val="004B691C"/>
    <w:rsid w:val="004C07E7"/>
    <w:rsid w:val="004C0CE9"/>
    <w:rsid w:val="004C1673"/>
    <w:rsid w:val="004C386D"/>
    <w:rsid w:val="004C413D"/>
    <w:rsid w:val="004C423E"/>
    <w:rsid w:val="004C446C"/>
    <w:rsid w:val="004C6012"/>
    <w:rsid w:val="004C6769"/>
    <w:rsid w:val="004D0C8D"/>
    <w:rsid w:val="004D0CAB"/>
    <w:rsid w:val="004D2CDC"/>
    <w:rsid w:val="004D2E80"/>
    <w:rsid w:val="004D2ECB"/>
    <w:rsid w:val="004D30CF"/>
    <w:rsid w:val="004D3729"/>
    <w:rsid w:val="004D3E16"/>
    <w:rsid w:val="004D43DE"/>
    <w:rsid w:val="004D4D36"/>
    <w:rsid w:val="004D62D6"/>
    <w:rsid w:val="004D660E"/>
    <w:rsid w:val="004D7CCF"/>
    <w:rsid w:val="004E080D"/>
    <w:rsid w:val="004E0E55"/>
    <w:rsid w:val="004E1A9A"/>
    <w:rsid w:val="004E32DE"/>
    <w:rsid w:val="004E3FD1"/>
    <w:rsid w:val="004E5027"/>
    <w:rsid w:val="004E6A07"/>
    <w:rsid w:val="004E7A7D"/>
    <w:rsid w:val="004E7B0F"/>
    <w:rsid w:val="004F00A8"/>
    <w:rsid w:val="004F01AD"/>
    <w:rsid w:val="004F01C8"/>
    <w:rsid w:val="004F11C9"/>
    <w:rsid w:val="004F1507"/>
    <w:rsid w:val="004F4246"/>
    <w:rsid w:val="004F539A"/>
    <w:rsid w:val="004F7003"/>
    <w:rsid w:val="004F7C05"/>
    <w:rsid w:val="00500C5C"/>
    <w:rsid w:val="005016EE"/>
    <w:rsid w:val="00501E5A"/>
    <w:rsid w:val="0050255C"/>
    <w:rsid w:val="00502785"/>
    <w:rsid w:val="00503CA3"/>
    <w:rsid w:val="00504F1B"/>
    <w:rsid w:val="0050511F"/>
    <w:rsid w:val="00505358"/>
    <w:rsid w:val="00506F38"/>
    <w:rsid w:val="00507637"/>
    <w:rsid w:val="00507B24"/>
    <w:rsid w:val="00507DE9"/>
    <w:rsid w:val="0050E6C8"/>
    <w:rsid w:val="005104AA"/>
    <w:rsid w:val="00511A83"/>
    <w:rsid w:val="00512A79"/>
    <w:rsid w:val="00512BCE"/>
    <w:rsid w:val="00512BDF"/>
    <w:rsid w:val="0051627A"/>
    <w:rsid w:val="0051654D"/>
    <w:rsid w:val="005212CD"/>
    <w:rsid w:val="00521381"/>
    <w:rsid w:val="00522954"/>
    <w:rsid w:val="00522AA1"/>
    <w:rsid w:val="00523299"/>
    <w:rsid w:val="0052652A"/>
    <w:rsid w:val="0053075E"/>
    <w:rsid w:val="005309AD"/>
    <w:rsid w:val="00530E5C"/>
    <w:rsid w:val="00531500"/>
    <w:rsid w:val="00531915"/>
    <w:rsid w:val="005321DE"/>
    <w:rsid w:val="00532C22"/>
    <w:rsid w:val="00533CE4"/>
    <w:rsid w:val="00535D85"/>
    <w:rsid w:val="00536743"/>
    <w:rsid w:val="00536789"/>
    <w:rsid w:val="0053689E"/>
    <w:rsid w:val="0054027C"/>
    <w:rsid w:val="00541988"/>
    <w:rsid w:val="00541DF9"/>
    <w:rsid w:val="00542812"/>
    <w:rsid w:val="00543739"/>
    <w:rsid w:val="00543941"/>
    <w:rsid w:val="00543E82"/>
    <w:rsid w:val="0054509B"/>
    <w:rsid w:val="005450CF"/>
    <w:rsid w:val="0054560F"/>
    <w:rsid w:val="00545FB1"/>
    <w:rsid w:val="00546525"/>
    <w:rsid w:val="00546780"/>
    <w:rsid w:val="00547027"/>
    <w:rsid w:val="005504A5"/>
    <w:rsid w:val="00551389"/>
    <w:rsid w:val="005537A4"/>
    <w:rsid w:val="00556976"/>
    <w:rsid w:val="00556B6C"/>
    <w:rsid w:val="00556F45"/>
    <w:rsid w:val="00556FBF"/>
    <w:rsid w:val="0055750A"/>
    <w:rsid w:val="00560242"/>
    <w:rsid w:val="00560EC6"/>
    <w:rsid w:val="005617FE"/>
    <w:rsid w:val="005623B1"/>
    <w:rsid w:val="005626DD"/>
    <w:rsid w:val="005650E6"/>
    <w:rsid w:val="00565709"/>
    <w:rsid w:val="00567291"/>
    <w:rsid w:val="00567701"/>
    <w:rsid w:val="00567B38"/>
    <w:rsid w:val="00570B00"/>
    <w:rsid w:val="00571E01"/>
    <w:rsid w:val="00571F01"/>
    <w:rsid w:val="00572C58"/>
    <w:rsid w:val="005738E8"/>
    <w:rsid w:val="005748BF"/>
    <w:rsid w:val="00575BC6"/>
    <w:rsid w:val="00576D9A"/>
    <w:rsid w:val="0057761A"/>
    <w:rsid w:val="00577839"/>
    <w:rsid w:val="0058137C"/>
    <w:rsid w:val="00582281"/>
    <w:rsid w:val="00582DB4"/>
    <w:rsid w:val="005836DB"/>
    <w:rsid w:val="00583939"/>
    <w:rsid w:val="005859EF"/>
    <w:rsid w:val="00585C5F"/>
    <w:rsid w:val="00587183"/>
    <w:rsid w:val="0058732C"/>
    <w:rsid w:val="0058CF66"/>
    <w:rsid w:val="00591A4F"/>
    <w:rsid w:val="0059327D"/>
    <w:rsid w:val="00594549"/>
    <w:rsid w:val="00594E51"/>
    <w:rsid w:val="00596391"/>
    <w:rsid w:val="00596ACA"/>
    <w:rsid w:val="0059793D"/>
    <w:rsid w:val="005A049F"/>
    <w:rsid w:val="005A0CBB"/>
    <w:rsid w:val="005A0E02"/>
    <w:rsid w:val="005A1CC2"/>
    <w:rsid w:val="005A2B1D"/>
    <w:rsid w:val="005A32C9"/>
    <w:rsid w:val="005A3F8C"/>
    <w:rsid w:val="005A4911"/>
    <w:rsid w:val="005A4E03"/>
    <w:rsid w:val="005A62D7"/>
    <w:rsid w:val="005A6B71"/>
    <w:rsid w:val="005A7FCC"/>
    <w:rsid w:val="005B1027"/>
    <w:rsid w:val="005B13A9"/>
    <w:rsid w:val="005B1D80"/>
    <w:rsid w:val="005B1D82"/>
    <w:rsid w:val="005B1E1F"/>
    <w:rsid w:val="005B3077"/>
    <w:rsid w:val="005B31D8"/>
    <w:rsid w:val="005B5959"/>
    <w:rsid w:val="005C01D0"/>
    <w:rsid w:val="005C0A49"/>
    <w:rsid w:val="005C2B50"/>
    <w:rsid w:val="005C33EE"/>
    <w:rsid w:val="005C41E0"/>
    <w:rsid w:val="005C4557"/>
    <w:rsid w:val="005C5E57"/>
    <w:rsid w:val="005C5F2C"/>
    <w:rsid w:val="005C68E5"/>
    <w:rsid w:val="005C7D62"/>
    <w:rsid w:val="005D07AE"/>
    <w:rsid w:val="005D0D80"/>
    <w:rsid w:val="005D2E6E"/>
    <w:rsid w:val="005D581E"/>
    <w:rsid w:val="005D591E"/>
    <w:rsid w:val="005D66A4"/>
    <w:rsid w:val="005D74BC"/>
    <w:rsid w:val="005E1D9D"/>
    <w:rsid w:val="005E2302"/>
    <w:rsid w:val="005E269A"/>
    <w:rsid w:val="005E358F"/>
    <w:rsid w:val="005E3BF6"/>
    <w:rsid w:val="005E5CF3"/>
    <w:rsid w:val="005E6759"/>
    <w:rsid w:val="005E6D2C"/>
    <w:rsid w:val="005F0A7B"/>
    <w:rsid w:val="005F18FD"/>
    <w:rsid w:val="005F2EAD"/>
    <w:rsid w:val="005F39AA"/>
    <w:rsid w:val="005F408E"/>
    <w:rsid w:val="005F4CBB"/>
    <w:rsid w:val="005F4E70"/>
    <w:rsid w:val="005F5561"/>
    <w:rsid w:val="005F7CC2"/>
    <w:rsid w:val="00601505"/>
    <w:rsid w:val="00602316"/>
    <w:rsid w:val="006041FD"/>
    <w:rsid w:val="00606941"/>
    <w:rsid w:val="00607C6B"/>
    <w:rsid w:val="00610FF2"/>
    <w:rsid w:val="00612011"/>
    <w:rsid w:val="00613E30"/>
    <w:rsid w:val="00614487"/>
    <w:rsid w:val="00614C10"/>
    <w:rsid w:val="00614D25"/>
    <w:rsid w:val="00614D68"/>
    <w:rsid w:val="00615765"/>
    <w:rsid w:val="0061618F"/>
    <w:rsid w:val="00616FED"/>
    <w:rsid w:val="006176CD"/>
    <w:rsid w:val="0061774F"/>
    <w:rsid w:val="00621840"/>
    <w:rsid w:val="00622028"/>
    <w:rsid w:val="00622A05"/>
    <w:rsid w:val="00624769"/>
    <w:rsid w:val="006253DC"/>
    <w:rsid w:val="006256B0"/>
    <w:rsid w:val="00632371"/>
    <w:rsid w:val="00635CFB"/>
    <w:rsid w:val="00636017"/>
    <w:rsid w:val="00637453"/>
    <w:rsid w:val="00637A4F"/>
    <w:rsid w:val="00637A86"/>
    <w:rsid w:val="006424AE"/>
    <w:rsid w:val="00642B5A"/>
    <w:rsid w:val="00644AAC"/>
    <w:rsid w:val="00644EB8"/>
    <w:rsid w:val="00646E5B"/>
    <w:rsid w:val="0064747C"/>
    <w:rsid w:val="00650F0D"/>
    <w:rsid w:val="00651C97"/>
    <w:rsid w:val="00651F62"/>
    <w:rsid w:val="00652441"/>
    <w:rsid w:val="00652E1A"/>
    <w:rsid w:val="00653505"/>
    <w:rsid w:val="00653B9B"/>
    <w:rsid w:val="0065596E"/>
    <w:rsid w:val="00656A86"/>
    <w:rsid w:val="0065766B"/>
    <w:rsid w:val="0066183B"/>
    <w:rsid w:val="006618F3"/>
    <w:rsid w:val="00662A26"/>
    <w:rsid w:val="006661FF"/>
    <w:rsid w:val="0066666C"/>
    <w:rsid w:val="006675E0"/>
    <w:rsid w:val="00667808"/>
    <w:rsid w:val="00670248"/>
    <w:rsid w:val="00671C63"/>
    <w:rsid w:val="00673B83"/>
    <w:rsid w:val="0067411C"/>
    <w:rsid w:val="00676B54"/>
    <w:rsid w:val="006807F4"/>
    <w:rsid w:val="00680820"/>
    <w:rsid w:val="00682427"/>
    <w:rsid w:val="00684686"/>
    <w:rsid w:val="00686BED"/>
    <w:rsid w:val="00686EAC"/>
    <w:rsid w:val="00687586"/>
    <w:rsid w:val="00687A4B"/>
    <w:rsid w:val="00690987"/>
    <w:rsid w:val="00691B2A"/>
    <w:rsid w:val="00692010"/>
    <w:rsid w:val="00693CB8"/>
    <w:rsid w:val="006948F7"/>
    <w:rsid w:val="00694B34"/>
    <w:rsid w:val="00697457"/>
    <w:rsid w:val="006A133A"/>
    <w:rsid w:val="006A1799"/>
    <w:rsid w:val="006A23FD"/>
    <w:rsid w:val="006A41A1"/>
    <w:rsid w:val="006A51B5"/>
    <w:rsid w:val="006A5CCE"/>
    <w:rsid w:val="006A5E44"/>
    <w:rsid w:val="006A7466"/>
    <w:rsid w:val="006A7C97"/>
    <w:rsid w:val="006A7F93"/>
    <w:rsid w:val="006B048A"/>
    <w:rsid w:val="006B0D2C"/>
    <w:rsid w:val="006B1CC5"/>
    <w:rsid w:val="006B27D4"/>
    <w:rsid w:val="006B3387"/>
    <w:rsid w:val="006B425D"/>
    <w:rsid w:val="006B4D33"/>
    <w:rsid w:val="006B57AB"/>
    <w:rsid w:val="006B77BC"/>
    <w:rsid w:val="006B7832"/>
    <w:rsid w:val="006C10F4"/>
    <w:rsid w:val="006C6C7C"/>
    <w:rsid w:val="006D0F63"/>
    <w:rsid w:val="006D1C47"/>
    <w:rsid w:val="006D4818"/>
    <w:rsid w:val="006D6091"/>
    <w:rsid w:val="006D62F1"/>
    <w:rsid w:val="006D732B"/>
    <w:rsid w:val="006E0B94"/>
    <w:rsid w:val="006E1BBB"/>
    <w:rsid w:val="006E2370"/>
    <w:rsid w:val="006E2C93"/>
    <w:rsid w:val="006E3A60"/>
    <w:rsid w:val="006E4418"/>
    <w:rsid w:val="006E5AAB"/>
    <w:rsid w:val="006E5AB2"/>
    <w:rsid w:val="006E5BCC"/>
    <w:rsid w:val="006E6C7A"/>
    <w:rsid w:val="006E79A2"/>
    <w:rsid w:val="006E7E38"/>
    <w:rsid w:val="006F0333"/>
    <w:rsid w:val="006F0FA4"/>
    <w:rsid w:val="006F1CFE"/>
    <w:rsid w:val="006F21EE"/>
    <w:rsid w:val="006F2C8A"/>
    <w:rsid w:val="006F30D6"/>
    <w:rsid w:val="006F48A1"/>
    <w:rsid w:val="006F5C55"/>
    <w:rsid w:val="006F6678"/>
    <w:rsid w:val="006F6865"/>
    <w:rsid w:val="006F6A58"/>
    <w:rsid w:val="006F7109"/>
    <w:rsid w:val="006FA301"/>
    <w:rsid w:val="00700331"/>
    <w:rsid w:val="00700491"/>
    <w:rsid w:val="00701B30"/>
    <w:rsid w:val="0070299E"/>
    <w:rsid w:val="00703343"/>
    <w:rsid w:val="0070447A"/>
    <w:rsid w:val="0070471C"/>
    <w:rsid w:val="0070734F"/>
    <w:rsid w:val="00707817"/>
    <w:rsid w:val="007101FE"/>
    <w:rsid w:val="00711237"/>
    <w:rsid w:val="007131C9"/>
    <w:rsid w:val="007137E1"/>
    <w:rsid w:val="00713E61"/>
    <w:rsid w:val="007147C4"/>
    <w:rsid w:val="00714A66"/>
    <w:rsid w:val="0071555A"/>
    <w:rsid w:val="00716467"/>
    <w:rsid w:val="00720483"/>
    <w:rsid w:val="00720ADA"/>
    <w:rsid w:val="0072247D"/>
    <w:rsid w:val="007224A8"/>
    <w:rsid w:val="00722BE7"/>
    <w:rsid w:val="0072312A"/>
    <w:rsid w:val="00724D33"/>
    <w:rsid w:val="00727BC9"/>
    <w:rsid w:val="00727C94"/>
    <w:rsid w:val="00730BF4"/>
    <w:rsid w:val="00731AC6"/>
    <w:rsid w:val="0073434B"/>
    <w:rsid w:val="00734DCC"/>
    <w:rsid w:val="00735339"/>
    <w:rsid w:val="00736CC5"/>
    <w:rsid w:val="00740761"/>
    <w:rsid w:val="00740CF5"/>
    <w:rsid w:val="007421A4"/>
    <w:rsid w:val="0074382A"/>
    <w:rsid w:val="00744180"/>
    <w:rsid w:val="007453DC"/>
    <w:rsid w:val="00745BB9"/>
    <w:rsid w:val="0074620F"/>
    <w:rsid w:val="007468B5"/>
    <w:rsid w:val="00750FF9"/>
    <w:rsid w:val="00751722"/>
    <w:rsid w:val="00751904"/>
    <w:rsid w:val="00752A92"/>
    <w:rsid w:val="00752CB9"/>
    <w:rsid w:val="00753F16"/>
    <w:rsid w:val="00754110"/>
    <w:rsid w:val="00756186"/>
    <w:rsid w:val="007562C2"/>
    <w:rsid w:val="007608FD"/>
    <w:rsid w:val="00760C81"/>
    <w:rsid w:val="00763828"/>
    <w:rsid w:val="007640AE"/>
    <w:rsid w:val="0076555B"/>
    <w:rsid w:val="0076617D"/>
    <w:rsid w:val="00766764"/>
    <w:rsid w:val="007674C8"/>
    <w:rsid w:val="0076D4DD"/>
    <w:rsid w:val="007706F1"/>
    <w:rsid w:val="00770717"/>
    <w:rsid w:val="007723E4"/>
    <w:rsid w:val="00772AD8"/>
    <w:rsid w:val="00775274"/>
    <w:rsid w:val="007756F2"/>
    <w:rsid w:val="00776E41"/>
    <w:rsid w:val="00777C3E"/>
    <w:rsid w:val="0077FAF0"/>
    <w:rsid w:val="00780EF9"/>
    <w:rsid w:val="00785827"/>
    <w:rsid w:val="00786C42"/>
    <w:rsid w:val="007879CB"/>
    <w:rsid w:val="00790A8A"/>
    <w:rsid w:val="00790C4F"/>
    <w:rsid w:val="00791139"/>
    <w:rsid w:val="00791271"/>
    <w:rsid w:val="007915E5"/>
    <w:rsid w:val="00792017"/>
    <w:rsid w:val="00794E6E"/>
    <w:rsid w:val="00796EFE"/>
    <w:rsid w:val="0079767F"/>
    <w:rsid w:val="007A0D01"/>
    <w:rsid w:val="007A0ED9"/>
    <w:rsid w:val="007A3C3B"/>
    <w:rsid w:val="007A3E56"/>
    <w:rsid w:val="007A4EF0"/>
    <w:rsid w:val="007A53D4"/>
    <w:rsid w:val="007A5890"/>
    <w:rsid w:val="007A59E0"/>
    <w:rsid w:val="007A78A5"/>
    <w:rsid w:val="007B0168"/>
    <w:rsid w:val="007B0AEF"/>
    <w:rsid w:val="007B1788"/>
    <w:rsid w:val="007B1B00"/>
    <w:rsid w:val="007B1BA0"/>
    <w:rsid w:val="007B21C4"/>
    <w:rsid w:val="007B24C2"/>
    <w:rsid w:val="007B41A6"/>
    <w:rsid w:val="007B4E88"/>
    <w:rsid w:val="007B543E"/>
    <w:rsid w:val="007B596A"/>
    <w:rsid w:val="007B5B28"/>
    <w:rsid w:val="007B6A4E"/>
    <w:rsid w:val="007B78B8"/>
    <w:rsid w:val="007C0A7B"/>
    <w:rsid w:val="007C0E45"/>
    <w:rsid w:val="007C13F7"/>
    <w:rsid w:val="007C32B3"/>
    <w:rsid w:val="007C4723"/>
    <w:rsid w:val="007C5A7E"/>
    <w:rsid w:val="007C62C7"/>
    <w:rsid w:val="007C6E1E"/>
    <w:rsid w:val="007C71A0"/>
    <w:rsid w:val="007C772E"/>
    <w:rsid w:val="007C7A73"/>
    <w:rsid w:val="007D03CA"/>
    <w:rsid w:val="007D0A99"/>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151"/>
    <w:rsid w:val="007E75C0"/>
    <w:rsid w:val="007E77A8"/>
    <w:rsid w:val="007E8B53"/>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DC8"/>
    <w:rsid w:val="00805F96"/>
    <w:rsid w:val="0080729D"/>
    <w:rsid w:val="00807AA3"/>
    <w:rsid w:val="00810D56"/>
    <w:rsid w:val="008129FC"/>
    <w:rsid w:val="00812AA5"/>
    <w:rsid w:val="00814BB0"/>
    <w:rsid w:val="00814CB0"/>
    <w:rsid w:val="008164B3"/>
    <w:rsid w:val="00821EDF"/>
    <w:rsid w:val="008220CF"/>
    <w:rsid w:val="00822B1E"/>
    <w:rsid w:val="008230A4"/>
    <w:rsid w:val="0082364F"/>
    <w:rsid w:val="008245BD"/>
    <w:rsid w:val="00827A90"/>
    <w:rsid w:val="008308A4"/>
    <w:rsid w:val="00832D28"/>
    <w:rsid w:val="00833AE5"/>
    <w:rsid w:val="00833BF4"/>
    <w:rsid w:val="00834140"/>
    <w:rsid w:val="00834941"/>
    <w:rsid w:val="00834AF4"/>
    <w:rsid w:val="0083703A"/>
    <w:rsid w:val="00837838"/>
    <w:rsid w:val="0084033B"/>
    <w:rsid w:val="00843729"/>
    <w:rsid w:val="00847BF4"/>
    <w:rsid w:val="00847DEA"/>
    <w:rsid w:val="00851271"/>
    <w:rsid w:val="0085127B"/>
    <w:rsid w:val="00854C14"/>
    <w:rsid w:val="00855165"/>
    <w:rsid w:val="008557D2"/>
    <w:rsid w:val="0085588A"/>
    <w:rsid w:val="00857A1F"/>
    <w:rsid w:val="008609C5"/>
    <w:rsid w:val="00860AA6"/>
    <w:rsid w:val="00861407"/>
    <w:rsid w:val="0086151A"/>
    <w:rsid w:val="0086199A"/>
    <w:rsid w:val="00861AEE"/>
    <w:rsid w:val="00863135"/>
    <w:rsid w:val="00863E1D"/>
    <w:rsid w:val="0086541B"/>
    <w:rsid w:val="00866496"/>
    <w:rsid w:val="0086702B"/>
    <w:rsid w:val="0086732B"/>
    <w:rsid w:val="00870165"/>
    <w:rsid w:val="00870446"/>
    <w:rsid w:val="00870E3E"/>
    <w:rsid w:val="008711CC"/>
    <w:rsid w:val="00872073"/>
    <w:rsid w:val="008727EC"/>
    <w:rsid w:val="008747B6"/>
    <w:rsid w:val="0087517F"/>
    <w:rsid w:val="00875254"/>
    <w:rsid w:val="008758B7"/>
    <w:rsid w:val="008762BB"/>
    <w:rsid w:val="008768B5"/>
    <w:rsid w:val="00876F41"/>
    <w:rsid w:val="008779C0"/>
    <w:rsid w:val="008813C8"/>
    <w:rsid w:val="00882D5A"/>
    <w:rsid w:val="00885944"/>
    <w:rsid w:val="00885CF9"/>
    <w:rsid w:val="00886B57"/>
    <w:rsid w:val="00887918"/>
    <w:rsid w:val="00890AC8"/>
    <w:rsid w:val="008915E4"/>
    <w:rsid w:val="008917E1"/>
    <w:rsid w:val="008918C8"/>
    <w:rsid w:val="00895501"/>
    <w:rsid w:val="00896F56"/>
    <w:rsid w:val="00897543"/>
    <w:rsid w:val="00897F0A"/>
    <w:rsid w:val="008A011B"/>
    <w:rsid w:val="008A0CEC"/>
    <w:rsid w:val="008A0E5A"/>
    <w:rsid w:val="008A1539"/>
    <w:rsid w:val="008A3113"/>
    <w:rsid w:val="008A49C9"/>
    <w:rsid w:val="008A74B0"/>
    <w:rsid w:val="008A7953"/>
    <w:rsid w:val="008B0C8C"/>
    <w:rsid w:val="008B1EE7"/>
    <w:rsid w:val="008B27DF"/>
    <w:rsid w:val="008B4C67"/>
    <w:rsid w:val="008B554E"/>
    <w:rsid w:val="008B5887"/>
    <w:rsid w:val="008B5AC9"/>
    <w:rsid w:val="008B7521"/>
    <w:rsid w:val="008C26E0"/>
    <w:rsid w:val="008C4325"/>
    <w:rsid w:val="008C6ED7"/>
    <w:rsid w:val="008C791E"/>
    <w:rsid w:val="008C798B"/>
    <w:rsid w:val="008C7DF7"/>
    <w:rsid w:val="008D180E"/>
    <w:rsid w:val="008D20DA"/>
    <w:rsid w:val="008D27CE"/>
    <w:rsid w:val="008D3472"/>
    <w:rsid w:val="008D3A89"/>
    <w:rsid w:val="008D5A0A"/>
    <w:rsid w:val="008D5CED"/>
    <w:rsid w:val="008D6980"/>
    <w:rsid w:val="008D75A1"/>
    <w:rsid w:val="008D7E32"/>
    <w:rsid w:val="008E089C"/>
    <w:rsid w:val="008E105A"/>
    <w:rsid w:val="008E141E"/>
    <w:rsid w:val="008E404F"/>
    <w:rsid w:val="008E7FFC"/>
    <w:rsid w:val="008F0491"/>
    <w:rsid w:val="008F2CD0"/>
    <w:rsid w:val="008F363A"/>
    <w:rsid w:val="008F4D7C"/>
    <w:rsid w:val="009001AB"/>
    <w:rsid w:val="0090216B"/>
    <w:rsid w:val="009029CA"/>
    <w:rsid w:val="00902C41"/>
    <w:rsid w:val="00902F8F"/>
    <w:rsid w:val="009043A1"/>
    <w:rsid w:val="00906E50"/>
    <w:rsid w:val="00907BCA"/>
    <w:rsid w:val="00907C8C"/>
    <w:rsid w:val="0091125D"/>
    <w:rsid w:val="0091129C"/>
    <w:rsid w:val="00911687"/>
    <w:rsid w:val="00911ACD"/>
    <w:rsid w:val="00912350"/>
    <w:rsid w:val="0091340D"/>
    <w:rsid w:val="009142D8"/>
    <w:rsid w:val="009161A9"/>
    <w:rsid w:val="00917903"/>
    <w:rsid w:val="00921149"/>
    <w:rsid w:val="009216E9"/>
    <w:rsid w:val="009225BF"/>
    <w:rsid w:val="00922F02"/>
    <w:rsid w:val="00924A8B"/>
    <w:rsid w:val="00926EA1"/>
    <w:rsid w:val="0092ECF4"/>
    <w:rsid w:val="009306D4"/>
    <w:rsid w:val="00932028"/>
    <w:rsid w:val="00941568"/>
    <w:rsid w:val="00942085"/>
    <w:rsid w:val="0094247C"/>
    <w:rsid w:val="00943810"/>
    <w:rsid w:val="009451D8"/>
    <w:rsid w:val="00945600"/>
    <w:rsid w:val="009471A2"/>
    <w:rsid w:val="00947E41"/>
    <w:rsid w:val="00952B83"/>
    <w:rsid w:val="00952C8B"/>
    <w:rsid w:val="009534AC"/>
    <w:rsid w:val="009537A3"/>
    <w:rsid w:val="0095515D"/>
    <w:rsid w:val="00956352"/>
    <w:rsid w:val="009573E9"/>
    <w:rsid w:val="00961039"/>
    <w:rsid w:val="00961603"/>
    <w:rsid w:val="00961792"/>
    <w:rsid w:val="009635B5"/>
    <w:rsid w:val="00965399"/>
    <w:rsid w:val="00965647"/>
    <w:rsid w:val="009657D1"/>
    <w:rsid w:val="00965F07"/>
    <w:rsid w:val="00966DB7"/>
    <w:rsid w:val="00971A0D"/>
    <w:rsid w:val="00971A9B"/>
    <w:rsid w:val="00972038"/>
    <w:rsid w:val="00973AD7"/>
    <w:rsid w:val="00975B6A"/>
    <w:rsid w:val="0097617A"/>
    <w:rsid w:val="00977832"/>
    <w:rsid w:val="009805D7"/>
    <w:rsid w:val="0098071F"/>
    <w:rsid w:val="009842C3"/>
    <w:rsid w:val="009843E4"/>
    <w:rsid w:val="0098454F"/>
    <w:rsid w:val="00985960"/>
    <w:rsid w:val="00986E59"/>
    <w:rsid w:val="00987C73"/>
    <w:rsid w:val="0098B5C5"/>
    <w:rsid w:val="0099694F"/>
    <w:rsid w:val="00997943"/>
    <w:rsid w:val="009A0970"/>
    <w:rsid w:val="009A0C6D"/>
    <w:rsid w:val="009A2B22"/>
    <w:rsid w:val="009A4310"/>
    <w:rsid w:val="009A7CFC"/>
    <w:rsid w:val="009B063A"/>
    <w:rsid w:val="009B08BA"/>
    <w:rsid w:val="009B179C"/>
    <w:rsid w:val="009B2A76"/>
    <w:rsid w:val="009B60A6"/>
    <w:rsid w:val="009B6C9D"/>
    <w:rsid w:val="009B6CB7"/>
    <w:rsid w:val="009B6F60"/>
    <w:rsid w:val="009B7DFA"/>
    <w:rsid w:val="009BF850"/>
    <w:rsid w:val="009C1F7C"/>
    <w:rsid w:val="009C25C4"/>
    <w:rsid w:val="009C28DF"/>
    <w:rsid w:val="009C7453"/>
    <w:rsid w:val="009C769C"/>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13C7"/>
    <w:rsid w:val="009F218F"/>
    <w:rsid w:val="009F3EF6"/>
    <w:rsid w:val="009F4A47"/>
    <w:rsid w:val="009FCA8E"/>
    <w:rsid w:val="00A003C6"/>
    <w:rsid w:val="00A011B9"/>
    <w:rsid w:val="00A0314A"/>
    <w:rsid w:val="00A0371A"/>
    <w:rsid w:val="00A03994"/>
    <w:rsid w:val="00A06FF8"/>
    <w:rsid w:val="00A1186D"/>
    <w:rsid w:val="00A12B4E"/>
    <w:rsid w:val="00A12E73"/>
    <w:rsid w:val="00A13B18"/>
    <w:rsid w:val="00A1427E"/>
    <w:rsid w:val="00A151DD"/>
    <w:rsid w:val="00A16D9E"/>
    <w:rsid w:val="00A20791"/>
    <w:rsid w:val="00A20F0A"/>
    <w:rsid w:val="00A210E0"/>
    <w:rsid w:val="00A21135"/>
    <w:rsid w:val="00A21F3C"/>
    <w:rsid w:val="00A22347"/>
    <w:rsid w:val="00A22839"/>
    <w:rsid w:val="00A22F46"/>
    <w:rsid w:val="00A2364E"/>
    <w:rsid w:val="00A237F0"/>
    <w:rsid w:val="00A241E0"/>
    <w:rsid w:val="00A24DE9"/>
    <w:rsid w:val="00A25437"/>
    <w:rsid w:val="00A25A85"/>
    <w:rsid w:val="00A2B410"/>
    <w:rsid w:val="00A308C2"/>
    <w:rsid w:val="00A31685"/>
    <w:rsid w:val="00A324BB"/>
    <w:rsid w:val="00A341C3"/>
    <w:rsid w:val="00A35C52"/>
    <w:rsid w:val="00A35CF8"/>
    <w:rsid w:val="00A37294"/>
    <w:rsid w:val="00A37773"/>
    <w:rsid w:val="00A41408"/>
    <w:rsid w:val="00A425E0"/>
    <w:rsid w:val="00A432DA"/>
    <w:rsid w:val="00A46ADA"/>
    <w:rsid w:val="00A471F9"/>
    <w:rsid w:val="00A472FE"/>
    <w:rsid w:val="00A49EF2"/>
    <w:rsid w:val="00A5004F"/>
    <w:rsid w:val="00A52CAD"/>
    <w:rsid w:val="00A53982"/>
    <w:rsid w:val="00A55A67"/>
    <w:rsid w:val="00A56CB0"/>
    <w:rsid w:val="00A56F97"/>
    <w:rsid w:val="00A61047"/>
    <w:rsid w:val="00A610BD"/>
    <w:rsid w:val="00A645A6"/>
    <w:rsid w:val="00A64C2E"/>
    <w:rsid w:val="00A655C1"/>
    <w:rsid w:val="00A66C95"/>
    <w:rsid w:val="00A67250"/>
    <w:rsid w:val="00A67E16"/>
    <w:rsid w:val="00A706F9"/>
    <w:rsid w:val="00A70962"/>
    <w:rsid w:val="00A71002"/>
    <w:rsid w:val="00A71769"/>
    <w:rsid w:val="00A7414C"/>
    <w:rsid w:val="00A74C64"/>
    <w:rsid w:val="00A76CD8"/>
    <w:rsid w:val="00A81212"/>
    <w:rsid w:val="00A8313F"/>
    <w:rsid w:val="00A8381B"/>
    <w:rsid w:val="00A83BD7"/>
    <w:rsid w:val="00A87754"/>
    <w:rsid w:val="00A90819"/>
    <w:rsid w:val="00A9109A"/>
    <w:rsid w:val="00A923AB"/>
    <w:rsid w:val="00A92DCB"/>
    <w:rsid w:val="00A9309F"/>
    <w:rsid w:val="00A93F24"/>
    <w:rsid w:val="00A96B1D"/>
    <w:rsid w:val="00AA0153"/>
    <w:rsid w:val="00AA0571"/>
    <w:rsid w:val="00AA2418"/>
    <w:rsid w:val="00AA25C3"/>
    <w:rsid w:val="00AA2C13"/>
    <w:rsid w:val="00AA4671"/>
    <w:rsid w:val="00AA5440"/>
    <w:rsid w:val="00AA7635"/>
    <w:rsid w:val="00AB0D9D"/>
    <w:rsid w:val="00AB15DF"/>
    <w:rsid w:val="00AB2C41"/>
    <w:rsid w:val="00AB5215"/>
    <w:rsid w:val="00AB6319"/>
    <w:rsid w:val="00AB764A"/>
    <w:rsid w:val="00AC088A"/>
    <w:rsid w:val="00AC3726"/>
    <w:rsid w:val="00AC3E7C"/>
    <w:rsid w:val="00AC4EBA"/>
    <w:rsid w:val="00AC5460"/>
    <w:rsid w:val="00AC5AC6"/>
    <w:rsid w:val="00AC6EAE"/>
    <w:rsid w:val="00AD018F"/>
    <w:rsid w:val="00AD03E4"/>
    <w:rsid w:val="00AD0A2C"/>
    <w:rsid w:val="00AD2B97"/>
    <w:rsid w:val="00AD33F7"/>
    <w:rsid w:val="00AD3819"/>
    <w:rsid w:val="00AD38CA"/>
    <w:rsid w:val="00AD3ADC"/>
    <w:rsid w:val="00AD4266"/>
    <w:rsid w:val="00AD43DA"/>
    <w:rsid w:val="00AD4B63"/>
    <w:rsid w:val="00AD5408"/>
    <w:rsid w:val="00AD54C1"/>
    <w:rsid w:val="00AD578C"/>
    <w:rsid w:val="00AD62F5"/>
    <w:rsid w:val="00AE0AC9"/>
    <w:rsid w:val="00AE2C96"/>
    <w:rsid w:val="00AE39C0"/>
    <w:rsid w:val="00AE4412"/>
    <w:rsid w:val="00AE52B0"/>
    <w:rsid w:val="00AE6888"/>
    <w:rsid w:val="00AE6FB7"/>
    <w:rsid w:val="00AE71BC"/>
    <w:rsid w:val="00AE7369"/>
    <w:rsid w:val="00AE76FF"/>
    <w:rsid w:val="00AE8C9F"/>
    <w:rsid w:val="00AF061B"/>
    <w:rsid w:val="00AF1595"/>
    <w:rsid w:val="00AF1879"/>
    <w:rsid w:val="00AF1ABC"/>
    <w:rsid w:val="00AF2269"/>
    <w:rsid w:val="00AF42A7"/>
    <w:rsid w:val="00AF5A3F"/>
    <w:rsid w:val="00AF5BEC"/>
    <w:rsid w:val="00AF5FC2"/>
    <w:rsid w:val="00AF6969"/>
    <w:rsid w:val="00B00780"/>
    <w:rsid w:val="00B0099B"/>
    <w:rsid w:val="00B01AAF"/>
    <w:rsid w:val="00B02315"/>
    <w:rsid w:val="00B033E7"/>
    <w:rsid w:val="00B03C7A"/>
    <w:rsid w:val="00B0431F"/>
    <w:rsid w:val="00B04A92"/>
    <w:rsid w:val="00B06017"/>
    <w:rsid w:val="00B067A2"/>
    <w:rsid w:val="00B07698"/>
    <w:rsid w:val="00B121B8"/>
    <w:rsid w:val="00B12462"/>
    <w:rsid w:val="00B13823"/>
    <w:rsid w:val="00B13B82"/>
    <w:rsid w:val="00B1590F"/>
    <w:rsid w:val="00B15B32"/>
    <w:rsid w:val="00B168C1"/>
    <w:rsid w:val="00B17C92"/>
    <w:rsid w:val="00B203C7"/>
    <w:rsid w:val="00B2093C"/>
    <w:rsid w:val="00B21AFB"/>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2B5E"/>
    <w:rsid w:val="00B53813"/>
    <w:rsid w:val="00B54D8B"/>
    <w:rsid w:val="00B55D9B"/>
    <w:rsid w:val="00B55EF1"/>
    <w:rsid w:val="00B563E8"/>
    <w:rsid w:val="00B56FC7"/>
    <w:rsid w:val="00B63046"/>
    <w:rsid w:val="00B648F9"/>
    <w:rsid w:val="00B6739B"/>
    <w:rsid w:val="00B732C1"/>
    <w:rsid w:val="00B75F86"/>
    <w:rsid w:val="00B76585"/>
    <w:rsid w:val="00B7766E"/>
    <w:rsid w:val="00B823BE"/>
    <w:rsid w:val="00B8258C"/>
    <w:rsid w:val="00B84B2E"/>
    <w:rsid w:val="00B85DBB"/>
    <w:rsid w:val="00B866BC"/>
    <w:rsid w:val="00B900C8"/>
    <w:rsid w:val="00B91FC4"/>
    <w:rsid w:val="00B929DA"/>
    <w:rsid w:val="00B92CCC"/>
    <w:rsid w:val="00B94047"/>
    <w:rsid w:val="00B95D08"/>
    <w:rsid w:val="00B9775A"/>
    <w:rsid w:val="00B977C4"/>
    <w:rsid w:val="00BA0729"/>
    <w:rsid w:val="00BA07DE"/>
    <w:rsid w:val="00BA0DD6"/>
    <w:rsid w:val="00BA1535"/>
    <w:rsid w:val="00BA1BAB"/>
    <w:rsid w:val="00BA211B"/>
    <w:rsid w:val="00BA22A5"/>
    <w:rsid w:val="00BA2B55"/>
    <w:rsid w:val="00BA4364"/>
    <w:rsid w:val="00BA4D71"/>
    <w:rsid w:val="00BA61DA"/>
    <w:rsid w:val="00BA62D7"/>
    <w:rsid w:val="00BA64E7"/>
    <w:rsid w:val="00BB05EB"/>
    <w:rsid w:val="00BB0BD9"/>
    <w:rsid w:val="00BB1F31"/>
    <w:rsid w:val="00BB2BC9"/>
    <w:rsid w:val="00BB33EB"/>
    <w:rsid w:val="00BB4189"/>
    <w:rsid w:val="00BB45C6"/>
    <w:rsid w:val="00BB46DE"/>
    <w:rsid w:val="00BB5233"/>
    <w:rsid w:val="00BB786B"/>
    <w:rsid w:val="00BB7B7B"/>
    <w:rsid w:val="00BC0A9E"/>
    <w:rsid w:val="00BC1556"/>
    <w:rsid w:val="00BC1841"/>
    <w:rsid w:val="00BC374A"/>
    <w:rsid w:val="00BC427F"/>
    <w:rsid w:val="00BC4549"/>
    <w:rsid w:val="00BC4C40"/>
    <w:rsid w:val="00BC56BC"/>
    <w:rsid w:val="00BC758C"/>
    <w:rsid w:val="00BD06D4"/>
    <w:rsid w:val="00BD0C21"/>
    <w:rsid w:val="00BD0EF1"/>
    <w:rsid w:val="00BD1945"/>
    <w:rsid w:val="00BD33DC"/>
    <w:rsid w:val="00BD52C3"/>
    <w:rsid w:val="00BD74C9"/>
    <w:rsid w:val="00BD7E12"/>
    <w:rsid w:val="00BE079D"/>
    <w:rsid w:val="00BE0F03"/>
    <w:rsid w:val="00BE106F"/>
    <w:rsid w:val="00BE25A7"/>
    <w:rsid w:val="00BE54D1"/>
    <w:rsid w:val="00BE5AC5"/>
    <w:rsid w:val="00BE5E78"/>
    <w:rsid w:val="00BE7A24"/>
    <w:rsid w:val="00BF295D"/>
    <w:rsid w:val="00BF2DB3"/>
    <w:rsid w:val="00BF4282"/>
    <w:rsid w:val="00BF44A8"/>
    <w:rsid w:val="00BF4BF8"/>
    <w:rsid w:val="00BF4D40"/>
    <w:rsid w:val="00BF4E4E"/>
    <w:rsid w:val="00BF4F1D"/>
    <w:rsid w:val="00BF50C4"/>
    <w:rsid w:val="00BF6935"/>
    <w:rsid w:val="00BF6A1E"/>
    <w:rsid w:val="00C006D9"/>
    <w:rsid w:val="00C01692"/>
    <w:rsid w:val="00C03D28"/>
    <w:rsid w:val="00C03F47"/>
    <w:rsid w:val="00C04D3B"/>
    <w:rsid w:val="00C05589"/>
    <w:rsid w:val="00C05884"/>
    <w:rsid w:val="00C05D06"/>
    <w:rsid w:val="00C05F6C"/>
    <w:rsid w:val="00C06EE4"/>
    <w:rsid w:val="00C0752C"/>
    <w:rsid w:val="00C07C1C"/>
    <w:rsid w:val="00C10B40"/>
    <w:rsid w:val="00C1149C"/>
    <w:rsid w:val="00C119E4"/>
    <w:rsid w:val="00C11AA2"/>
    <w:rsid w:val="00C13D73"/>
    <w:rsid w:val="00C13F5A"/>
    <w:rsid w:val="00C13FEE"/>
    <w:rsid w:val="00C140C1"/>
    <w:rsid w:val="00C141F5"/>
    <w:rsid w:val="00C14239"/>
    <w:rsid w:val="00C14A82"/>
    <w:rsid w:val="00C15D4F"/>
    <w:rsid w:val="00C17653"/>
    <w:rsid w:val="00C17F17"/>
    <w:rsid w:val="00C2054F"/>
    <w:rsid w:val="00C2093C"/>
    <w:rsid w:val="00C210E3"/>
    <w:rsid w:val="00C2209C"/>
    <w:rsid w:val="00C233C9"/>
    <w:rsid w:val="00C23854"/>
    <w:rsid w:val="00C26530"/>
    <w:rsid w:val="00C276E7"/>
    <w:rsid w:val="00C2AAB7"/>
    <w:rsid w:val="00C30153"/>
    <w:rsid w:val="00C31009"/>
    <w:rsid w:val="00C311A7"/>
    <w:rsid w:val="00C31971"/>
    <w:rsid w:val="00C325C3"/>
    <w:rsid w:val="00C327F9"/>
    <w:rsid w:val="00C32BA2"/>
    <w:rsid w:val="00C33153"/>
    <w:rsid w:val="00C34873"/>
    <w:rsid w:val="00C34C73"/>
    <w:rsid w:val="00C351BF"/>
    <w:rsid w:val="00C3720E"/>
    <w:rsid w:val="00C3738A"/>
    <w:rsid w:val="00C407AC"/>
    <w:rsid w:val="00C410AC"/>
    <w:rsid w:val="00C414DC"/>
    <w:rsid w:val="00C41DF5"/>
    <w:rsid w:val="00C42C6B"/>
    <w:rsid w:val="00C44CC6"/>
    <w:rsid w:val="00C4528B"/>
    <w:rsid w:val="00C475ED"/>
    <w:rsid w:val="00C50F2F"/>
    <w:rsid w:val="00C51926"/>
    <w:rsid w:val="00C5472E"/>
    <w:rsid w:val="00C552CB"/>
    <w:rsid w:val="00C5562B"/>
    <w:rsid w:val="00C55AFD"/>
    <w:rsid w:val="00C57B50"/>
    <w:rsid w:val="00C60B39"/>
    <w:rsid w:val="00C62C72"/>
    <w:rsid w:val="00C643A1"/>
    <w:rsid w:val="00C6534C"/>
    <w:rsid w:val="00C65941"/>
    <w:rsid w:val="00C663AC"/>
    <w:rsid w:val="00C6743F"/>
    <w:rsid w:val="00C67F0D"/>
    <w:rsid w:val="00C68277"/>
    <w:rsid w:val="00C70298"/>
    <w:rsid w:val="00C72E77"/>
    <w:rsid w:val="00C74CA1"/>
    <w:rsid w:val="00C75483"/>
    <w:rsid w:val="00C76BFB"/>
    <w:rsid w:val="00C76E40"/>
    <w:rsid w:val="00C784D2"/>
    <w:rsid w:val="00C7CF7A"/>
    <w:rsid w:val="00C816E4"/>
    <w:rsid w:val="00C839A8"/>
    <w:rsid w:val="00C861D8"/>
    <w:rsid w:val="00C86C3C"/>
    <w:rsid w:val="00C87A1D"/>
    <w:rsid w:val="00C90E63"/>
    <w:rsid w:val="00C90F8E"/>
    <w:rsid w:val="00C915FA"/>
    <w:rsid w:val="00C93B95"/>
    <w:rsid w:val="00C940CE"/>
    <w:rsid w:val="00C946C6"/>
    <w:rsid w:val="00C9681F"/>
    <w:rsid w:val="00C96EE2"/>
    <w:rsid w:val="00CA06C6"/>
    <w:rsid w:val="00CA0781"/>
    <w:rsid w:val="00CA1020"/>
    <w:rsid w:val="00CA15D8"/>
    <w:rsid w:val="00CA1EE7"/>
    <w:rsid w:val="00CA4359"/>
    <w:rsid w:val="00CA4E71"/>
    <w:rsid w:val="00CA601E"/>
    <w:rsid w:val="00CA6E28"/>
    <w:rsid w:val="00CB3640"/>
    <w:rsid w:val="00CB39D8"/>
    <w:rsid w:val="00CB6CA7"/>
    <w:rsid w:val="00CC4780"/>
    <w:rsid w:val="00CC54B0"/>
    <w:rsid w:val="00CC568F"/>
    <w:rsid w:val="00CC611C"/>
    <w:rsid w:val="00CC6756"/>
    <w:rsid w:val="00CC8BBD"/>
    <w:rsid w:val="00CD074B"/>
    <w:rsid w:val="00CD0C72"/>
    <w:rsid w:val="00CD1F70"/>
    <w:rsid w:val="00CD4712"/>
    <w:rsid w:val="00CD4C9E"/>
    <w:rsid w:val="00CD6376"/>
    <w:rsid w:val="00CD757D"/>
    <w:rsid w:val="00CD7817"/>
    <w:rsid w:val="00CE2107"/>
    <w:rsid w:val="00CE3C92"/>
    <w:rsid w:val="00CE59C7"/>
    <w:rsid w:val="00CE735D"/>
    <w:rsid w:val="00CE7894"/>
    <w:rsid w:val="00CF16FA"/>
    <w:rsid w:val="00CF26C1"/>
    <w:rsid w:val="00CF4235"/>
    <w:rsid w:val="00CF440C"/>
    <w:rsid w:val="00CF4CE7"/>
    <w:rsid w:val="00CF661A"/>
    <w:rsid w:val="00CF722A"/>
    <w:rsid w:val="00CF7308"/>
    <w:rsid w:val="00D00B75"/>
    <w:rsid w:val="00D02FCE"/>
    <w:rsid w:val="00D03EBD"/>
    <w:rsid w:val="00D057AC"/>
    <w:rsid w:val="00D06058"/>
    <w:rsid w:val="00D06AE4"/>
    <w:rsid w:val="00D06F28"/>
    <w:rsid w:val="00D07CAF"/>
    <w:rsid w:val="00D0EB48"/>
    <w:rsid w:val="00D125EA"/>
    <w:rsid w:val="00D14AEA"/>
    <w:rsid w:val="00D15770"/>
    <w:rsid w:val="00D1605A"/>
    <w:rsid w:val="00D1D6C6"/>
    <w:rsid w:val="00D21984"/>
    <w:rsid w:val="00D24871"/>
    <w:rsid w:val="00D249AD"/>
    <w:rsid w:val="00D25441"/>
    <w:rsid w:val="00D25C66"/>
    <w:rsid w:val="00D266A8"/>
    <w:rsid w:val="00D26EF3"/>
    <w:rsid w:val="00D27F63"/>
    <w:rsid w:val="00D3070F"/>
    <w:rsid w:val="00D30B06"/>
    <w:rsid w:val="00D316D1"/>
    <w:rsid w:val="00D32C92"/>
    <w:rsid w:val="00D32CF5"/>
    <w:rsid w:val="00D33123"/>
    <w:rsid w:val="00D34008"/>
    <w:rsid w:val="00D35F33"/>
    <w:rsid w:val="00D40C64"/>
    <w:rsid w:val="00D42137"/>
    <w:rsid w:val="00D43648"/>
    <w:rsid w:val="00D4464D"/>
    <w:rsid w:val="00D44BE8"/>
    <w:rsid w:val="00D44FCA"/>
    <w:rsid w:val="00D45164"/>
    <w:rsid w:val="00D5045F"/>
    <w:rsid w:val="00D51A8E"/>
    <w:rsid w:val="00D52A86"/>
    <w:rsid w:val="00D537B4"/>
    <w:rsid w:val="00D539C2"/>
    <w:rsid w:val="00D53B29"/>
    <w:rsid w:val="00D60373"/>
    <w:rsid w:val="00D60E4D"/>
    <w:rsid w:val="00D620AA"/>
    <w:rsid w:val="00D65C32"/>
    <w:rsid w:val="00D65F96"/>
    <w:rsid w:val="00D6775D"/>
    <w:rsid w:val="00D71740"/>
    <w:rsid w:val="00D72E0B"/>
    <w:rsid w:val="00D73E93"/>
    <w:rsid w:val="00D77790"/>
    <w:rsid w:val="00D77825"/>
    <w:rsid w:val="00D7900B"/>
    <w:rsid w:val="00D83904"/>
    <w:rsid w:val="00D84012"/>
    <w:rsid w:val="00D846EC"/>
    <w:rsid w:val="00D84735"/>
    <w:rsid w:val="00D85D7C"/>
    <w:rsid w:val="00D906E1"/>
    <w:rsid w:val="00D91F36"/>
    <w:rsid w:val="00D91F67"/>
    <w:rsid w:val="00D92972"/>
    <w:rsid w:val="00D92C36"/>
    <w:rsid w:val="00D94EA2"/>
    <w:rsid w:val="00D95876"/>
    <w:rsid w:val="00D962D3"/>
    <w:rsid w:val="00D978B5"/>
    <w:rsid w:val="00DA03AC"/>
    <w:rsid w:val="00DA0A39"/>
    <w:rsid w:val="00DA0B90"/>
    <w:rsid w:val="00DA1E8A"/>
    <w:rsid w:val="00DA36E8"/>
    <w:rsid w:val="00DA3AE0"/>
    <w:rsid w:val="00DA6DFD"/>
    <w:rsid w:val="00DB168F"/>
    <w:rsid w:val="00DB3A5E"/>
    <w:rsid w:val="00DB56CC"/>
    <w:rsid w:val="00DB58E0"/>
    <w:rsid w:val="00DB6484"/>
    <w:rsid w:val="00DB6627"/>
    <w:rsid w:val="00DB665B"/>
    <w:rsid w:val="00DB7647"/>
    <w:rsid w:val="00DC06F8"/>
    <w:rsid w:val="00DC0E5B"/>
    <w:rsid w:val="00DC0EA7"/>
    <w:rsid w:val="00DC3C62"/>
    <w:rsid w:val="00DC5BE2"/>
    <w:rsid w:val="00DC5E4C"/>
    <w:rsid w:val="00DC74D9"/>
    <w:rsid w:val="00DD06F6"/>
    <w:rsid w:val="00DD12B4"/>
    <w:rsid w:val="00DD2AF6"/>
    <w:rsid w:val="00DD6742"/>
    <w:rsid w:val="00DD7BBC"/>
    <w:rsid w:val="00DD7FFE"/>
    <w:rsid w:val="00DE0214"/>
    <w:rsid w:val="00DE02D5"/>
    <w:rsid w:val="00DE05F6"/>
    <w:rsid w:val="00DE219D"/>
    <w:rsid w:val="00DE2210"/>
    <w:rsid w:val="00DE2FCC"/>
    <w:rsid w:val="00DE410A"/>
    <w:rsid w:val="00DE471D"/>
    <w:rsid w:val="00DE5250"/>
    <w:rsid w:val="00DE6ADB"/>
    <w:rsid w:val="00DE7BA5"/>
    <w:rsid w:val="00DF072D"/>
    <w:rsid w:val="00DF0C44"/>
    <w:rsid w:val="00DF1EB2"/>
    <w:rsid w:val="00DF3E4F"/>
    <w:rsid w:val="00DF436F"/>
    <w:rsid w:val="00DF52A9"/>
    <w:rsid w:val="00DF5328"/>
    <w:rsid w:val="00DF5BA5"/>
    <w:rsid w:val="00DF6C2E"/>
    <w:rsid w:val="00DF75C0"/>
    <w:rsid w:val="00E005EB"/>
    <w:rsid w:val="00E04E9E"/>
    <w:rsid w:val="00E0570A"/>
    <w:rsid w:val="00E06396"/>
    <w:rsid w:val="00E064E6"/>
    <w:rsid w:val="00E07C31"/>
    <w:rsid w:val="00E10BC9"/>
    <w:rsid w:val="00E10C70"/>
    <w:rsid w:val="00E11991"/>
    <w:rsid w:val="00E15FF1"/>
    <w:rsid w:val="00E164E5"/>
    <w:rsid w:val="00E17BF2"/>
    <w:rsid w:val="00E21160"/>
    <w:rsid w:val="00E21980"/>
    <w:rsid w:val="00E2259B"/>
    <w:rsid w:val="00E2265E"/>
    <w:rsid w:val="00E238D5"/>
    <w:rsid w:val="00E238E3"/>
    <w:rsid w:val="00E242B2"/>
    <w:rsid w:val="00E24FAB"/>
    <w:rsid w:val="00E251EC"/>
    <w:rsid w:val="00E253A5"/>
    <w:rsid w:val="00E25B79"/>
    <w:rsid w:val="00E30EBF"/>
    <w:rsid w:val="00E3205C"/>
    <w:rsid w:val="00E3274A"/>
    <w:rsid w:val="00E3380A"/>
    <w:rsid w:val="00E33DEA"/>
    <w:rsid w:val="00E34D39"/>
    <w:rsid w:val="00E34F8D"/>
    <w:rsid w:val="00E40CB6"/>
    <w:rsid w:val="00E41498"/>
    <w:rsid w:val="00E447BF"/>
    <w:rsid w:val="00E448DD"/>
    <w:rsid w:val="00E4543C"/>
    <w:rsid w:val="00E45B73"/>
    <w:rsid w:val="00E4693B"/>
    <w:rsid w:val="00E47638"/>
    <w:rsid w:val="00E47839"/>
    <w:rsid w:val="00E493F3"/>
    <w:rsid w:val="00E502E5"/>
    <w:rsid w:val="00E50454"/>
    <w:rsid w:val="00E51099"/>
    <w:rsid w:val="00E529E4"/>
    <w:rsid w:val="00E5454D"/>
    <w:rsid w:val="00E554A5"/>
    <w:rsid w:val="00E55A41"/>
    <w:rsid w:val="00E6019D"/>
    <w:rsid w:val="00E6294F"/>
    <w:rsid w:val="00E64479"/>
    <w:rsid w:val="00E65494"/>
    <w:rsid w:val="00E65B56"/>
    <w:rsid w:val="00E66897"/>
    <w:rsid w:val="00E671BC"/>
    <w:rsid w:val="00E709E7"/>
    <w:rsid w:val="00E71839"/>
    <w:rsid w:val="00E73B25"/>
    <w:rsid w:val="00E73B26"/>
    <w:rsid w:val="00E73C6A"/>
    <w:rsid w:val="00E764BF"/>
    <w:rsid w:val="00E76711"/>
    <w:rsid w:val="00E76DD2"/>
    <w:rsid w:val="00E77D1B"/>
    <w:rsid w:val="00E81559"/>
    <w:rsid w:val="00E81874"/>
    <w:rsid w:val="00E834AD"/>
    <w:rsid w:val="00E843F6"/>
    <w:rsid w:val="00E84E1E"/>
    <w:rsid w:val="00E868C4"/>
    <w:rsid w:val="00E8736C"/>
    <w:rsid w:val="00E907A2"/>
    <w:rsid w:val="00E90A4C"/>
    <w:rsid w:val="00E91DC3"/>
    <w:rsid w:val="00E92277"/>
    <w:rsid w:val="00E94ACC"/>
    <w:rsid w:val="00E94AFE"/>
    <w:rsid w:val="00EA01EB"/>
    <w:rsid w:val="00EA032B"/>
    <w:rsid w:val="00EA15D8"/>
    <w:rsid w:val="00EA1FAC"/>
    <w:rsid w:val="00EA3121"/>
    <w:rsid w:val="00EA3BF7"/>
    <w:rsid w:val="00EA4036"/>
    <w:rsid w:val="00EA4E22"/>
    <w:rsid w:val="00EA7D1A"/>
    <w:rsid w:val="00EB068E"/>
    <w:rsid w:val="00EB207F"/>
    <w:rsid w:val="00EB2754"/>
    <w:rsid w:val="00EB2B16"/>
    <w:rsid w:val="00EB62F5"/>
    <w:rsid w:val="00EB6494"/>
    <w:rsid w:val="00EB71D9"/>
    <w:rsid w:val="00EB77AB"/>
    <w:rsid w:val="00EB7803"/>
    <w:rsid w:val="00EB7A9C"/>
    <w:rsid w:val="00EC09F5"/>
    <w:rsid w:val="00EC378B"/>
    <w:rsid w:val="00EC402F"/>
    <w:rsid w:val="00EC4ED4"/>
    <w:rsid w:val="00EC55DC"/>
    <w:rsid w:val="00EC694E"/>
    <w:rsid w:val="00EC69BD"/>
    <w:rsid w:val="00EC73E2"/>
    <w:rsid w:val="00ECC2CF"/>
    <w:rsid w:val="00ED2464"/>
    <w:rsid w:val="00ED2D29"/>
    <w:rsid w:val="00ED5E3F"/>
    <w:rsid w:val="00ED5E70"/>
    <w:rsid w:val="00ED6E86"/>
    <w:rsid w:val="00ED6F8E"/>
    <w:rsid w:val="00EE06B2"/>
    <w:rsid w:val="00EE087E"/>
    <w:rsid w:val="00EE136B"/>
    <w:rsid w:val="00EE1A11"/>
    <w:rsid w:val="00EE270C"/>
    <w:rsid w:val="00EE29D5"/>
    <w:rsid w:val="00EE4406"/>
    <w:rsid w:val="00EE5FB4"/>
    <w:rsid w:val="00EE60C5"/>
    <w:rsid w:val="00EE6108"/>
    <w:rsid w:val="00EE7435"/>
    <w:rsid w:val="00EE7DC0"/>
    <w:rsid w:val="00EEC340"/>
    <w:rsid w:val="00EF0BEB"/>
    <w:rsid w:val="00EF2403"/>
    <w:rsid w:val="00EF31D5"/>
    <w:rsid w:val="00EF31FB"/>
    <w:rsid w:val="00EF461D"/>
    <w:rsid w:val="00EF6110"/>
    <w:rsid w:val="00EF61FE"/>
    <w:rsid w:val="00EF67F1"/>
    <w:rsid w:val="00EF6BB7"/>
    <w:rsid w:val="00EF73DE"/>
    <w:rsid w:val="00F00595"/>
    <w:rsid w:val="00F00EA2"/>
    <w:rsid w:val="00F0226B"/>
    <w:rsid w:val="00F02298"/>
    <w:rsid w:val="00F036B3"/>
    <w:rsid w:val="00F06311"/>
    <w:rsid w:val="00F06AAB"/>
    <w:rsid w:val="00F0707F"/>
    <w:rsid w:val="00F10B89"/>
    <w:rsid w:val="00F11FC1"/>
    <w:rsid w:val="00F17F98"/>
    <w:rsid w:val="00F1D5DC"/>
    <w:rsid w:val="00F205D0"/>
    <w:rsid w:val="00F21A8A"/>
    <w:rsid w:val="00F21DE6"/>
    <w:rsid w:val="00F22893"/>
    <w:rsid w:val="00F23563"/>
    <w:rsid w:val="00F23792"/>
    <w:rsid w:val="00F23C8B"/>
    <w:rsid w:val="00F23ECE"/>
    <w:rsid w:val="00F24E30"/>
    <w:rsid w:val="00F277B1"/>
    <w:rsid w:val="00F30D44"/>
    <w:rsid w:val="00F34613"/>
    <w:rsid w:val="00F34E11"/>
    <w:rsid w:val="00F377D6"/>
    <w:rsid w:val="00F404FB"/>
    <w:rsid w:val="00F40C17"/>
    <w:rsid w:val="00F43B82"/>
    <w:rsid w:val="00F458FA"/>
    <w:rsid w:val="00F45C31"/>
    <w:rsid w:val="00F46499"/>
    <w:rsid w:val="00F51E5E"/>
    <w:rsid w:val="00F521EF"/>
    <w:rsid w:val="00F5331E"/>
    <w:rsid w:val="00F54173"/>
    <w:rsid w:val="00F56532"/>
    <w:rsid w:val="00F60018"/>
    <w:rsid w:val="00F60C5F"/>
    <w:rsid w:val="00F626AF"/>
    <w:rsid w:val="00F64D9E"/>
    <w:rsid w:val="00F64F7B"/>
    <w:rsid w:val="00F66795"/>
    <w:rsid w:val="00F66B31"/>
    <w:rsid w:val="00F70E37"/>
    <w:rsid w:val="00F7150B"/>
    <w:rsid w:val="00F71FCD"/>
    <w:rsid w:val="00F72BC2"/>
    <w:rsid w:val="00F72DA2"/>
    <w:rsid w:val="00F73D46"/>
    <w:rsid w:val="00F754C2"/>
    <w:rsid w:val="00F76570"/>
    <w:rsid w:val="00F769C9"/>
    <w:rsid w:val="00F772A5"/>
    <w:rsid w:val="00F779BF"/>
    <w:rsid w:val="00F802EC"/>
    <w:rsid w:val="00F81110"/>
    <w:rsid w:val="00F83586"/>
    <w:rsid w:val="00F8420C"/>
    <w:rsid w:val="00F85476"/>
    <w:rsid w:val="00F85C79"/>
    <w:rsid w:val="00F90058"/>
    <w:rsid w:val="00F9068E"/>
    <w:rsid w:val="00F90695"/>
    <w:rsid w:val="00F9123F"/>
    <w:rsid w:val="00F91DD8"/>
    <w:rsid w:val="00F91FB9"/>
    <w:rsid w:val="00F927EF"/>
    <w:rsid w:val="00F93AB0"/>
    <w:rsid w:val="00F93D82"/>
    <w:rsid w:val="00F94AAD"/>
    <w:rsid w:val="00F94C46"/>
    <w:rsid w:val="00F9540E"/>
    <w:rsid w:val="00F95D14"/>
    <w:rsid w:val="00F95EDB"/>
    <w:rsid w:val="00FA02AA"/>
    <w:rsid w:val="00FA12E3"/>
    <w:rsid w:val="00FA2295"/>
    <w:rsid w:val="00FA358E"/>
    <w:rsid w:val="00FA5AA7"/>
    <w:rsid w:val="00FA7138"/>
    <w:rsid w:val="00FA7339"/>
    <w:rsid w:val="00FB013A"/>
    <w:rsid w:val="00FB15DD"/>
    <w:rsid w:val="00FB4CA7"/>
    <w:rsid w:val="00FB4D03"/>
    <w:rsid w:val="00FB6B38"/>
    <w:rsid w:val="00FB7F95"/>
    <w:rsid w:val="00FC06F1"/>
    <w:rsid w:val="00FC11B6"/>
    <w:rsid w:val="00FC1473"/>
    <w:rsid w:val="00FC17A0"/>
    <w:rsid w:val="00FC256A"/>
    <w:rsid w:val="00FC262E"/>
    <w:rsid w:val="00FC2FEB"/>
    <w:rsid w:val="00FC39A3"/>
    <w:rsid w:val="00FC3D36"/>
    <w:rsid w:val="00FC447B"/>
    <w:rsid w:val="00FC4701"/>
    <w:rsid w:val="00FC4D6D"/>
    <w:rsid w:val="00FC61A1"/>
    <w:rsid w:val="00FC6ECE"/>
    <w:rsid w:val="00FD027B"/>
    <w:rsid w:val="00FD0EBC"/>
    <w:rsid w:val="00FD1051"/>
    <w:rsid w:val="00FD12BE"/>
    <w:rsid w:val="00FD1C18"/>
    <w:rsid w:val="00FD3042"/>
    <w:rsid w:val="00FD54E8"/>
    <w:rsid w:val="00FD560C"/>
    <w:rsid w:val="00FD67F5"/>
    <w:rsid w:val="00FD68D9"/>
    <w:rsid w:val="00FD6CA3"/>
    <w:rsid w:val="00FD71CF"/>
    <w:rsid w:val="00FD7381"/>
    <w:rsid w:val="00FD7A08"/>
    <w:rsid w:val="00FD9149"/>
    <w:rsid w:val="00FE02E0"/>
    <w:rsid w:val="00FE18E6"/>
    <w:rsid w:val="00FE350D"/>
    <w:rsid w:val="00FE44DA"/>
    <w:rsid w:val="00FE4DDB"/>
    <w:rsid w:val="00FE50F8"/>
    <w:rsid w:val="00FE5817"/>
    <w:rsid w:val="00FE649C"/>
    <w:rsid w:val="00FE697B"/>
    <w:rsid w:val="00FEB248"/>
    <w:rsid w:val="00FEED6B"/>
    <w:rsid w:val="00FF1199"/>
    <w:rsid w:val="00FF1304"/>
    <w:rsid w:val="00FF1645"/>
    <w:rsid w:val="00FF232D"/>
    <w:rsid w:val="00FF2C37"/>
    <w:rsid w:val="00FF3423"/>
    <w:rsid w:val="00FF4C67"/>
    <w:rsid w:val="00FF55D1"/>
    <w:rsid w:val="00FF6C0E"/>
    <w:rsid w:val="00FF7CAC"/>
    <w:rsid w:val="0103E206"/>
    <w:rsid w:val="010A8193"/>
    <w:rsid w:val="010B8E48"/>
    <w:rsid w:val="010B9010"/>
    <w:rsid w:val="01133746"/>
    <w:rsid w:val="01148AE7"/>
    <w:rsid w:val="0114D5AF"/>
    <w:rsid w:val="0117C3CA"/>
    <w:rsid w:val="011CD951"/>
    <w:rsid w:val="011D49AC"/>
    <w:rsid w:val="011F22EF"/>
    <w:rsid w:val="01245AD7"/>
    <w:rsid w:val="01286431"/>
    <w:rsid w:val="012A21ED"/>
    <w:rsid w:val="012DDC4F"/>
    <w:rsid w:val="012E4BE1"/>
    <w:rsid w:val="012F88E4"/>
    <w:rsid w:val="01314DBF"/>
    <w:rsid w:val="0133F08B"/>
    <w:rsid w:val="013587E5"/>
    <w:rsid w:val="013CDBA9"/>
    <w:rsid w:val="013D0574"/>
    <w:rsid w:val="013DB458"/>
    <w:rsid w:val="014450D4"/>
    <w:rsid w:val="0145F0E9"/>
    <w:rsid w:val="014C97DE"/>
    <w:rsid w:val="014E0838"/>
    <w:rsid w:val="0151CDD6"/>
    <w:rsid w:val="0153DBD4"/>
    <w:rsid w:val="0155E5E7"/>
    <w:rsid w:val="01598BA8"/>
    <w:rsid w:val="015C7D09"/>
    <w:rsid w:val="0162BA3A"/>
    <w:rsid w:val="016AD44B"/>
    <w:rsid w:val="016AE380"/>
    <w:rsid w:val="016C5887"/>
    <w:rsid w:val="016D6CA3"/>
    <w:rsid w:val="016F1648"/>
    <w:rsid w:val="0170EBE6"/>
    <w:rsid w:val="01715CC5"/>
    <w:rsid w:val="0174C3BA"/>
    <w:rsid w:val="01757699"/>
    <w:rsid w:val="0176CC99"/>
    <w:rsid w:val="0176E61D"/>
    <w:rsid w:val="017C7ABD"/>
    <w:rsid w:val="017C96E5"/>
    <w:rsid w:val="017F61F4"/>
    <w:rsid w:val="017FB8F8"/>
    <w:rsid w:val="01817DE4"/>
    <w:rsid w:val="01862BAE"/>
    <w:rsid w:val="01865212"/>
    <w:rsid w:val="0191CF78"/>
    <w:rsid w:val="0192D708"/>
    <w:rsid w:val="019B0B0F"/>
    <w:rsid w:val="019C78A7"/>
    <w:rsid w:val="019C9EAA"/>
    <w:rsid w:val="019F3539"/>
    <w:rsid w:val="01A41414"/>
    <w:rsid w:val="01A52277"/>
    <w:rsid w:val="01A857B1"/>
    <w:rsid w:val="01AC7507"/>
    <w:rsid w:val="01AF8EA3"/>
    <w:rsid w:val="01B02A0E"/>
    <w:rsid w:val="01B11B28"/>
    <w:rsid w:val="01B2A8B8"/>
    <w:rsid w:val="01B7BBDD"/>
    <w:rsid w:val="01BB22F8"/>
    <w:rsid w:val="01BBA95C"/>
    <w:rsid w:val="01C4FF48"/>
    <w:rsid w:val="01C543C8"/>
    <w:rsid w:val="01C8B700"/>
    <w:rsid w:val="01CBEA85"/>
    <w:rsid w:val="01CCBB61"/>
    <w:rsid w:val="01CDA77D"/>
    <w:rsid w:val="01D5CA1C"/>
    <w:rsid w:val="01DD3038"/>
    <w:rsid w:val="01E1895A"/>
    <w:rsid w:val="01E2BCA5"/>
    <w:rsid w:val="01E5C0B6"/>
    <w:rsid w:val="01E72F4B"/>
    <w:rsid w:val="01EE9631"/>
    <w:rsid w:val="01F1FC7B"/>
    <w:rsid w:val="01F25029"/>
    <w:rsid w:val="01F286EB"/>
    <w:rsid w:val="01F3EC79"/>
    <w:rsid w:val="01F7A72F"/>
    <w:rsid w:val="01FCCEFD"/>
    <w:rsid w:val="01FFD3AF"/>
    <w:rsid w:val="0200FF56"/>
    <w:rsid w:val="0202F41A"/>
    <w:rsid w:val="0205C9C6"/>
    <w:rsid w:val="020CD1B4"/>
    <w:rsid w:val="020EE6A0"/>
    <w:rsid w:val="0211D0F8"/>
    <w:rsid w:val="021FFE08"/>
    <w:rsid w:val="022CAE4D"/>
    <w:rsid w:val="022F126D"/>
    <w:rsid w:val="022FEFA6"/>
    <w:rsid w:val="02349D7D"/>
    <w:rsid w:val="023689E3"/>
    <w:rsid w:val="0236C1D2"/>
    <w:rsid w:val="0238DBA6"/>
    <w:rsid w:val="023CD55F"/>
    <w:rsid w:val="0240C464"/>
    <w:rsid w:val="024CC058"/>
    <w:rsid w:val="024D1A24"/>
    <w:rsid w:val="024F4144"/>
    <w:rsid w:val="0258173A"/>
    <w:rsid w:val="02591CDE"/>
    <w:rsid w:val="02593533"/>
    <w:rsid w:val="025C0DDE"/>
    <w:rsid w:val="025E2D34"/>
    <w:rsid w:val="0260C985"/>
    <w:rsid w:val="02615C72"/>
    <w:rsid w:val="026388E2"/>
    <w:rsid w:val="026B38CB"/>
    <w:rsid w:val="0275E95E"/>
    <w:rsid w:val="0276CFDF"/>
    <w:rsid w:val="027767B0"/>
    <w:rsid w:val="0277F9CE"/>
    <w:rsid w:val="028529D2"/>
    <w:rsid w:val="028795A8"/>
    <w:rsid w:val="028B460D"/>
    <w:rsid w:val="028C6534"/>
    <w:rsid w:val="0291C473"/>
    <w:rsid w:val="0297242E"/>
    <w:rsid w:val="029A5929"/>
    <w:rsid w:val="029EB106"/>
    <w:rsid w:val="029F2675"/>
    <w:rsid w:val="02A14A1B"/>
    <w:rsid w:val="02A17C66"/>
    <w:rsid w:val="02A51676"/>
    <w:rsid w:val="02A57325"/>
    <w:rsid w:val="02AAB6CC"/>
    <w:rsid w:val="02ABBDFB"/>
    <w:rsid w:val="02AE463B"/>
    <w:rsid w:val="02B0A4CB"/>
    <w:rsid w:val="02B451DF"/>
    <w:rsid w:val="02B7F356"/>
    <w:rsid w:val="02B97547"/>
    <w:rsid w:val="02BF9B86"/>
    <w:rsid w:val="02C4E74E"/>
    <w:rsid w:val="02C92887"/>
    <w:rsid w:val="02CC9ED6"/>
    <w:rsid w:val="02CE95BF"/>
    <w:rsid w:val="02CEFC31"/>
    <w:rsid w:val="02D5C258"/>
    <w:rsid w:val="02D654E4"/>
    <w:rsid w:val="02D913B0"/>
    <w:rsid w:val="02DA4BFB"/>
    <w:rsid w:val="02DC7A95"/>
    <w:rsid w:val="02E17B27"/>
    <w:rsid w:val="02E5DA1E"/>
    <w:rsid w:val="02E6D746"/>
    <w:rsid w:val="02E90442"/>
    <w:rsid w:val="02E96C56"/>
    <w:rsid w:val="02E97D13"/>
    <w:rsid w:val="02EB08A9"/>
    <w:rsid w:val="02EF608B"/>
    <w:rsid w:val="02F16FFE"/>
    <w:rsid w:val="02FB49C4"/>
    <w:rsid w:val="030114B8"/>
    <w:rsid w:val="030876D8"/>
    <w:rsid w:val="030BC9C6"/>
    <w:rsid w:val="030D0A61"/>
    <w:rsid w:val="03103855"/>
    <w:rsid w:val="03125D66"/>
    <w:rsid w:val="03134054"/>
    <w:rsid w:val="031660ED"/>
    <w:rsid w:val="03247800"/>
    <w:rsid w:val="03274F34"/>
    <w:rsid w:val="032AC460"/>
    <w:rsid w:val="03317F0B"/>
    <w:rsid w:val="0333E52F"/>
    <w:rsid w:val="03364537"/>
    <w:rsid w:val="033695D6"/>
    <w:rsid w:val="0338456E"/>
    <w:rsid w:val="03388D00"/>
    <w:rsid w:val="033895C5"/>
    <w:rsid w:val="0338C7CA"/>
    <w:rsid w:val="033AEC10"/>
    <w:rsid w:val="033DC1B9"/>
    <w:rsid w:val="033E501D"/>
    <w:rsid w:val="03401A96"/>
    <w:rsid w:val="0347C1C3"/>
    <w:rsid w:val="034A0FA2"/>
    <w:rsid w:val="0351391E"/>
    <w:rsid w:val="035555DB"/>
    <w:rsid w:val="035EEE8D"/>
    <w:rsid w:val="035F31CF"/>
    <w:rsid w:val="03635983"/>
    <w:rsid w:val="0364CDF6"/>
    <w:rsid w:val="037D19DB"/>
    <w:rsid w:val="03809B59"/>
    <w:rsid w:val="0380D2B1"/>
    <w:rsid w:val="038120AC"/>
    <w:rsid w:val="038544E9"/>
    <w:rsid w:val="0385810D"/>
    <w:rsid w:val="038F9B76"/>
    <w:rsid w:val="0397E74F"/>
    <w:rsid w:val="03989F5E"/>
    <w:rsid w:val="039AE0BB"/>
    <w:rsid w:val="039BD485"/>
    <w:rsid w:val="039C5097"/>
    <w:rsid w:val="03A10E31"/>
    <w:rsid w:val="03A89E03"/>
    <w:rsid w:val="03ADA17A"/>
    <w:rsid w:val="03B35D11"/>
    <w:rsid w:val="03B3E9D5"/>
    <w:rsid w:val="03B45413"/>
    <w:rsid w:val="03B4B440"/>
    <w:rsid w:val="03B5A2D5"/>
    <w:rsid w:val="03B6D06B"/>
    <w:rsid w:val="03B7A21C"/>
    <w:rsid w:val="03B7A260"/>
    <w:rsid w:val="03B81B06"/>
    <w:rsid w:val="03BCB1B9"/>
    <w:rsid w:val="03BF2746"/>
    <w:rsid w:val="03C1394C"/>
    <w:rsid w:val="03C3AD0F"/>
    <w:rsid w:val="03C46358"/>
    <w:rsid w:val="03C7382F"/>
    <w:rsid w:val="03C93702"/>
    <w:rsid w:val="03C9A223"/>
    <w:rsid w:val="03CAD3EB"/>
    <w:rsid w:val="03CBA4A0"/>
    <w:rsid w:val="03CC1FFB"/>
    <w:rsid w:val="03CCEB29"/>
    <w:rsid w:val="03CD72A8"/>
    <w:rsid w:val="03CE2635"/>
    <w:rsid w:val="03D0BF14"/>
    <w:rsid w:val="03D11E48"/>
    <w:rsid w:val="03DCFC41"/>
    <w:rsid w:val="03E564C0"/>
    <w:rsid w:val="03E96E9A"/>
    <w:rsid w:val="03EA4CD1"/>
    <w:rsid w:val="03EA5FC5"/>
    <w:rsid w:val="03EB6801"/>
    <w:rsid w:val="03EC58A2"/>
    <w:rsid w:val="03F0265E"/>
    <w:rsid w:val="03F2B870"/>
    <w:rsid w:val="03F468E8"/>
    <w:rsid w:val="03F46C35"/>
    <w:rsid w:val="03F5B03A"/>
    <w:rsid w:val="03F6A3B0"/>
    <w:rsid w:val="03F8336C"/>
    <w:rsid w:val="03F98426"/>
    <w:rsid w:val="03FC500F"/>
    <w:rsid w:val="03FE27D4"/>
    <w:rsid w:val="040A5C7E"/>
    <w:rsid w:val="040C5336"/>
    <w:rsid w:val="040ED897"/>
    <w:rsid w:val="04132AAB"/>
    <w:rsid w:val="04162D68"/>
    <w:rsid w:val="041A686C"/>
    <w:rsid w:val="041A93E2"/>
    <w:rsid w:val="041AA65D"/>
    <w:rsid w:val="041DD40B"/>
    <w:rsid w:val="04220D1F"/>
    <w:rsid w:val="0428460E"/>
    <w:rsid w:val="0436F1B5"/>
    <w:rsid w:val="043D08AA"/>
    <w:rsid w:val="04404862"/>
    <w:rsid w:val="04405082"/>
    <w:rsid w:val="044579F2"/>
    <w:rsid w:val="044587FC"/>
    <w:rsid w:val="0446F549"/>
    <w:rsid w:val="04485AC8"/>
    <w:rsid w:val="04533190"/>
    <w:rsid w:val="0453BCEC"/>
    <w:rsid w:val="04555B59"/>
    <w:rsid w:val="0458578C"/>
    <w:rsid w:val="045A0A1F"/>
    <w:rsid w:val="045C1604"/>
    <w:rsid w:val="045D7045"/>
    <w:rsid w:val="046805B1"/>
    <w:rsid w:val="04699264"/>
    <w:rsid w:val="0469CBE1"/>
    <w:rsid w:val="046AC3F5"/>
    <w:rsid w:val="046CBA55"/>
    <w:rsid w:val="046EB240"/>
    <w:rsid w:val="04720940"/>
    <w:rsid w:val="0473643A"/>
    <w:rsid w:val="04738F30"/>
    <w:rsid w:val="04756A88"/>
    <w:rsid w:val="04772651"/>
    <w:rsid w:val="047A196D"/>
    <w:rsid w:val="047B4D1F"/>
    <w:rsid w:val="047BA832"/>
    <w:rsid w:val="047C4D1E"/>
    <w:rsid w:val="047FD815"/>
    <w:rsid w:val="04807557"/>
    <w:rsid w:val="04827B12"/>
    <w:rsid w:val="04833ACE"/>
    <w:rsid w:val="0485C2D5"/>
    <w:rsid w:val="0485D0D0"/>
    <w:rsid w:val="0486B2CA"/>
    <w:rsid w:val="0489E18B"/>
    <w:rsid w:val="049B2922"/>
    <w:rsid w:val="049C77FF"/>
    <w:rsid w:val="049F587C"/>
    <w:rsid w:val="049FB566"/>
    <w:rsid w:val="04A67EC4"/>
    <w:rsid w:val="04A7E6A0"/>
    <w:rsid w:val="04A8C89E"/>
    <w:rsid w:val="04AA29BD"/>
    <w:rsid w:val="04AF309C"/>
    <w:rsid w:val="04B073B9"/>
    <w:rsid w:val="04B452D3"/>
    <w:rsid w:val="04B837FA"/>
    <w:rsid w:val="04B84873"/>
    <w:rsid w:val="04C0E53A"/>
    <w:rsid w:val="04C1EF05"/>
    <w:rsid w:val="04C24BFC"/>
    <w:rsid w:val="04C52385"/>
    <w:rsid w:val="04C897D4"/>
    <w:rsid w:val="04CA7C45"/>
    <w:rsid w:val="04CB488F"/>
    <w:rsid w:val="04CEBFCF"/>
    <w:rsid w:val="04D100A8"/>
    <w:rsid w:val="04D34E39"/>
    <w:rsid w:val="04D54727"/>
    <w:rsid w:val="04D6691D"/>
    <w:rsid w:val="04D731FA"/>
    <w:rsid w:val="04D92BE9"/>
    <w:rsid w:val="04E149A3"/>
    <w:rsid w:val="04E1DDEB"/>
    <w:rsid w:val="04E22CE4"/>
    <w:rsid w:val="04E2A1EC"/>
    <w:rsid w:val="04E70308"/>
    <w:rsid w:val="04E72F65"/>
    <w:rsid w:val="04EA0969"/>
    <w:rsid w:val="04EB481D"/>
    <w:rsid w:val="04ED4C30"/>
    <w:rsid w:val="04EEAEFC"/>
    <w:rsid w:val="04EF41FB"/>
    <w:rsid w:val="04EF5406"/>
    <w:rsid w:val="04EFA7C4"/>
    <w:rsid w:val="04F1BE3D"/>
    <w:rsid w:val="04F4F050"/>
    <w:rsid w:val="04F5D2BF"/>
    <w:rsid w:val="04F97F40"/>
    <w:rsid w:val="04F9DD34"/>
    <w:rsid w:val="04F9F7CB"/>
    <w:rsid w:val="04FC0A60"/>
    <w:rsid w:val="04FF2284"/>
    <w:rsid w:val="0501808E"/>
    <w:rsid w:val="0503A4E2"/>
    <w:rsid w:val="0508033A"/>
    <w:rsid w:val="050B958A"/>
    <w:rsid w:val="050FC31B"/>
    <w:rsid w:val="0513E903"/>
    <w:rsid w:val="051AF9D7"/>
    <w:rsid w:val="051CD19C"/>
    <w:rsid w:val="051FDAD2"/>
    <w:rsid w:val="0522AC53"/>
    <w:rsid w:val="0522D25C"/>
    <w:rsid w:val="0524030C"/>
    <w:rsid w:val="052534D2"/>
    <w:rsid w:val="05257011"/>
    <w:rsid w:val="0527739F"/>
    <w:rsid w:val="0527CDF4"/>
    <w:rsid w:val="0528C2B4"/>
    <w:rsid w:val="0534A8BC"/>
    <w:rsid w:val="05358ED5"/>
    <w:rsid w:val="0535FA20"/>
    <w:rsid w:val="053CDE92"/>
    <w:rsid w:val="053CF480"/>
    <w:rsid w:val="053F07E0"/>
    <w:rsid w:val="05489B8D"/>
    <w:rsid w:val="0548AA42"/>
    <w:rsid w:val="0552AA64"/>
    <w:rsid w:val="05530E24"/>
    <w:rsid w:val="05555B6E"/>
    <w:rsid w:val="055DEA7D"/>
    <w:rsid w:val="0562D4C8"/>
    <w:rsid w:val="0562F640"/>
    <w:rsid w:val="056655EB"/>
    <w:rsid w:val="056823E4"/>
    <w:rsid w:val="056B16E3"/>
    <w:rsid w:val="056D2134"/>
    <w:rsid w:val="0577B59B"/>
    <w:rsid w:val="05784391"/>
    <w:rsid w:val="057CB047"/>
    <w:rsid w:val="057D947C"/>
    <w:rsid w:val="058168AD"/>
    <w:rsid w:val="05871435"/>
    <w:rsid w:val="0588E012"/>
    <w:rsid w:val="05961465"/>
    <w:rsid w:val="059760B1"/>
    <w:rsid w:val="05980A45"/>
    <w:rsid w:val="05985598"/>
    <w:rsid w:val="059B4C9A"/>
    <w:rsid w:val="059D3759"/>
    <w:rsid w:val="05A00AC9"/>
    <w:rsid w:val="05B0BBD4"/>
    <w:rsid w:val="05B2D34C"/>
    <w:rsid w:val="05B4A271"/>
    <w:rsid w:val="05B4C3B0"/>
    <w:rsid w:val="05BF3DC8"/>
    <w:rsid w:val="05C023AF"/>
    <w:rsid w:val="05C24D2C"/>
    <w:rsid w:val="05C36EAB"/>
    <w:rsid w:val="05C3AAC4"/>
    <w:rsid w:val="05C3F5FB"/>
    <w:rsid w:val="05C4166F"/>
    <w:rsid w:val="05C6B576"/>
    <w:rsid w:val="05CB19D1"/>
    <w:rsid w:val="05CE1D90"/>
    <w:rsid w:val="05CE9EF3"/>
    <w:rsid w:val="05D54875"/>
    <w:rsid w:val="05D5E0B1"/>
    <w:rsid w:val="05D6C2D4"/>
    <w:rsid w:val="05D85D9D"/>
    <w:rsid w:val="05DAD049"/>
    <w:rsid w:val="05DF8589"/>
    <w:rsid w:val="05E63C26"/>
    <w:rsid w:val="05E696A5"/>
    <w:rsid w:val="05E6BFA5"/>
    <w:rsid w:val="05E842D2"/>
    <w:rsid w:val="05EA44B8"/>
    <w:rsid w:val="05EDC1D8"/>
    <w:rsid w:val="05F04D53"/>
    <w:rsid w:val="05F17240"/>
    <w:rsid w:val="05F26DA2"/>
    <w:rsid w:val="05F4CBD6"/>
    <w:rsid w:val="05FCC669"/>
    <w:rsid w:val="0600DA27"/>
    <w:rsid w:val="0601FA41"/>
    <w:rsid w:val="06060F86"/>
    <w:rsid w:val="0606B7CC"/>
    <w:rsid w:val="06082994"/>
    <w:rsid w:val="060A2F05"/>
    <w:rsid w:val="060B6108"/>
    <w:rsid w:val="060BDF8B"/>
    <w:rsid w:val="060CA01A"/>
    <w:rsid w:val="060D035D"/>
    <w:rsid w:val="0614190E"/>
    <w:rsid w:val="0618CFAD"/>
    <w:rsid w:val="06196983"/>
    <w:rsid w:val="061C2CB0"/>
    <w:rsid w:val="061DF07D"/>
    <w:rsid w:val="06214B1F"/>
    <w:rsid w:val="06239EB8"/>
    <w:rsid w:val="0623CD2D"/>
    <w:rsid w:val="0624D89C"/>
    <w:rsid w:val="06253A5E"/>
    <w:rsid w:val="06276DAC"/>
    <w:rsid w:val="062883DD"/>
    <w:rsid w:val="0629FF4B"/>
    <w:rsid w:val="062B4279"/>
    <w:rsid w:val="062F88F8"/>
    <w:rsid w:val="0631C5C4"/>
    <w:rsid w:val="0631FAC7"/>
    <w:rsid w:val="0636B2FC"/>
    <w:rsid w:val="063A6C4F"/>
    <w:rsid w:val="063AD85E"/>
    <w:rsid w:val="063B3FF1"/>
    <w:rsid w:val="063C96A4"/>
    <w:rsid w:val="064504CF"/>
    <w:rsid w:val="0646A1F0"/>
    <w:rsid w:val="064BFF63"/>
    <w:rsid w:val="064C441A"/>
    <w:rsid w:val="06513156"/>
    <w:rsid w:val="0655C1E7"/>
    <w:rsid w:val="065694DB"/>
    <w:rsid w:val="06579C43"/>
    <w:rsid w:val="0658E863"/>
    <w:rsid w:val="065A5F32"/>
    <w:rsid w:val="065DA5B3"/>
    <w:rsid w:val="065E6B95"/>
    <w:rsid w:val="065E966A"/>
    <w:rsid w:val="065FC437"/>
    <w:rsid w:val="06620544"/>
    <w:rsid w:val="066445A1"/>
    <w:rsid w:val="0664F059"/>
    <w:rsid w:val="066F8F71"/>
    <w:rsid w:val="0670688C"/>
    <w:rsid w:val="0681F4DF"/>
    <w:rsid w:val="0684D89E"/>
    <w:rsid w:val="0685D85A"/>
    <w:rsid w:val="0691086B"/>
    <w:rsid w:val="0692C09E"/>
    <w:rsid w:val="06946CD4"/>
    <w:rsid w:val="069791C6"/>
    <w:rsid w:val="069D9A9B"/>
    <w:rsid w:val="069E84F3"/>
    <w:rsid w:val="069FBAE6"/>
    <w:rsid w:val="06A3348A"/>
    <w:rsid w:val="06AA535A"/>
    <w:rsid w:val="06AC66DB"/>
    <w:rsid w:val="06AD0156"/>
    <w:rsid w:val="06ADA751"/>
    <w:rsid w:val="06ADC7C6"/>
    <w:rsid w:val="06AE19CB"/>
    <w:rsid w:val="06AF122B"/>
    <w:rsid w:val="06AFDC3C"/>
    <w:rsid w:val="06B30009"/>
    <w:rsid w:val="06B321C4"/>
    <w:rsid w:val="06B4A214"/>
    <w:rsid w:val="06B5482B"/>
    <w:rsid w:val="06B7BC72"/>
    <w:rsid w:val="06C120A8"/>
    <w:rsid w:val="06C20C96"/>
    <w:rsid w:val="06CB3FA2"/>
    <w:rsid w:val="06CDA626"/>
    <w:rsid w:val="06D3706E"/>
    <w:rsid w:val="06DBCB83"/>
    <w:rsid w:val="06E25585"/>
    <w:rsid w:val="06E55F37"/>
    <w:rsid w:val="06E7D215"/>
    <w:rsid w:val="06E8999D"/>
    <w:rsid w:val="06F45188"/>
    <w:rsid w:val="06FA5234"/>
    <w:rsid w:val="06FA54DA"/>
    <w:rsid w:val="06FAD309"/>
    <w:rsid w:val="06FCC700"/>
    <w:rsid w:val="07012C75"/>
    <w:rsid w:val="070A0D6C"/>
    <w:rsid w:val="070D71EC"/>
    <w:rsid w:val="070ED06A"/>
    <w:rsid w:val="070FD435"/>
    <w:rsid w:val="0710AF81"/>
    <w:rsid w:val="0710DF8E"/>
    <w:rsid w:val="0711B925"/>
    <w:rsid w:val="0713DD98"/>
    <w:rsid w:val="071880A8"/>
    <w:rsid w:val="0718B18C"/>
    <w:rsid w:val="071CDE0F"/>
    <w:rsid w:val="071F5035"/>
    <w:rsid w:val="071FF155"/>
    <w:rsid w:val="0720A9E2"/>
    <w:rsid w:val="07214541"/>
    <w:rsid w:val="07243862"/>
    <w:rsid w:val="0724F531"/>
    <w:rsid w:val="07263951"/>
    <w:rsid w:val="07277F40"/>
    <w:rsid w:val="0727A049"/>
    <w:rsid w:val="072A9116"/>
    <w:rsid w:val="072FD418"/>
    <w:rsid w:val="07327E9C"/>
    <w:rsid w:val="0736E30E"/>
    <w:rsid w:val="073803AB"/>
    <w:rsid w:val="0738907F"/>
    <w:rsid w:val="07393A6B"/>
    <w:rsid w:val="073E1EC7"/>
    <w:rsid w:val="074788BC"/>
    <w:rsid w:val="074E4581"/>
    <w:rsid w:val="07509282"/>
    <w:rsid w:val="0751E305"/>
    <w:rsid w:val="07558276"/>
    <w:rsid w:val="0755EFA0"/>
    <w:rsid w:val="075B5B17"/>
    <w:rsid w:val="075F7200"/>
    <w:rsid w:val="075FCB0B"/>
    <w:rsid w:val="076306FA"/>
    <w:rsid w:val="076C402A"/>
    <w:rsid w:val="076DE3E4"/>
    <w:rsid w:val="07756656"/>
    <w:rsid w:val="077693F4"/>
    <w:rsid w:val="0777CBE7"/>
    <w:rsid w:val="07873780"/>
    <w:rsid w:val="078E2F42"/>
    <w:rsid w:val="078FDF83"/>
    <w:rsid w:val="0790975B"/>
    <w:rsid w:val="07909FF2"/>
    <w:rsid w:val="07924074"/>
    <w:rsid w:val="07956574"/>
    <w:rsid w:val="0796A741"/>
    <w:rsid w:val="079BC3ED"/>
    <w:rsid w:val="079C3AA0"/>
    <w:rsid w:val="079EBF35"/>
    <w:rsid w:val="07A169D1"/>
    <w:rsid w:val="07ABC820"/>
    <w:rsid w:val="07B3E470"/>
    <w:rsid w:val="07B43A87"/>
    <w:rsid w:val="07B59EB8"/>
    <w:rsid w:val="07B94B41"/>
    <w:rsid w:val="07BD90F5"/>
    <w:rsid w:val="07BFBF29"/>
    <w:rsid w:val="07C0880B"/>
    <w:rsid w:val="07C16C6E"/>
    <w:rsid w:val="07C3B248"/>
    <w:rsid w:val="07C5C7F5"/>
    <w:rsid w:val="07CAAD9F"/>
    <w:rsid w:val="07CC4012"/>
    <w:rsid w:val="07D57FE5"/>
    <w:rsid w:val="07DFCFA8"/>
    <w:rsid w:val="07E3DF82"/>
    <w:rsid w:val="07E5B77C"/>
    <w:rsid w:val="07EF9D2B"/>
    <w:rsid w:val="07F38FD8"/>
    <w:rsid w:val="07F54197"/>
    <w:rsid w:val="07F6C65A"/>
    <w:rsid w:val="07F7270E"/>
    <w:rsid w:val="07F7F3BB"/>
    <w:rsid w:val="07F81749"/>
    <w:rsid w:val="07F855D4"/>
    <w:rsid w:val="07F99C13"/>
    <w:rsid w:val="07FB6EB9"/>
    <w:rsid w:val="07FC3B90"/>
    <w:rsid w:val="0802FFE7"/>
    <w:rsid w:val="08044B67"/>
    <w:rsid w:val="0806CC95"/>
    <w:rsid w:val="080743B4"/>
    <w:rsid w:val="0809CC31"/>
    <w:rsid w:val="080C582D"/>
    <w:rsid w:val="0814DA7A"/>
    <w:rsid w:val="0816A02B"/>
    <w:rsid w:val="081702C0"/>
    <w:rsid w:val="0822ADD1"/>
    <w:rsid w:val="0825FF4C"/>
    <w:rsid w:val="0826D690"/>
    <w:rsid w:val="082E2B1D"/>
    <w:rsid w:val="082F5E56"/>
    <w:rsid w:val="08308487"/>
    <w:rsid w:val="08323966"/>
    <w:rsid w:val="08325584"/>
    <w:rsid w:val="0832C7CD"/>
    <w:rsid w:val="083699A5"/>
    <w:rsid w:val="0839351D"/>
    <w:rsid w:val="08398CBC"/>
    <w:rsid w:val="083B4A01"/>
    <w:rsid w:val="0840D190"/>
    <w:rsid w:val="0842E474"/>
    <w:rsid w:val="08457D0B"/>
    <w:rsid w:val="0847B06E"/>
    <w:rsid w:val="0847CEFA"/>
    <w:rsid w:val="084C0929"/>
    <w:rsid w:val="084ED06A"/>
    <w:rsid w:val="084EE583"/>
    <w:rsid w:val="085326F5"/>
    <w:rsid w:val="085491CF"/>
    <w:rsid w:val="08549A21"/>
    <w:rsid w:val="08574D5E"/>
    <w:rsid w:val="085CC49C"/>
    <w:rsid w:val="085DD7B5"/>
    <w:rsid w:val="085F713F"/>
    <w:rsid w:val="085F95DB"/>
    <w:rsid w:val="0860D217"/>
    <w:rsid w:val="0863224F"/>
    <w:rsid w:val="08669939"/>
    <w:rsid w:val="086993A1"/>
    <w:rsid w:val="0870C4CB"/>
    <w:rsid w:val="08718E64"/>
    <w:rsid w:val="0875ECF9"/>
    <w:rsid w:val="08801626"/>
    <w:rsid w:val="08846E0F"/>
    <w:rsid w:val="088AAFDB"/>
    <w:rsid w:val="089021E9"/>
    <w:rsid w:val="0898E81D"/>
    <w:rsid w:val="08A051B9"/>
    <w:rsid w:val="08A31DA4"/>
    <w:rsid w:val="08B0E63F"/>
    <w:rsid w:val="08B0FD05"/>
    <w:rsid w:val="08B5905F"/>
    <w:rsid w:val="08B96339"/>
    <w:rsid w:val="08BA4FC4"/>
    <w:rsid w:val="08BAFC1D"/>
    <w:rsid w:val="08BCFC18"/>
    <w:rsid w:val="08BDB147"/>
    <w:rsid w:val="08C611D9"/>
    <w:rsid w:val="08CB73F9"/>
    <w:rsid w:val="08CC3635"/>
    <w:rsid w:val="08CDA481"/>
    <w:rsid w:val="08CEBDF6"/>
    <w:rsid w:val="08CF993E"/>
    <w:rsid w:val="08D1823F"/>
    <w:rsid w:val="08D8B64C"/>
    <w:rsid w:val="08DE2611"/>
    <w:rsid w:val="08E2593A"/>
    <w:rsid w:val="08E76DB3"/>
    <w:rsid w:val="08EA4F11"/>
    <w:rsid w:val="08F08210"/>
    <w:rsid w:val="08F616F8"/>
    <w:rsid w:val="08FC6517"/>
    <w:rsid w:val="08FE4601"/>
    <w:rsid w:val="090121B3"/>
    <w:rsid w:val="0902DDB9"/>
    <w:rsid w:val="09066264"/>
    <w:rsid w:val="09083C2C"/>
    <w:rsid w:val="090C1315"/>
    <w:rsid w:val="090D0E25"/>
    <w:rsid w:val="0913DC3F"/>
    <w:rsid w:val="09152C67"/>
    <w:rsid w:val="0917D367"/>
    <w:rsid w:val="091B955C"/>
    <w:rsid w:val="09281353"/>
    <w:rsid w:val="0929B13B"/>
    <w:rsid w:val="092E06CD"/>
    <w:rsid w:val="092F0CF4"/>
    <w:rsid w:val="09337765"/>
    <w:rsid w:val="093714BE"/>
    <w:rsid w:val="09426DDE"/>
    <w:rsid w:val="094378BD"/>
    <w:rsid w:val="0943BD4B"/>
    <w:rsid w:val="094A7064"/>
    <w:rsid w:val="094F57E1"/>
    <w:rsid w:val="0953D142"/>
    <w:rsid w:val="09569973"/>
    <w:rsid w:val="09579889"/>
    <w:rsid w:val="0957CE07"/>
    <w:rsid w:val="095AB164"/>
    <w:rsid w:val="0961B94A"/>
    <w:rsid w:val="09620CFD"/>
    <w:rsid w:val="0963C2FD"/>
    <w:rsid w:val="0963C882"/>
    <w:rsid w:val="09644B15"/>
    <w:rsid w:val="096A2F4B"/>
    <w:rsid w:val="096CE51F"/>
    <w:rsid w:val="096D3C90"/>
    <w:rsid w:val="096E9A45"/>
    <w:rsid w:val="0972E0B3"/>
    <w:rsid w:val="09778115"/>
    <w:rsid w:val="097D5FFB"/>
    <w:rsid w:val="09850042"/>
    <w:rsid w:val="0985965A"/>
    <w:rsid w:val="098731A7"/>
    <w:rsid w:val="0989C548"/>
    <w:rsid w:val="098D1A8C"/>
    <w:rsid w:val="098FDFC7"/>
    <w:rsid w:val="09917C75"/>
    <w:rsid w:val="09938F19"/>
    <w:rsid w:val="0993EC19"/>
    <w:rsid w:val="0996830D"/>
    <w:rsid w:val="09980FC1"/>
    <w:rsid w:val="0999C68A"/>
    <w:rsid w:val="099BBB9B"/>
    <w:rsid w:val="099E46A4"/>
    <w:rsid w:val="09A03827"/>
    <w:rsid w:val="09A4AFB3"/>
    <w:rsid w:val="09AAFB14"/>
    <w:rsid w:val="09AEC6B0"/>
    <w:rsid w:val="09B182E9"/>
    <w:rsid w:val="09BAE903"/>
    <w:rsid w:val="09BB10EF"/>
    <w:rsid w:val="09BCBA84"/>
    <w:rsid w:val="09C2827B"/>
    <w:rsid w:val="09C4DBEA"/>
    <w:rsid w:val="09C4F72D"/>
    <w:rsid w:val="09C727B4"/>
    <w:rsid w:val="09C7B0EE"/>
    <w:rsid w:val="09C9FB7E"/>
    <w:rsid w:val="09CA5E8A"/>
    <w:rsid w:val="09CFB419"/>
    <w:rsid w:val="09D09921"/>
    <w:rsid w:val="09D6F8A9"/>
    <w:rsid w:val="09DC3124"/>
    <w:rsid w:val="09E0D7F0"/>
    <w:rsid w:val="09E14D6C"/>
    <w:rsid w:val="09E456E6"/>
    <w:rsid w:val="09EAACC8"/>
    <w:rsid w:val="09ED35A7"/>
    <w:rsid w:val="09F09F82"/>
    <w:rsid w:val="09F0CC28"/>
    <w:rsid w:val="09F32FEB"/>
    <w:rsid w:val="09F74B8B"/>
    <w:rsid w:val="09F91A80"/>
    <w:rsid w:val="09FA3145"/>
    <w:rsid w:val="09FDD462"/>
    <w:rsid w:val="09FEC9B0"/>
    <w:rsid w:val="0A008283"/>
    <w:rsid w:val="0A03059D"/>
    <w:rsid w:val="0A059F00"/>
    <w:rsid w:val="0A0A4844"/>
    <w:rsid w:val="0A0CA2D4"/>
    <w:rsid w:val="0A0F1DD5"/>
    <w:rsid w:val="0A160EC4"/>
    <w:rsid w:val="0A18E3FE"/>
    <w:rsid w:val="0A1B1A0B"/>
    <w:rsid w:val="0A1C5841"/>
    <w:rsid w:val="0A2918A3"/>
    <w:rsid w:val="0A29F993"/>
    <w:rsid w:val="0A335D45"/>
    <w:rsid w:val="0A3490DD"/>
    <w:rsid w:val="0A34D096"/>
    <w:rsid w:val="0A3A8969"/>
    <w:rsid w:val="0A40B540"/>
    <w:rsid w:val="0A47860B"/>
    <w:rsid w:val="0A48DFF5"/>
    <w:rsid w:val="0A4EF8F5"/>
    <w:rsid w:val="0A4F59EE"/>
    <w:rsid w:val="0A5142DE"/>
    <w:rsid w:val="0A51501A"/>
    <w:rsid w:val="0A517D86"/>
    <w:rsid w:val="0A5A55DA"/>
    <w:rsid w:val="0A5B4B63"/>
    <w:rsid w:val="0A5BD6D1"/>
    <w:rsid w:val="0A5E30EB"/>
    <w:rsid w:val="0A606B5F"/>
    <w:rsid w:val="0A63ACD9"/>
    <w:rsid w:val="0A6796D0"/>
    <w:rsid w:val="0A6CEA78"/>
    <w:rsid w:val="0A6F24E0"/>
    <w:rsid w:val="0A745335"/>
    <w:rsid w:val="0A7B56DE"/>
    <w:rsid w:val="0A7D63E2"/>
    <w:rsid w:val="0A7DFE65"/>
    <w:rsid w:val="0A7EFED1"/>
    <w:rsid w:val="0A80D25B"/>
    <w:rsid w:val="0A83A0D6"/>
    <w:rsid w:val="0A87E928"/>
    <w:rsid w:val="0A8A8630"/>
    <w:rsid w:val="0A8C0A7F"/>
    <w:rsid w:val="0A8DC20B"/>
    <w:rsid w:val="0A9524E2"/>
    <w:rsid w:val="0A973E4A"/>
    <w:rsid w:val="0A9A04E3"/>
    <w:rsid w:val="0AA42D26"/>
    <w:rsid w:val="0AADADB3"/>
    <w:rsid w:val="0AB09F3C"/>
    <w:rsid w:val="0AB64E04"/>
    <w:rsid w:val="0AB765BD"/>
    <w:rsid w:val="0ABC4307"/>
    <w:rsid w:val="0ABE69C4"/>
    <w:rsid w:val="0ABE81E3"/>
    <w:rsid w:val="0ABEAC82"/>
    <w:rsid w:val="0AC0BFAD"/>
    <w:rsid w:val="0AC36C00"/>
    <w:rsid w:val="0AC55DBA"/>
    <w:rsid w:val="0AC81EAC"/>
    <w:rsid w:val="0AC94F42"/>
    <w:rsid w:val="0ACBC184"/>
    <w:rsid w:val="0ACDB217"/>
    <w:rsid w:val="0ACF745A"/>
    <w:rsid w:val="0ACFF104"/>
    <w:rsid w:val="0AD18A0A"/>
    <w:rsid w:val="0AD2D945"/>
    <w:rsid w:val="0AD80110"/>
    <w:rsid w:val="0ADA7085"/>
    <w:rsid w:val="0ADF53DB"/>
    <w:rsid w:val="0ADFEFF0"/>
    <w:rsid w:val="0AE208BA"/>
    <w:rsid w:val="0AE9EBCE"/>
    <w:rsid w:val="0AEA9A64"/>
    <w:rsid w:val="0AEE1B9E"/>
    <w:rsid w:val="0AEFDDD5"/>
    <w:rsid w:val="0AF0408E"/>
    <w:rsid w:val="0AF29AD2"/>
    <w:rsid w:val="0AF62D07"/>
    <w:rsid w:val="0AF7C8C7"/>
    <w:rsid w:val="0AFA368F"/>
    <w:rsid w:val="0B036B87"/>
    <w:rsid w:val="0B03B2F7"/>
    <w:rsid w:val="0B06D29A"/>
    <w:rsid w:val="0B078012"/>
    <w:rsid w:val="0B07E6F8"/>
    <w:rsid w:val="0B08CF84"/>
    <w:rsid w:val="0B09236F"/>
    <w:rsid w:val="0B0C71C1"/>
    <w:rsid w:val="0B1098B5"/>
    <w:rsid w:val="0B1392EA"/>
    <w:rsid w:val="0B144EC3"/>
    <w:rsid w:val="0B1CDFEE"/>
    <w:rsid w:val="0B1D43A1"/>
    <w:rsid w:val="0B1D48A8"/>
    <w:rsid w:val="0B1D6BF6"/>
    <w:rsid w:val="0B20FC89"/>
    <w:rsid w:val="0B22C49A"/>
    <w:rsid w:val="0B25C959"/>
    <w:rsid w:val="0B2DBCEC"/>
    <w:rsid w:val="0B31DCB8"/>
    <w:rsid w:val="0B34AF6E"/>
    <w:rsid w:val="0B3E0C30"/>
    <w:rsid w:val="0B3E6D57"/>
    <w:rsid w:val="0B4032AD"/>
    <w:rsid w:val="0B447B56"/>
    <w:rsid w:val="0B449051"/>
    <w:rsid w:val="0B451E62"/>
    <w:rsid w:val="0B4539E5"/>
    <w:rsid w:val="0B471D6A"/>
    <w:rsid w:val="0B4E43F8"/>
    <w:rsid w:val="0B4F804A"/>
    <w:rsid w:val="0B513B31"/>
    <w:rsid w:val="0B58C336"/>
    <w:rsid w:val="0B5A2256"/>
    <w:rsid w:val="0B5A42CD"/>
    <w:rsid w:val="0B5ADA47"/>
    <w:rsid w:val="0B5F4DC7"/>
    <w:rsid w:val="0B60264B"/>
    <w:rsid w:val="0B621069"/>
    <w:rsid w:val="0B670CA4"/>
    <w:rsid w:val="0B67C740"/>
    <w:rsid w:val="0B695036"/>
    <w:rsid w:val="0B6F1D28"/>
    <w:rsid w:val="0B711A9C"/>
    <w:rsid w:val="0B7744BE"/>
    <w:rsid w:val="0B787AC4"/>
    <w:rsid w:val="0B7C0C8D"/>
    <w:rsid w:val="0B7E7F57"/>
    <w:rsid w:val="0B86B76D"/>
    <w:rsid w:val="0B87D4C2"/>
    <w:rsid w:val="0B883C75"/>
    <w:rsid w:val="0B8A8090"/>
    <w:rsid w:val="0B8BFDD1"/>
    <w:rsid w:val="0B8D8B90"/>
    <w:rsid w:val="0B9277D4"/>
    <w:rsid w:val="0B96A2B9"/>
    <w:rsid w:val="0B9A1831"/>
    <w:rsid w:val="0B9C52E4"/>
    <w:rsid w:val="0B9C9084"/>
    <w:rsid w:val="0B9FAACA"/>
    <w:rsid w:val="0BA2FBA0"/>
    <w:rsid w:val="0BA32B76"/>
    <w:rsid w:val="0BA9FE94"/>
    <w:rsid w:val="0BAE8CE9"/>
    <w:rsid w:val="0BB0A655"/>
    <w:rsid w:val="0BB0EEC3"/>
    <w:rsid w:val="0BB1605C"/>
    <w:rsid w:val="0BB49AFA"/>
    <w:rsid w:val="0BB5CB52"/>
    <w:rsid w:val="0BBA24FD"/>
    <w:rsid w:val="0BBC467D"/>
    <w:rsid w:val="0BBEE556"/>
    <w:rsid w:val="0BC2B0C2"/>
    <w:rsid w:val="0BC8A068"/>
    <w:rsid w:val="0BC93A54"/>
    <w:rsid w:val="0BCD6431"/>
    <w:rsid w:val="0BCDCC7E"/>
    <w:rsid w:val="0BD31504"/>
    <w:rsid w:val="0BD37502"/>
    <w:rsid w:val="0BD956CF"/>
    <w:rsid w:val="0BEA1ABC"/>
    <w:rsid w:val="0BEA9B9D"/>
    <w:rsid w:val="0BEAA17A"/>
    <w:rsid w:val="0BEE80BB"/>
    <w:rsid w:val="0BEFCC03"/>
    <w:rsid w:val="0BEFE429"/>
    <w:rsid w:val="0BF3F8E1"/>
    <w:rsid w:val="0BF61F0E"/>
    <w:rsid w:val="0BF83368"/>
    <w:rsid w:val="0BF99CA3"/>
    <w:rsid w:val="0BFC9B57"/>
    <w:rsid w:val="0BFF54DC"/>
    <w:rsid w:val="0C09D75F"/>
    <w:rsid w:val="0C1233B4"/>
    <w:rsid w:val="0C12B72A"/>
    <w:rsid w:val="0C182112"/>
    <w:rsid w:val="0C18DE21"/>
    <w:rsid w:val="0C1DD3F1"/>
    <w:rsid w:val="0C1E53DB"/>
    <w:rsid w:val="0C201BBE"/>
    <w:rsid w:val="0C20778A"/>
    <w:rsid w:val="0C22C011"/>
    <w:rsid w:val="0C25B955"/>
    <w:rsid w:val="0C267C23"/>
    <w:rsid w:val="0C2D9EF4"/>
    <w:rsid w:val="0C311630"/>
    <w:rsid w:val="0C320493"/>
    <w:rsid w:val="0C3909A6"/>
    <w:rsid w:val="0C3BCB07"/>
    <w:rsid w:val="0C3C2D85"/>
    <w:rsid w:val="0C3F6535"/>
    <w:rsid w:val="0C4185DD"/>
    <w:rsid w:val="0C449178"/>
    <w:rsid w:val="0C44A073"/>
    <w:rsid w:val="0C4A6D28"/>
    <w:rsid w:val="0C4BB817"/>
    <w:rsid w:val="0C4EC0BF"/>
    <w:rsid w:val="0C571B50"/>
    <w:rsid w:val="0C576B1D"/>
    <w:rsid w:val="0C58E8C6"/>
    <w:rsid w:val="0C59B608"/>
    <w:rsid w:val="0C5D272A"/>
    <w:rsid w:val="0C5DB939"/>
    <w:rsid w:val="0C62D138"/>
    <w:rsid w:val="0C65C7FF"/>
    <w:rsid w:val="0C6727E9"/>
    <w:rsid w:val="0C68DAD4"/>
    <w:rsid w:val="0C6B35AA"/>
    <w:rsid w:val="0C6B44BB"/>
    <w:rsid w:val="0C6E3CF2"/>
    <w:rsid w:val="0C7166CE"/>
    <w:rsid w:val="0C72754D"/>
    <w:rsid w:val="0C738E38"/>
    <w:rsid w:val="0C73DB2B"/>
    <w:rsid w:val="0C755025"/>
    <w:rsid w:val="0C7963F2"/>
    <w:rsid w:val="0C7A45C8"/>
    <w:rsid w:val="0C7F8E50"/>
    <w:rsid w:val="0C812BB1"/>
    <w:rsid w:val="0C879FE5"/>
    <w:rsid w:val="0C8E7BF9"/>
    <w:rsid w:val="0C8EBFF1"/>
    <w:rsid w:val="0C90DCC7"/>
    <w:rsid w:val="0C90F0C6"/>
    <w:rsid w:val="0C980F68"/>
    <w:rsid w:val="0C9FEFBE"/>
    <w:rsid w:val="0CA0CDDE"/>
    <w:rsid w:val="0CA82E5C"/>
    <w:rsid w:val="0CA910E1"/>
    <w:rsid w:val="0CAD2B06"/>
    <w:rsid w:val="0CAE908A"/>
    <w:rsid w:val="0CB239E6"/>
    <w:rsid w:val="0CB29B8C"/>
    <w:rsid w:val="0CB35600"/>
    <w:rsid w:val="0CB59BB0"/>
    <w:rsid w:val="0CB6BED9"/>
    <w:rsid w:val="0CB94C79"/>
    <w:rsid w:val="0CBA6B59"/>
    <w:rsid w:val="0CBCFC42"/>
    <w:rsid w:val="0CBE4083"/>
    <w:rsid w:val="0CBF93CA"/>
    <w:rsid w:val="0CC1BDDD"/>
    <w:rsid w:val="0CC48BBD"/>
    <w:rsid w:val="0CC60D2D"/>
    <w:rsid w:val="0CC6F915"/>
    <w:rsid w:val="0CC94435"/>
    <w:rsid w:val="0CC9BF09"/>
    <w:rsid w:val="0CCF0EEB"/>
    <w:rsid w:val="0CD14D92"/>
    <w:rsid w:val="0CD76E83"/>
    <w:rsid w:val="0CDD9A61"/>
    <w:rsid w:val="0CDEDF57"/>
    <w:rsid w:val="0CE0E36B"/>
    <w:rsid w:val="0CE79E4D"/>
    <w:rsid w:val="0CEA405C"/>
    <w:rsid w:val="0CEA9B7A"/>
    <w:rsid w:val="0CECF950"/>
    <w:rsid w:val="0CF0687C"/>
    <w:rsid w:val="0CF45B46"/>
    <w:rsid w:val="0CF99ECF"/>
    <w:rsid w:val="0D01D0AE"/>
    <w:rsid w:val="0D0BE5CB"/>
    <w:rsid w:val="0D0CFC9F"/>
    <w:rsid w:val="0D0E016D"/>
    <w:rsid w:val="0D0E11F2"/>
    <w:rsid w:val="0D10858B"/>
    <w:rsid w:val="0D10AD2D"/>
    <w:rsid w:val="0D11ED06"/>
    <w:rsid w:val="0D1D3892"/>
    <w:rsid w:val="0D2F0147"/>
    <w:rsid w:val="0D3515F8"/>
    <w:rsid w:val="0D36C32B"/>
    <w:rsid w:val="0D3745B1"/>
    <w:rsid w:val="0D386838"/>
    <w:rsid w:val="0D399C8F"/>
    <w:rsid w:val="0D3A701E"/>
    <w:rsid w:val="0D3BBD28"/>
    <w:rsid w:val="0D413D82"/>
    <w:rsid w:val="0D43C5EC"/>
    <w:rsid w:val="0D4ABF3E"/>
    <w:rsid w:val="0D4CF841"/>
    <w:rsid w:val="0D5501F3"/>
    <w:rsid w:val="0D5A6A9B"/>
    <w:rsid w:val="0D604E94"/>
    <w:rsid w:val="0D619CC8"/>
    <w:rsid w:val="0D61DD60"/>
    <w:rsid w:val="0D62C2E7"/>
    <w:rsid w:val="0D65AADF"/>
    <w:rsid w:val="0D69B1C4"/>
    <w:rsid w:val="0D69F22A"/>
    <w:rsid w:val="0D6C9BF8"/>
    <w:rsid w:val="0D6CF2F7"/>
    <w:rsid w:val="0D6D8AE0"/>
    <w:rsid w:val="0D6DCD76"/>
    <w:rsid w:val="0D6E7EC0"/>
    <w:rsid w:val="0D6EB4B6"/>
    <w:rsid w:val="0D76A700"/>
    <w:rsid w:val="0D77B8BB"/>
    <w:rsid w:val="0D7BC8D6"/>
    <w:rsid w:val="0D7DD526"/>
    <w:rsid w:val="0D7DD711"/>
    <w:rsid w:val="0D7E3B5F"/>
    <w:rsid w:val="0D7EF572"/>
    <w:rsid w:val="0D82AE37"/>
    <w:rsid w:val="0D82D687"/>
    <w:rsid w:val="0D8497AD"/>
    <w:rsid w:val="0D866798"/>
    <w:rsid w:val="0D8699B7"/>
    <w:rsid w:val="0D896CE4"/>
    <w:rsid w:val="0D8D2271"/>
    <w:rsid w:val="0D8F3750"/>
    <w:rsid w:val="0D925E83"/>
    <w:rsid w:val="0D95B3AC"/>
    <w:rsid w:val="0D96917E"/>
    <w:rsid w:val="0D983E57"/>
    <w:rsid w:val="0D9B8E94"/>
    <w:rsid w:val="0DA12D4B"/>
    <w:rsid w:val="0DA1C683"/>
    <w:rsid w:val="0DAD6777"/>
    <w:rsid w:val="0DAF78D6"/>
    <w:rsid w:val="0DB0F9CF"/>
    <w:rsid w:val="0DB1084F"/>
    <w:rsid w:val="0DB1A093"/>
    <w:rsid w:val="0DB288E2"/>
    <w:rsid w:val="0DB30255"/>
    <w:rsid w:val="0DB5469F"/>
    <w:rsid w:val="0DB5C19B"/>
    <w:rsid w:val="0DB7ACE3"/>
    <w:rsid w:val="0DB87C09"/>
    <w:rsid w:val="0DBEE0F4"/>
    <w:rsid w:val="0DC384E9"/>
    <w:rsid w:val="0DC4DC71"/>
    <w:rsid w:val="0DCB192D"/>
    <w:rsid w:val="0DCBA512"/>
    <w:rsid w:val="0DDF7647"/>
    <w:rsid w:val="0DE82A5F"/>
    <w:rsid w:val="0DE8A491"/>
    <w:rsid w:val="0DEACB79"/>
    <w:rsid w:val="0DEBB0B2"/>
    <w:rsid w:val="0DECDD36"/>
    <w:rsid w:val="0DEE7C9C"/>
    <w:rsid w:val="0DF2EBBC"/>
    <w:rsid w:val="0DF3C57D"/>
    <w:rsid w:val="0DFC0A68"/>
    <w:rsid w:val="0E01D90D"/>
    <w:rsid w:val="0E052206"/>
    <w:rsid w:val="0E09595C"/>
    <w:rsid w:val="0E0A8D33"/>
    <w:rsid w:val="0E0B16F9"/>
    <w:rsid w:val="0E0C0E99"/>
    <w:rsid w:val="0E0C46A4"/>
    <w:rsid w:val="0E1081D0"/>
    <w:rsid w:val="0E139342"/>
    <w:rsid w:val="0E144D55"/>
    <w:rsid w:val="0E1C7A76"/>
    <w:rsid w:val="0E1D7036"/>
    <w:rsid w:val="0E1F203B"/>
    <w:rsid w:val="0E205497"/>
    <w:rsid w:val="0E206691"/>
    <w:rsid w:val="0E25B480"/>
    <w:rsid w:val="0E2A14B0"/>
    <w:rsid w:val="0E2EF077"/>
    <w:rsid w:val="0E2F36AE"/>
    <w:rsid w:val="0E37E0F7"/>
    <w:rsid w:val="0E47B9F6"/>
    <w:rsid w:val="0E4839BB"/>
    <w:rsid w:val="0E49AC2C"/>
    <w:rsid w:val="0E4DA763"/>
    <w:rsid w:val="0E50B40F"/>
    <w:rsid w:val="0E52D84B"/>
    <w:rsid w:val="0E54551F"/>
    <w:rsid w:val="0E54AF9B"/>
    <w:rsid w:val="0E54E96A"/>
    <w:rsid w:val="0E55C9CD"/>
    <w:rsid w:val="0E56C39E"/>
    <w:rsid w:val="0E5C8495"/>
    <w:rsid w:val="0E5CC852"/>
    <w:rsid w:val="0E5DEF7D"/>
    <w:rsid w:val="0E5F85F8"/>
    <w:rsid w:val="0E604F6B"/>
    <w:rsid w:val="0E60DF37"/>
    <w:rsid w:val="0E611AA4"/>
    <w:rsid w:val="0E63A255"/>
    <w:rsid w:val="0E686111"/>
    <w:rsid w:val="0E697D7A"/>
    <w:rsid w:val="0E69B66A"/>
    <w:rsid w:val="0E6B5704"/>
    <w:rsid w:val="0E74BBAE"/>
    <w:rsid w:val="0E7E6463"/>
    <w:rsid w:val="0E8238B1"/>
    <w:rsid w:val="0E8399CE"/>
    <w:rsid w:val="0E8428D2"/>
    <w:rsid w:val="0E85E7D1"/>
    <w:rsid w:val="0E8B0CAC"/>
    <w:rsid w:val="0E8D958D"/>
    <w:rsid w:val="0E8DA1DF"/>
    <w:rsid w:val="0E8E079E"/>
    <w:rsid w:val="0E8F7107"/>
    <w:rsid w:val="0E91E6A9"/>
    <w:rsid w:val="0E9555C7"/>
    <w:rsid w:val="0E994C51"/>
    <w:rsid w:val="0E9A4DF5"/>
    <w:rsid w:val="0E9D9B15"/>
    <w:rsid w:val="0EA27C46"/>
    <w:rsid w:val="0EA34FAB"/>
    <w:rsid w:val="0EA5245C"/>
    <w:rsid w:val="0EAA9A26"/>
    <w:rsid w:val="0EB01784"/>
    <w:rsid w:val="0EB27274"/>
    <w:rsid w:val="0EB5140C"/>
    <w:rsid w:val="0EBAA438"/>
    <w:rsid w:val="0EBF1F58"/>
    <w:rsid w:val="0EC5FF74"/>
    <w:rsid w:val="0EC70054"/>
    <w:rsid w:val="0EC84FE3"/>
    <w:rsid w:val="0EC8799E"/>
    <w:rsid w:val="0EC92451"/>
    <w:rsid w:val="0ED20903"/>
    <w:rsid w:val="0EE2C6B2"/>
    <w:rsid w:val="0EE313A3"/>
    <w:rsid w:val="0EE4882B"/>
    <w:rsid w:val="0EE7A93B"/>
    <w:rsid w:val="0EEA093A"/>
    <w:rsid w:val="0EEB465E"/>
    <w:rsid w:val="0EEC3BBC"/>
    <w:rsid w:val="0EECC17B"/>
    <w:rsid w:val="0EF47D1D"/>
    <w:rsid w:val="0EFB6E36"/>
    <w:rsid w:val="0F01DA49"/>
    <w:rsid w:val="0F02B74C"/>
    <w:rsid w:val="0F11AF6E"/>
    <w:rsid w:val="0F16D4D2"/>
    <w:rsid w:val="0F18A694"/>
    <w:rsid w:val="0F1B587C"/>
    <w:rsid w:val="0F21DE16"/>
    <w:rsid w:val="0F2AEA7C"/>
    <w:rsid w:val="0F2F58F0"/>
    <w:rsid w:val="0F3092E8"/>
    <w:rsid w:val="0F3281A2"/>
    <w:rsid w:val="0F341042"/>
    <w:rsid w:val="0F3660AB"/>
    <w:rsid w:val="0F3D0597"/>
    <w:rsid w:val="0F4233F2"/>
    <w:rsid w:val="0F452A96"/>
    <w:rsid w:val="0F471B54"/>
    <w:rsid w:val="0F47EAD1"/>
    <w:rsid w:val="0F49D354"/>
    <w:rsid w:val="0F4CE65D"/>
    <w:rsid w:val="0F4EBBBE"/>
    <w:rsid w:val="0F5070E9"/>
    <w:rsid w:val="0F54AD04"/>
    <w:rsid w:val="0F5A0A82"/>
    <w:rsid w:val="0F5CB18B"/>
    <w:rsid w:val="0F5D76B9"/>
    <w:rsid w:val="0F5DF753"/>
    <w:rsid w:val="0F605893"/>
    <w:rsid w:val="0F62D324"/>
    <w:rsid w:val="0F64A131"/>
    <w:rsid w:val="0F654974"/>
    <w:rsid w:val="0F682D30"/>
    <w:rsid w:val="0F6B6900"/>
    <w:rsid w:val="0F6D3EE6"/>
    <w:rsid w:val="0F707145"/>
    <w:rsid w:val="0F710B7D"/>
    <w:rsid w:val="0F738301"/>
    <w:rsid w:val="0F7407ED"/>
    <w:rsid w:val="0F7C558A"/>
    <w:rsid w:val="0F81243D"/>
    <w:rsid w:val="0F82B89C"/>
    <w:rsid w:val="0F88F1D3"/>
    <w:rsid w:val="0F8902C5"/>
    <w:rsid w:val="0F8D8DD4"/>
    <w:rsid w:val="0F915354"/>
    <w:rsid w:val="0F921477"/>
    <w:rsid w:val="0F964E4A"/>
    <w:rsid w:val="0F9B4E5F"/>
    <w:rsid w:val="0FA2A873"/>
    <w:rsid w:val="0FA2D688"/>
    <w:rsid w:val="0FA6760C"/>
    <w:rsid w:val="0FA90442"/>
    <w:rsid w:val="0FA961FB"/>
    <w:rsid w:val="0FB0977C"/>
    <w:rsid w:val="0FB229FF"/>
    <w:rsid w:val="0FB24A80"/>
    <w:rsid w:val="0FB720CA"/>
    <w:rsid w:val="0FC0730C"/>
    <w:rsid w:val="0FC08DEC"/>
    <w:rsid w:val="0FC42C4E"/>
    <w:rsid w:val="0FC6E2CA"/>
    <w:rsid w:val="0FC75E34"/>
    <w:rsid w:val="0FC9D1E7"/>
    <w:rsid w:val="0FCB4E26"/>
    <w:rsid w:val="0FCBCEE1"/>
    <w:rsid w:val="0FCD802A"/>
    <w:rsid w:val="0FD84E83"/>
    <w:rsid w:val="0FD910D2"/>
    <w:rsid w:val="0FDE4597"/>
    <w:rsid w:val="0FDF063D"/>
    <w:rsid w:val="0FDF1901"/>
    <w:rsid w:val="0FE250C2"/>
    <w:rsid w:val="0FE255BB"/>
    <w:rsid w:val="0FE4FCDF"/>
    <w:rsid w:val="0FE562B6"/>
    <w:rsid w:val="0FE70966"/>
    <w:rsid w:val="0FEE8872"/>
    <w:rsid w:val="0FF02580"/>
    <w:rsid w:val="0FF29A1F"/>
    <w:rsid w:val="0FF2D30F"/>
    <w:rsid w:val="0FF49B64"/>
    <w:rsid w:val="0FF55856"/>
    <w:rsid w:val="0FF9270C"/>
    <w:rsid w:val="0FFC9CB9"/>
    <w:rsid w:val="0FFF9548"/>
    <w:rsid w:val="10060ADB"/>
    <w:rsid w:val="1006C645"/>
    <w:rsid w:val="1007CEBE"/>
    <w:rsid w:val="100B4A08"/>
    <w:rsid w:val="101318A1"/>
    <w:rsid w:val="1014683B"/>
    <w:rsid w:val="10146E73"/>
    <w:rsid w:val="10174AD2"/>
    <w:rsid w:val="1017982E"/>
    <w:rsid w:val="101CE886"/>
    <w:rsid w:val="101F655C"/>
    <w:rsid w:val="102128F3"/>
    <w:rsid w:val="1024B7D6"/>
    <w:rsid w:val="10278E50"/>
    <w:rsid w:val="102A23EE"/>
    <w:rsid w:val="102D11D0"/>
    <w:rsid w:val="102D5D1B"/>
    <w:rsid w:val="102DCAAF"/>
    <w:rsid w:val="102F0DB0"/>
    <w:rsid w:val="1031C3FF"/>
    <w:rsid w:val="1036A6AE"/>
    <w:rsid w:val="103779DE"/>
    <w:rsid w:val="103898C7"/>
    <w:rsid w:val="103D024B"/>
    <w:rsid w:val="103E4843"/>
    <w:rsid w:val="103E4A1F"/>
    <w:rsid w:val="103E5E72"/>
    <w:rsid w:val="10403DA4"/>
    <w:rsid w:val="10481D22"/>
    <w:rsid w:val="104B9CA8"/>
    <w:rsid w:val="104E7B42"/>
    <w:rsid w:val="104EF1DB"/>
    <w:rsid w:val="105176A0"/>
    <w:rsid w:val="10551D19"/>
    <w:rsid w:val="10610AC2"/>
    <w:rsid w:val="1066FDF6"/>
    <w:rsid w:val="1067CD9F"/>
    <w:rsid w:val="106ACDD0"/>
    <w:rsid w:val="106C17F8"/>
    <w:rsid w:val="10700C7B"/>
    <w:rsid w:val="1074B1F7"/>
    <w:rsid w:val="1075CF10"/>
    <w:rsid w:val="107679C9"/>
    <w:rsid w:val="107AB8F0"/>
    <w:rsid w:val="107ABC42"/>
    <w:rsid w:val="107DD64C"/>
    <w:rsid w:val="10816544"/>
    <w:rsid w:val="1081B1D0"/>
    <w:rsid w:val="10854765"/>
    <w:rsid w:val="10869168"/>
    <w:rsid w:val="1086A839"/>
    <w:rsid w:val="10897A46"/>
    <w:rsid w:val="108B56FA"/>
    <w:rsid w:val="108E126D"/>
    <w:rsid w:val="1090FF4B"/>
    <w:rsid w:val="1098F6D8"/>
    <w:rsid w:val="109BC8E8"/>
    <w:rsid w:val="109ED088"/>
    <w:rsid w:val="10A0F096"/>
    <w:rsid w:val="10A356F8"/>
    <w:rsid w:val="10A36C05"/>
    <w:rsid w:val="10A4CF36"/>
    <w:rsid w:val="10A7C1FC"/>
    <w:rsid w:val="10A8E53E"/>
    <w:rsid w:val="10AA4331"/>
    <w:rsid w:val="10AFC0DD"/>
    <w:rsid w:val="10AFD0CD"/>
    <w:rsid w:val="10B32E95"/>
    <w:rsid w:val="10B36998"/>
    <w:rsid w:val="10B61E38"/>
    <w:rsid w:val="10B68754"/>
    <w:rsid w:val="10B68C69"/>
    <w:rsid w:val="10B879F6"/>
    <w:rsid w:val="10C0FB84"/>
    <w:rsid w:val="10C6BDFB"/>
    <w:rsid w:val="10C7315E"/>
    <w:rsid w:val="10C80342"/>
    <w:rsid w:val="10CB5BEE"/>
    <w:rsid w:val="10CCDB42"/>
    <w:rsid w:val="10CD7196"/>
    <w:rsid w:val="10DA7463"/>
    <w:rsid w:val="10DAD198"/>
    <w:rsid w:val="10DAF397"/>
    <w:rsid w:val="10DC1BDD"/>
    <w:rsid w:val="10DD74EA"/>
    <w:rsid w:val="10E02F79"/>
    <w:rsid w:val="10E0CA72"/>
    <w:rsid w:val="10E2AD80"/>
    <w:rsid w:val="10E52614"/>
    <w:rsid w:val="10E6088E"/>
    <w:rsid w:val="10E87226"/>
    <w:rsid w:val="10EFF070"/>
    <w:rsid w:val="10F5CC9F"/>
    <w:rsid w:val="10F5DAE3"/>
    <w:rsid w:val="10FC7E01"/>
    <w:rsid w:val="11015CD1"/>
    <w:rsid w:val="1101C08E"/>
    <w:rsid w:val="1101D4BF"/>
    <w:rsid w:val="1102B576"/>
    <w:rsid w:val="1103C505"/>
    <w:rsid w:val="11079781"/>
    <w:rsid w:val="1107B176"/>
    <w:rsid w:val="1108115E"/>
    <w:rsid w:val="110E877B"/>
    <w:rsid w:val="110ED7D7"/>
    <w:rsid w:val="1110F7A7"/>
    <w:rsid w:val="1114FCD4"/>
    <w:rsid w:val="1117FB41"/>
    <w:rsid w:val="11188F64"/>
    <w:rsid w:val="11196E85"/>
    <w:rsid w:val="111FCC06"/>
    <w:rsid w:val="1122CA6E"/>
    <w:rsid w:val="11262852"/>
    <w:rsid w:val="1126A69A"/>
    <w:rsid w:val="112C0A8D"/>
    <w:rsid w:val="112C290F"/>
    <w:rsid w:val="11312A5C"/>
    <w:rsid w:val="113518A3"/>
    <w:rsid w:val="1135E648"/>
    <w:rsid w:val="1136039F"/>
    <w:rsid w:val="1142C047"/>
    <w:rsid w:val="1142FF22"/>
    <w:rsid w:val="114F2F1E"/>
    <w:rsid w:val="11505C62"/>
    <w:rsid w:val="115719BA"/>
    <w:rsid w:val="1158E15B"/>
    <w:rsid w:val="115BD726"/>
    <w:rsid w:val="115FE42B"/>
    <w:rsid w:val="1161F357"/>
    <w:rsid w:val="116D05A0"/>
    <w:rsid w:val="116E4047"/>
    <w:rsid w:val="116E423B"/>
    <w:rsid w:val="116FD9D4"/>
    <w:rsid w:val="1171D462"/>
    <w:rsid w:val="117A89C8"/>
    <w:rsid w:val="117AB700"/>
    <w:rsid w:val="117BD5E0"/>
    <w:rsid w:val="117F6CF6"/>
    <w:rsid w:val="1180355D"/>
    <w:rsid w:val="1180FE63"/>
    <w:rsid w:val="11814CEE"/>
    <w:rsid w:val="118350A4"/>
    <w:rsid w:val="1183D08F"/>
    <w:rsid w:val="1185A0C8"/>
    <w:rsid w:val="1185B537"/>
    <w:rsid w:val="1189CACF"/>
    <w:rsid w:val="118A5C12"/>
    <w:rsid w:val="118B1B35"/>
    <w:rsid w:val="118C4D3E"/>
    <w:rsid w:val="118E143D"/>
    <w:rsid w:val="11946D0D"/>
    <w:rsid w:val="119890BE"/>
    <w:rsid w:val="1198E759"/>
    <w:rsid w:val="1198F816"/>
    <w:rsid w:val="11995298"/>
    <w:rsid w:val="119C4779"/>
    <w:rsid w:val="11A1B8EF"/>
    <w:rsid w:val="11AC35BD"/>
    <w:rsid w:val="11ACE984"/>
    <w:rsid w:val="11ACFEC5"/>
    <w:rsid w:val="11B163E4"/>
    <w:rsid w:val="11B4528A"/>
    <w:rsid w:val="11B9B447"/>
    <w:rsid w:val="11BAA69F"/>
    <w:rsid w:val="11BD8271"/>
    <w:rsid w:val="11BE6110"/>
    <w:rsid w:val="11C5E821"/>
    <w:rsid w:val="11C6EC06"/>
    <w:rsid w:val="11CD92EA"/>
    <w:rsid w:val="11CF965F"/>
    <w:rsid w:val="11D1B403"/>
    <w:rsid w:val="11D2486B"/>
    <w:rsid w:val="11D54CE7"/>
    <w:rsid w:val="11DDF32B"/>
    <w:rsid w:val="11DEA5FC"/>
    <w:rsid w:val="11E099BF"/>
    <w:rsid w:val="11E0F82B"/>
    <w:rsid w:val="11E14E78"/>
    <w:rsid w:val="11E24BB8"/>
    <w:rsid w:val="11E59DD1"/>
    <w:rsid w:val="11EA6052"/>
    <w:rsid w:val="11EAA34A"/>
    <w:rsid w:val="11F1B49B"/>
    <w:rsid w:val="11F61C0A"/>
    <w:rsid w:val="11F6FFD9"/>
    <w:rsid w:val="11F81A8E"/>
    <w:rsid w:val="11FB8C72"/>
    <w:rsid w:val="11FBD0D2"/>
    <w:rsid w:val="11FCCD14"/>
    <w:rsid w:val="11FDAC33"/>
    <w:rsid w:val="11FE1213"/>
    <w:rsid w:val="11FF912A"/>
    <w:rsid w:val="1201B912"/>
    <w:rsid w:val="1202A999"/>
    <w:rsid w:val="1204D377"/>
    <w:rsid w:val="120B9468"/>
    <w:rsid w:val="12161318"/>
    <w:rsid w:val="1219AE84"/>
    <w:rsid w:val="1219D7F0"/>
    <w:rsid w:val="121A1ABD"/>
    <w:rsid w:val="121B673F"/>
    <w:rsid w:val="121C06EB"/>
    <w:rsid w:val="121D2128"/>
    <w:rsid w:val="1224A2D6"/>
    <w:rsid w:val="1226E82B"/>
    <w:rsid w:val="1229C904"/>
    <w:rsid w:val="122A620E"/>
    <w:rsid w:val="122CCFAC"/>
    <w:rsid w:val="1235E532"/>
    <w:rsid w:val="123D8615"/>
    <w:rsid w:val="123E790B"/>
    <w:rsid w:val="12402D3F"/>
    <w:rsid w:val="1248F1C7"/>
    <w:rsid w:val="12499D1D"/>
    <w:rsid w:val="124C7DD9"/>
    <w:rsid w:val="124D0CA5"/>
    <w:rsid w:val="124DC53C"/>
    <w:rsid w:val="124E27CB"/>
    <w:rsid w:val="124F93E5"/>
    <w:rsid w:val="124FB86C"/>
    <w:rsid w:val="1253FD2C"/>
    <w:rsid w:val="12557697"/>
    <w:rsid w:val="1259A2E5"/>
    <w:rsid w:val="1259AA0D"/>
    <w:rsid w:val="125C2370"/>
    <w:rsid w:val="125C5A4A"/>
    <w:rsid w:val="125F68BF"/>
    <w:rsid w:val="12672C4F"/>
    <w:rsid w:val="126A4872"/>
    <w:rsid w:val="127340B9"/>
    <w:rsid w:val="12753143"/>
    <w:rsid w:val="1278508F"/>
    <w:rsid w:val="127F0C98"/>
    <w:rsid w:val="1281DAA7"/>
    <w:rsid w:val="1283F4FD"/>
    <w:rsid w:val="128448C5"/>
    <w:rsid w:val="12873E48"/>
    <w:rsid w:val="128A0A2C"/>
    <w:rsid w:val="128D04EB"/>
    <w:rsid w:val="128FDA28"/>
    <w:rsid w:val="129528F7"/>
    <w:rsid w:val="12973FE9"/>
    <w:rsid w:val="129790DC"/>
    <w:rsid w:val="129C0965"/>
    <w:rsid w:val="12A22E85"/>
    <w:rsid w:val="12A4ED7A"/>
    <w:rsid w:val="12B261EA"/>
    <w:rsid w:val="12B3F3BF"/>
    <w:rsid w:val="12B3FC1A"/>
    <w:rsid w:val="12B65D21"/>
    <w:rsid w:val="12B9222A"/>
    <w:rsid w:val="12B94BF1"/>
    <w:rsid w:val="12B99068"/>
    <w:rsid w:val="12B9EB6C"/>
    <w:rsid w:val="12BF5B6B"/>
    <w:rsid w:val="12C248EB"/>
    <w:rsid w:val="12C4D6E5"/>
    <w:rsid w:val="12CA7860"/>
    <w:rsid w:val="12CC21E9"/>
    <w:rsid w:val="12CDA0BA"/>
    <w:rsid w:val="12CDE17D"/>
    <w:rsid w:val="12D03F01"/>
    <w:rsid w:val="12D08017"/>
    <w:rsid w:val="12D1D9A8"/>
    <w:rsid w:val="12D3FB35"/>
    <w:rsid w:val="12D4DB2A"/>
    <w:rsid w:val="12D660F3"/>
    <w:rsid w:val="12D90362"/>
    <w:rsid w:val="12DB2A3D"/>
    <w:rsid w:val="12DE9010"/>
    <w:rsid w:val="12DEE997"/>
    <w:rsid w:val="12E02244"/>
    <w:rsid w:val="12E0B5CF"/>
    <w:rsid w:val="12E5A1E3"/>
    <w:rsid w:val="12E70858"/>
    <w:rsid w:val="12E71E14"/>
    <w:rsid w:val="12E87639"/>
    <w:rsid w:val="12E8B02F"/>
    <w:rsid w:val="12EEFECF"/>
    <w:rsid w:val="12EF18F8"/>
    <w:rsid w:val="12FD7F33"/>
    <w:rsid w:val="13009A9C"/>
    <w:rsid w:val="13015C45"/>
    <w:rsid w:val="1304C199"/>
    <w:rsid w:val="130A461E"/>
    <w:rsid w:val="130C65CF"/>
    <w:rsid w:val="130DB746"/>
    <w:rsid w:val="130EACEE"/>
    <w:rsid w:val="130F2AA2"/>
    <w:rsid w:val="131B2527"/>
    <w:rsid w:val="131F934A"/>
    <w:rsid w:val="13286500"/>
    <w:rsid w:val="1329F743"/>
    <w:rsid w:val="132BE55E"/>
    <w:rsid w:val="13323077"/>
    <w:rsid w:val="1335C6BB"/>
    <w:rsid w:val="1337A20F"/>
    <w:rsid w:val="1337AB8A"/>
    <w:rsid w:val="1337E3F6"/>
    <w:rsid w:val="1341A638"/>
    <w:rsid w:val="13457147"/>
    <w:rsid w:val="1349FCB3"/>
    <w:rsid w:val="134A9E45"/>
    <w:rsid w:val="134BBACC"/>
    <w:rsid w:val="134C5F8A"/>
    <w:rsid w:val="134D8698"/>
    <w:rsid w:val="135294C2"/>
    <w:rsid w:val="1354597D"/>
    <w:rsid w:val="1355FB74"/>
    <w:rsid w:val="1356A87D"/>
    <w:rsid w:val="1358B987"/>
    <w:rsid w:val="135B4648"/>
    <w:rsid w:val="13618F0D"/>
    <w:rsid w:val="13636E72"/>
    <w:rsid w:val="136964C1"/>
    <w:rsid w:val="136B8E41"/>
    <w:rsid w:val="136EA6E7"/>
    <w:rsid w:val="137060ED"/>
    <w:rsid w:val="13747F51"/>
    <w:rsid w:val="137C47B8"/>
    <w:rsid w:val="137D251E"/>
    <w:rsid w:val="137DDAEF"/>
    <w:rsid w:val="1380276B"/>
    <w:rsid w:val="1380414C"/>
    <w:rsid w:val="1380A588"/>
    <w:rsid w:val="13878563"/>
    <w:rsid w:val="1388FB35"/>
    <w:rsid w:val="138AACA7"/>
    <w:rsid w:val="138C8229"/>
    <w:rsid w:val="138CA3AC"/>
    <w:rsid w:val="1393B269"/>
    <w:rsid w:val="1393EDE7"/>
    <w:rsid w:val="1394C320"/>
    <w:rsid w:val="13975CD3"/>
    <w:rsid w:val="13997C94"/>
    <w:rsid w:val="139CD17B"/>
    <w:rsid w:val="139D8FF7"/>
    <w:rsid w:val="13A21DF3"/>
    <w:rsid w:val="13A63F65"/>
    <w:rsid w:val="13A812DF"/>
    <w:rsid w:val="13AAC7D7"/>
    <w:rsid w:val="13ABE553"/>
    <w:rsid w:val="13AF4191"/>
    <w:rsid w:val="13B2318A"/>
    <w:rsid w:val="13B51184"/>
    <w:rsid w:val="13B665A6"/>
    <w:rsid w:val="13B6D45A"/>
    <w:rsid w:val="13B753E2"/>
    <w:rsid w:val="13B7B83B"/>
    <w:rsid w:val="13BAEF8F"/>
    <w:rsid w:val="13C03D38"/>
    <w:rsid w:val="13C2AAEA"/>
    <w:rsid w:val="13C3A7FA"/>
    <w:rsid w:val="13C53A99"/>
    <w:rsid w:val="13C96E73"/>
    <w:rsid w:val="13CA1DE1"/>
    <w:rsid w:val="13CB51DB"/>
    <w:rsid w:val="13D1CEA5"/>
    <w:rsid w:val="13D334CC"/>
    <w:rsid w:val="13D54B6C"/>
    <w:rsid w:val="13DC7CE2"/>
    <w:rsid w:val="13DDF63A"/>
    <w:rsid w:val="13DFED40"/>
    <w:rsid w:val="13E1772F"/>
    <w:rsid w:val="13E27729"/>
    <w:rsid w:val="13E4961A"/>
    <w:rsid w:val="13E617B2"/>
    <w:rsid w:val="13E93BDA"/>
    <w:rsid w:val="13EA1EE2"/>
    <w:rsid w:val="13F24144"/>
    <w:rsid w:val="13F5F784"/>
    <w:rsid w:val="13F64B35"/>
    <w:rsid w:val="13F9CADD"/>
    <w:rsid w:val="13FA6FD4"/>
    <w:rsid w:val="14071BCD"/>
    <w:rsid w:val="14078FD3"/>
    <w:rsid w:val="1407BB5B"/>
    <w:rsid w:val="140D2C1D"/>
    <w:rsid w:val="141257D2"/>
    <w:rsid w:val="1412F826"/>
    <w:rsid w:val="14168798"/>
    <w:rsid w:val="1418F90A"/>
    <w:rsid w:val="14259630"/>
    <w:rsid w:val="142612C5"/>
    <w:rsid w:val="14397581"/>
    <w:rsid w:val="1439A3CF"/>
    <w:rsid w:val="143A7215"/>
    <w:rsid w:val="1441028F"/>
    <w:rsid w:val="144102A6"/>
    <w:rsid w:val="14412CE1"/>
    <w:rsid w:val="14447EFC"/>
    <w:rsid w:val="1445BBC9"/>
    <w:rsid w:val="14495EB6"/>
    <w:rsid w:val="144FBE9E"/>
    <w:rsid w:val="14506917"/>
    <w:rsid w:val="1456371F"/>
    <w:rsid w:val="1457EF96"/>
    <w:rsid w:val="1458A2FE"/>
    <w:rsid w:val="1464A97F"/>
    <w:rsid w:val="1465999B"/>
    <w:rsid w:val="146B2ABD"/>
    <w:rsid w:val="1472A7C3"/>
    <w:rsid w:val="14732957"/>
    <w:rsid w:val="14742453"/>
    <w:rsid w:val="147FAB63"/>
    <w:rsid w:val="1484089F"/>
    <w:rsid w:val="1486B4FB"/>
    <w:rsid w:val="148891CC"/>
    <w:rsid w:val="148A53FA"/>
    <w:rsid w:val="148A91ED"/>
    <w:rsid w:val="148DC704"/>
    <w:rsid w:val="148FC2D4"/>
    <w:rsid w:val="148FDCC1"/>
    <w:rsid w:val="1490357B"/>
    <w:rsid w:val="14919AFB"/>
    <w:rsid w:val="14957E50"/>
    <w:rsid w:val="1496BAF6"/>
    <w:rsid w:val="1496BF89"/>
    <w:rsid w:val="149D4E71"/>
    <w:rsid w:val="149E58E2"/>
    <w:rsid w:val="149E8328"/>
    <w:rsid w:val="14A5A10E"/>
    <w:rsid w:val="14ABCBB5"/>
    <w:rsid w:val="14AC1E5A"/>
    <w:rsid w:val="14AC492B"/>
    <w:rsid w:val="14ACA64F"/>
    <w:rsid w:val="14AF2475"/>
    <w:rsid w:val="14B0BCB6"/>
    <w:rsid w:val="14B37822"/>
    <w:rsid w:val="14B3F50D"/>
    <w:rsid w:val="14B569A2"/>
    <w:rsid w:val="14B85932"/>
    <w:rsid w:val="14B97132"/>
    <w:rsid w:val="14BAFD51"/>
    <w:rsid w:val="14BF0709"/>
    <w:rsid w:val="14C76B28"/>
    <w:rsid w:val="14C79E7A"/>
    <w:rsid w:val="14C80C5C"/>
    <w:rsid w:val="14C88711"/>
    <w:rsid w:val="14CA28A5"/>
    <w:rsid w:val="14CE3616"/>
    <w:rsid w:val="14D0580B"/>
    <w:rsid w:val="14D0CE90"/>
    <w:rsid w:val="14D2695E"/>
    <w:rsid w:val="14D4E7B6"/>
    <w:rsid w:val="14D81F4C"/>
    <w:rsid w:val="14E3DDAB"/>
    <w:rsid w:val="14E3DEBA"/>
    <w:rsid w:val="14E45063"/>
    <w:rsid w:val="14E80B52"/>
    <w:rsid w:val="14E812B1"/>
    <w:rsid w:val="14E8E5D5"/>
    <w:rsid w:val="14EA3CCD"/>
    <w:rsid w:val="14ED676C"/>
    <w:rsid w:val="14EF4813"/>
    <w:rsid w:val="14F1DD3D"/>
    <w:rsid w:val="14FFA3E7"/>
    <w:rsid w:val="15020E67"/>
    <w:rsid w:val="150B7B92"/>
    <w:rsid w:val="150D46BF"/>
    <w:rsid w:val="1511CE34"/>
    <w:rsid w:val="15124E7A"/>
    <w:rsid w:val="15128E77"/>
    <w:rsid w:val="15199BD6"/>
    <w:rsid w:val="151BA666"/>
    <w:rsid w:val="151BD67E"/>
    <w:rsid w:val="152031BD"/>
    <w:rsid w:val="1523BA79"/>
    <w:rsid w:val="152A664D"/>
    <w:rsid w:val="15327799"/>
    <w:rsid w:val="15347AF0"/>
    <w:rsid w:val="153493ED"/>
    <w:rsid w:val="1537AE55"/>
    <w:rsid w:val="1539FE68"/>
    <w:rsid w:val="153D6FE3"/>
    <w:rsid w:val="15416F21"/>
    <w:rsid w:val="15436356"/>
    <w:rsid w:val="15475FB1"/>
    <w:rsid w:val="15479242"/>
    <w:rsid w:val="1548EB7C"/>
    <w:rsid w:val="1556D053"/>
    <w:rsid w:val="1557ACB3"/>
    <w:rsid w:val="1559DF4C"/>
    <w:rsid w:val="155F709A"/>
    <w:rsid w:val="155FD9AC"/>
    <w:rsid w:val="1563981B"/>
    <w:rsid w:val="1566689F"/>
    <w:rsid w:val="156961DE"/>
    <w:rsid w:val="156B6707"/>
    <w:rsid w:val="156DFF62"/>
    <w:rsid w:val="156EAEE5"/>
    <w:rsid w:val="15799172"/>
    <w:rsid w:val="157D3A5F"/>
    <w:rsid w:val="157E5AF1"/>
    <w:rsid w:val="157E6EE8"/>
    <w:rsid w:val="157F0E29"/>
    <w:rsid w:val="1580E93B"/>
    <w:rsid w:val="158288D7"/>
    <w:rsid w:val="158468B9"/>
    <w:rsid w:val="1586AB54"/>
    <w:rsid w:val="158C5AD9"/>
    <w:rsid w:val="158C6B32"/>
    <w:rsid w:val="158CCE92"/>
    <w:rsid w:val="158D78E9"/>
    <w:rsid w:val="158EE0DE"/>
    <w:rsid w:val="158F3C5F"/>
    <w:rsid w:val="15913481"/>
    <w:rsid w:val="1592636A"/>
    <w:rsid w:val="159361D1"/>
    <w:rsid w:val="1593A9A8"/>
    <w:rsid w:val="1595B64D"/>
    <w:rsid w:val="15975A9F"/>
    <w:rsid w:val="159935AE"/>
    <w:rsid w:val="1599A3A3"/>
    <w:rsid w:val="159EAB59"/>
    <w:rsid w:val="15A0D1FE"/>
    <w:rsid w:val="15A7AC28"/>
    <w:rsid w:val="15AD93BC"/>
    <w:rsid w:val="15AE3972"/>
    <w:rsid w:val="15AE3E93"/>
    <w:rsid w:val="15B6285B"/>
    <w:rsid w:val="15B8B156"/>
    <w:rsid w:val="15BAB24F"/>
    <w:rsid w:val="15BB2477"/>
    <w:rsid w:val="15BDD527"/>
    <w:rsid w:val="15BEEF5C"/>
    <w:rsid w:val="15C74A3C"/>
    <w:rsid w:val="15C7C6F8"/>
    <w:rsid w:val="15C9AA04"/>
    <w:rsid w:val="15CDF67D"/>
    <w:rsid w:val="15D5F074"/>
    <w:rsid w:val="15D6E8D6"/>
    <w:rsid w:val="15E468CA"/>
    <w:rsid w:val="15E65670"/>
    <w:rsid w:val="15EA1561"/>
    <w:rsid w:val="15EE171E"/>
    <w:rsid w:val="15F35D85"/>
    <w:rsid w:val="15F5E476"/>
    <w:rsid w:val="15F5F811"/>
    <w:rsid w:val="15F6562E"/>
    <w:rsid w:val="15F6A45A"/>
    <w:rsid w:val="15FC84CF"/>
    <w:rsid w:val="1603CDE8"/>
    <w:rsid w:val="1603E8CF"/>
    <w:rsid w:val="1608D00B"/>
    <w:rsid w:val="160A5189"/>
    <w:rsid w:val="160CA6FB"/>
    <w:rsid w:val="1611656A"/>
    <w:rsid w:val="161C8998"/>
    <w:rsid w:val="161D4CAC"/>
    <w:rsid w:val="161EDC55"/>
    <w:rsid w:val="16210BF4"/>
    <w:rsid w:val="16222AA1"/>
    <w:rsid w:val="162AC2B2"/>
    <w:rsid w:val="162DA933"/>
    <w:rsid w:val="1631B147"/>
    <w:rsid w:val="16355C7E"/>
    <w:rsid w:val="16406525"/>
    <w:rsid w:val="164254A6"/>
    <w:rsid w:val="164F10A2"/>
    <w:rsid w:val="16567FDE"/>
    <w:rsid w:val="16575D14"/>
    <w:rsid w:val="165A31F0"/>
    <w:rsid w:val="165AA494"/>
    <w:rsid w:val="165C4E48"/>
    <w:rsid w:val="165E9EA6"/>
    <w:rsid w:val="165FC395"/>
    <w:rsid w:val="16631838"/>
    <w:rsid w:val="16698F4D"/>
    <w:rsid w:val="166A6CA5"/>
    <w:rsid w:val="166B5C2D"/>
    <w:rsid w:val="166D63F9"/>
    <w:rsid w:val="16729124"/>
    <w:rsid w:val="1672A159"/>
    <w:rsid w:val="1672D270"/>
    <w:rsid w:val="16741A0F"/>
    <w:rsid w:val="167EAF70"/>
    <w:rsid w:val="16849BAD"/>
    <w:rsid w:val="168649F2"/>
    <w:rsid w:val="168ECBE3"/>
    <w:rsid w:val="168EF0A5"/>
    <w:rsid w:val="16924EBE"/>
    <w:rsid w:val="16925B8A"/>
    <w:rsid w:val="169622DD"/>
    <w:rsid w:val="1696E9C3"/>
    <w:rsid w:val="169722F4"/>
    <w:rsid w:val="169AAEDA"/>
    <w:rsid w:val="169FED83"/>
    <w:rsid w:val="16A6B003"/>
    <w:rsid w:val="16A75913"/>
    <w:rsid w:val="16AC0A7B"/>
    <w:rsid w:val="16AC3373"/>
    <w:rsid w:val="16AFB24C"/>
    <w:rsid w:val="16B2F756"/>
    <w:rsid w:val="16B7996E"/>
    <w:rsid w:val="16B7E8FC"/>
    <w:rsid w:val="16B9640A"/>
    <w:rsid w:val="16BD4428"/>
    <w:rsid w:val="16C36D8E"/>
    <w:rsid w:val="16C5EEBF"/>
    <w:rsid w:val="16D5CC81"/>
    <w:rsid w:val="16DCFE4E"/>
    <w:rsid w:val="16E289B2"/>
    <w:rsid w:val="16E2E60D"/>
    <w:rsid w:val="16E35F09"/>
    <w:rsid w:val="16EDC16F"/>
    <w:rsid w:val="16EDD6E1"/>
    <w:rsid w:val="16EF8D3A"/>
    <w:rsid w:val="16F955CD"/>
    <w:rsid w:val="16FA55E1"/>
    <w:rsid w:val="16FB5B79"/>
    <w:rsid w:val="16FC3A24"/>
    <w:rsid w:val="16FD9F35"/>
    <w:rsid w:val="170184C8"/>
    <w:rsid w:val="1702F29D"/>
    <w:rsid w:val="17063EE4"/>
    <w:rsid w:val="170EC37C"/>
    <w:rsid w:val="170F8464"/>
    <w:rsid w:val="171006AE"/>
    <w:rsid w:val="171487F6"/>
    <w:rsid w:val="1718BB0A"/>
    <w:rsid w:val="171A15AA"/>
    <w:rsid w:val="1723E793"/>
    <w:rsid w:val="172EDC88"/>
    <w:rsid w:val="1732403A"/>
    <w:rsid w:val="173A7EFC"/>
    <w:rsid w:val="1740E6CF"/>
    <w:rsid w:val="17443742"/>
    <w:rsid w:val="17492E48"/>
    <w:rsid w:val="174BF88D"/>
    <w:rsid w:val="174DC9BA"/>
    <w:rsid w:val="1750ED45"/>
    <w:rsid w:val="1753E190"/>
    <w:rsid w:val="17567972"/>
    <w:rsid w:val="17596116"/>
    <w:rsid w:val="175BCCC5"/>
    <w:rsid w:val="175CA3E1"/>
    <w:rsid w:val="1762548A"/>
    <w:rsid w:val="176314D5"/>
    <w:rsid w:val="1765D274"/>
    <w:rsid w:val="1767C424"/>
    <w:rsid w:val="1769F170"/>
    <w:rsid w:val="176A03AC"/>
    <w:rsid w:val="176A708D"/>
    <w:rsid w:val="176D09ED"/>
    <w:rsid w:val="176DEA9C"/>
    <w:rsid w:val="17757EA8"/>
    <w:rsid w:val="17785535"/>
    <w:rsid w:val="177EF889"/>
    <w:rsid w:val="177F8843"/>
    <w:rsid w:val="178C2E85"/>
    <w:rsid w:val="178DFFCD"/>
    <w:rsid w:val="17981F78"/>
    <w:rsid w:val="1798429F"/>
    <w:rsid w:val="1798FD87"/>
    <w:rsid w:val="179AED5B"/>
    <w:rsid w:val="179B2897"/>
    <w:rsid w:val="179E50DA"/>
    <w:rsid w:val="17A0BA5C"/>
    <w:rsid w:val="17A78B00"/>
    <w:rsid w:val="17A86CEA"/>
    <w:rsid w:val="17A9605D"/>
    <w:rsid w:val="17ADFF3E"/>
    <w:rsid w:val="17AE8A51"/>
    <w:rsid w:val="17B072F4"/>
    <w:rsid w:val="17B0920C"/>
    <w:rsid w:val="17B4CEC1"/>
    <w:rsid w:val="17B506BC"/>
    <w:rsid w:val="17B79097"/>
    <w:rsid w:val="17B7E6C8"/>
    <w:rsid w:val="17B88618"/>
    <w:rsid w:val="17B976C8"/>
    <w:rsid w:val="17BB00AF"/>
    <w:rsid w:val="17BDAB01"/>
    <w:rsid w:val="17BE3960"/>
    <w:rsid w:val="17C05380"/>
    <w:rsid w:val="17C43BD9"/>
    <w:rsid w:val="17C87424"/>
    <w:rsid w:val="17CAA5A2"/>
    <w:rsid w:val="17CB1C9A"/>
    <w:rsid w:val="17CC8E44"/>
    <w:rsid w:val="17D08404"/>
    <w:rsid w:val="17D0FA14"/>
    <w:rsid w:val="17D276A9"/>
    <w:rsid w:val="17D5EC32"/>
    <w:rsid w:val="17D6BC4E"/>
    <w:rsid w:val="17DBA112"/>
    <w:rsid w:val="17DDA08B"/>
    <w:rsid w:val="17DDC21C"/>
    <w:rsid w:val="17E01022"/>
    <w:rsid w:val="17E115E6"/>
    <w:rsid w:val="17E40355"/>
    <w:rsid w:val="17EBBEC7"/>
    <w:rsid w:val="17ED0A64"/>
    <w:rsid w:val="17EF9CC5"/>
    <w:rsid w:val="17F1E853"/>
    <w:rsid w:val="17F40A83"/>
    <w:rsid w:val="17F5E6D0"/>
    <w:rsid w:val="17F9A7BB"/>
    <w:rsid w:val="17FA55D1"/>
    <w:rsid w:val="17FC80E7"/>
    <w:rsid w:val="17FEA03F"/>
    <w:rsid w:val="18013715"/>
    <w:rsid w:val="1802EB02"/>
    <w:rsid w:val="18033EE1"/>
    <w:rsid w:val="18055029"/>
    <w:rsid w:val="18057AC9"/>
    <w:rsid w:val="18142E15"/>
    <w:rsid w:val="181760A2"/>
    <w:rsid w:val="181B88D8"/>
    <w:rsid w:val="181F6DC5"/>
    <w:rsid w:val="18202E57"/>
    <w:rsid w:val="1825F843"/>
    <w:rsid w:val="1826608D"/>
    <w:rsid w:val="182986FC"/>
    <w:rsid w:val="1829B23A"/>
    <w:rsid w:val="182B6E1C"/>
    <w:rsid w:val="18302BC4"/>
    <w:rsid w:val="183182D4"/>
    <w:rsid w:val="18319F59"/>
    <w:rsid w:val="183814D1"/>
    <w:rsid w:val="183DE208"/>
    <w:rsid w:val="184156ED"/>
    <w:rsid w:val="1844C86B"/>
    <w:rsid w:val="18476293"/>
    <w:rsid w:val="1848A82C"/>
    <w:rsid w:val="185074C4"/>
    <w:rsid w:val="18563E3D"/>
    <w:rsid w:val="185732A6"/>
    <w:rsid w:val="1858FEB4"/>
    <w:rsid w:val="1859586D"/>
    <w:rsid w:val="185C950B"/>
    <w:rsid w:val="185D869D"/>
    <w:rsid w:val="1860E76E"/>
    <w:rsid w:val="1860FAF8"/>
    <w:rsid w:val="186CE1BA"/>
    <w:rsid w:val="186E6A3F"/>
    <w:rsid w:val="18772F14"/>
    <w:rsid w:val="1877E3F3"/>
    <w:rsid w:val="18793727"/>
    <w:rsid w:val="187C0E07"/>
    <w:rsid w:val="187DC8C1"/>
    <w:rsid w:val="187EC049"/>
    <w:rsid w:val="188247E8"/>
    <w:rsid w:val="18838632"/>
    <w:rsid w:val="1885D58D"/>
    <w:rsid w:val="1889C3F6"/>
    <w:rsid w:val="1889E7FF"/>
    <w:rsid w:val="189035A5"/>
    <w:rsid w:val="18911E58"/>
    <w:rsid w:val="1893BF44"/>
    <w:rsid w:val="18962AB1"/>
    <w:rsid w:val="1896FD2D"/>
    <w:rsid w:val="189D1C7C"/>
    <w:rsid w:val="189D8EAE"/>
    <w:rsid w:val="189EE292"/>
    <w:rsid w:val="189F1999"/>
    <w:rsid w:val="189FE5C9"/>
    <w:rsid w:val="18A0D8C4"/>
    <w:rsid w:val="18A17DAC"/>
    <w:rsid w:val="18A1CBCB"/>
    <w:rsid w:val="18A3114E"/>
    <w:rsid w:val="18A3F491"/>
    <w:rsid w:val="18A70637"/>
    <w:rsid w:val="18A73B27"/>
    <w:rsid w:val="18A921FC"/>
    <w:rsid w:val="18A9AA88"/>
    <w:rsid w:val="18AB65D8"/>
    <w:rsid w:val="18AD70BE"/>
    <w:rsid w:val="18B5E093"/>
    <w:rsid w:val="18B9FA50"/>
    <w:rsid w:val="18BC0CFB"/>
    <w:rsid w:val="18C26A3D"/>
    <w:rsid w:val="18C7D6A8"/>
    <w:rsid w:val="18C8B170"/>
    <w:rsid w:val="18D1A45A"/>
    <w:rsid w:val="18D740F5"/>
    <w:rsid w:val="18DB431C"/>
    <w:rsid w:val="18DC7D21"/>
    <w:rsid w:val="18DF2E53"/>
    <w:rsid w:val="18E05487"/>
    <w:rsid w:val="18E178EB"/>
    <w:rsid w:val="18E234A5"/>
    <w:rsid w:val="18E4B61D"/>
    <w:rsid w:val="18E545E2"/>
    <w:rsid w:val="18E6167B"/>
    <w:rsid w:val="18F01501"/>
    <w:rsid w:val="18F1AAA1"/>
    <w:rsid w:val="18F1C7E4"/>
    <w:rsid w:val="18F3840B"/>
    <w:rsid w:val="18F8CA4B"/>
    <w:rsid w:val="18FA887A"/>
    <w:rsid w:val="18FAE752"/>
    <w:rsid w:val="18FB4A7D"/>
    <w:rsid w:val="18FD8D46"/>
    <w:rsid w:val="18FEE536"/>
    <w:rsid w:val="19065E4A"/>
    <w:rsid w:val="190962A7"/>
    <w:rsid w:val="190A5996"/>
    <w:rsid w:val="190AF17A"/>
    <w:rsid w:val="190B9420"/>
    <w:rsid w:val="190FD778"/>
    <w:rsid w:val="1911B153"/>
    <w:rsid w:val="19140AB0"/>
    <w:rsid w:val="19142E8B"/>
    <w:rsid w:val="1914DABC"/>
    <w:rsid w:val="191A3B11"/>
    <w:rsid w:val="191DA843"/>
    <w:rsid w:val="192081D0"/>
    <w:rsid w:val="1921D6F6"/>
    <w:rsid w:val="192228EE"/>
    <w:rsid w:val="1923FDCC"/>
    <w:rsid w:val="19277961"/>
    <w:rsid w:val="192B0C42"/>
    <w:rsid w:val="192C0861"/>
    <w:rsid w:val="193010CC"/>
    <w:rsid w:val="193A7E9B"/>
    <w:rsid w:val="193BCF3A"/>
    <w:rsid w:val="193C240A"/>
    <w:rsid w:val="193C3C41"/>
    <w:rsid w:val="193CEA0B"/>
    <w:rsid w:val="193D7BD8"/>
    <w:rsid w:val="193E6C09"/>
    <w:rsid w:val="1940A2AE"/>
    <w:rsid w:val="19463528"/>
    <w:rsid w:val="1947E15D"/>
    <w:rsid w:val="195282EC"/>
    <w:rsid w:val="19533477"/>
    <w:rsid w:val="1953A0CE"/>
    <w:rsid w:val="19583F2A"/>
    <w:rsid w:val="195B86CE"/>
    <w:rsid w:val="195C1F68"/>
    <w:rsid w:val="195DD0B4"/>
    <w:rsid w:val="19611AA3"/>
    <w:rsid w:val="1962F9C2"/>
    <w:rsid w:val="1966AB59"/>
    <w:rsid w:val="196A63C7"/>
    <w:rsid w:val="196BEB61"/>
    <w:rsid w:val="196D904E"/>
    <w:rsid w:val="196E470A"/>
    <w:rsid w:val="1977B946"/>
    <w:rsid w:val="197AB879"/>
    <w:rsid w:val="197DB792"/>
    <w:rsid w:val="19806646"/>
    <w:rsid w:val="198263DF"/>
    <w:rsid w:val="1983DADB"/>
    <w:rsid w:val="198BD7AD"/>
    <w:rsid w:val="198FB17A"/>
    <w:rsid w:val="198FC31A"/>
    <w:rsid w:val="1991017F"/>
    <w:rsid w:val="19955E27"/>
    <w:rsid w:val="19962632"/>
    <w:rsid w:val="1998BF8E"/>
    <w:rsid w:val="19997745"/>
    <w:rsid w:val="199A250B"/>
    <w:rsid w:val="199F0160"/>
    <w:rsid w:val="19A13B53"/>
    <w:rsid w:val="19A23733"/>
    <w:rsid w:val="19A39077"/>
    <w:rsid w:val="19A96EC7"/>
    <w:rsid w:val="19A97EDC"/>
    <w:rsid w:val="19ADC9FB"/>
    <w:rsid w:val="19AE3DE8"/>
    <w:rsid w:val="19AF1E61"/>
    <w:rsid w:val="19AF441A"/>
    <w:rsid w:val="19B5A1AE"/>
    <w:rsid w:val="19B8F9EF"/>
    <w:rsid w:val="19B8FD3B"/>
    <w:rsid w:val="19B9856D"/>
    <w:rsid w:val="19BC67E7"/>
    <w:rsid w:val="19BC7A38"/>
    <w:rsid w:val="19BCA2FC"/>
    <w:rsid w:val="19C053F0"/>
    <w:rsid w:val="19C4735B"/>
    <w:rsid w:val="19CC048E"/>
    <w:rsid w:val="19CE53D1"/>
    <w:rsid w:val="19D449AC"/>
    <w:rsid w:val="19D4E693"/>
    <w:rsid w:val="19DF4842"/>
    <w:rsid w:val="19E07DD9"/>
    <w:rsid w:val="19E1ABF1"/>
    <w:rsid w:val="19E69164"/>
    <w:rsid w:val="19EB45F1"/>
    <w:rsid w:val="19EC7FFC"/>
    <w:rsid w:val="19F05AC5"/>
    <w:rsid w:val="19F0A53D"/>
    <w:rsid w:val="19F104CC"/>
    <w:rsid w:val="19F3417B"/>
    <w:rsid w:val="19F61583"/>
    <w:rsid w:val="19F83F93"/>
    <w:rsid w:val="1A00056C"/>
    <w:rsid w:val="1A005D45"/>
    <w:rsid w:val="1A04786E"/>
    <w:rsid w:val="1A069E57"/>
    <w:rsid w:val="1A092273"/>
    <w:rsid w:val="1A0AFA3D"/>
    <w:rsid w:val="1A0EF0CE"/>
    <w:rsid w:val="1A0FA411"/>
    <w:rsid w:val="1A10315D"/>
    <w:rsid w:val="1A15AD0C"/>
    <w:rsid w:val="1A1A7E39"/>
    <w:rsid w:val="1A1AF66B"/>
    <w:rsid w:val="1A24B680"/>
    <w:rsid w:val="1A28330D"/>
    <w:rsid w:val="1A2A9210"/>
    <w:rsid w:val="1A2DF73F"/>
    <w:rsid w:val="1A31FA10"/>
    <w:rsid w:val="1A3A0317"/>
    <w:rsid w:val="1A3CA925"/>
    <w:rsid w:val="1A3F8CB1"/>
    <w:rsid w:val="1A45D86D"/>
    <w:rsid w:val="1A4683A4"/>
    <w:rsid w:val="1A484574"/>
    <w:rsid w:val="1A4E15C9"/>
    <w:rsid w:val="1A58BA82"/>
    <w:rsid w:val="1A5E4569"/>
    <w:rsid w:val="1A5F9E77"/>
    <w:rsid w:val="1A615241"/>
    <w:rsid w:val="1A616C92"/>
    <w:rsid w:val="1A69201F"/>
    <w:rsid w:val="1A6DCBD4"/>
    <w:rsid w:val="1A70F7EA"/>
    <w:rsid w:val="1A778146"/>
    <w:rsid w:val="1A7BCBBE"/>
    <w:rsid w:val="1A7E7FB5"/>
    <w:rsid w:val="1A80481D"/>
    <w:rsid w:val="1A83F5FE"/>
    <w:rsid w:val="1A86169B"/>
    <w:rsid w:val="1A8B9ADB"/>
    <w:rsid w:val="1A8BBE3A"/>
    <w:rsid w:val="1A8E0554"/>
    <w:rsid w:val="1A921386"/>
    <w:rsid w:val="1A9575D8"/>
    <w:rsid w:val="1A961DDD"/>
    <w:rsid w:val="1AA25BB9"/>
    <w:rsid w:val="1AA3098E"/>
    <w:rsid w:val="1AA57448"/>
    <w:rsid w:val="1AA761E5"/>
    <w:rsid w:val="1AAC6EDE"/>
    <w:rsid w:val="1AAF1DB6"/>
    <w:rsid w:val="1AAF5171"/>
    <w:rsid w:val="1AB49C40"/>
    <w:rsid w:val="1AB6D63D"/>
    <w:rsid w:val="1ABB4922"/>
    <w:rsid w:val="1ABE0F6D"/>
    <w:rsid w:val="1ABF14E0"/>
    <w:rsid w:val="1AC16774"/>
    <w:rsid w:val="1AC9D4D9"/>
    <w:rsid w:val="1ACAF0FA"/>
    <w:rsid w:val="1ACC0602"/>
    <w:rsid w:val="1ACD6851"/>
    <w:rsid w:val="1ADC2E9A"/>
    <w:rsid w:val="1ADC8E5B"/>
    <w:rsid w:val="1ADCD0D6"/>
    <w:rsid w:val="1ADFBBC4"/>
    <w:rsid w:val="1AE55B1A"/>
    <w:rsid w:val="1AE7DC85"/>
    <w:rsid w:val="1AE999CE"/>
    <w:rsid w:val="1AEA1A13"/>
    <w:rsid w:val="1AEBA322"/>
    <w:rsid w:val="1AF31032"/>
    <w:rsid w:val="1B02F123"/>
    <w:rsid w:val="1B0489B5"/>
    <w:rsid w:val="1B060017"/>
    <w:rsid w:val="1B063428"/>
    <w:rsid w:val="1B144A5F"/>
    <w:rsid w:val="1B1635B7"/>
    <w:rsid w:val="1B179E3A"/>
    <w:rsid w:val="1B1B2017"/>
    <w:rsid w:val="1B1B725A"/>
    <w:rsid w:val="1B202E33"/>
    <w:rsid w:val="1B238004"/>
    <w:rsid w:val="1B297D8D"/>
    <w:rsid w:val="1B29C3F3"/>
    <w:rsid w:val="1B29E806"/>
    <w:rsid w:val="1B2A1B88"/>
    <w:rsid w:val="1B2F66D3"/>
    <w:rsid w:val="1B43A7DF"/>
    <w:rsid w:val="1B46E846"/>
    <w:rsid w:val="1B4756D2"/>
    <w:rsid w:val="1B57DDCE"/>
    <w:rsid w:val="1B59D1FD"/>
    <w:rsid w:val="1B5AAA75"/>
    <w:rsid w:val="1B5BABE6"/>
    <w:rsid w:val="1B6246C6"/>
    <w:rsid w:val="1B63B2A9"/>
    <w:rsid w:val="1B6BC9D1"/>
    <w:rsid w:val="1B6E27B6"/>
    <w:rsid w:val="1B710D51"/>
    <w:rsid w:val="1B733B20"/>
    <w:rsid w:val="1B747514"/>
    <w:rsid w:val="1B7705A8"/>
    <w:rsid w:val="1B78A0F9"/>
    <w:rsid w:val="1B78F2D6"/>
    <w:rsid w:val="1B7B6A07"/>
    <w:rsid w:val="1B7D5BFB"/>
    <w:rsid w:val="1B819F15"/>
    <w:rsid w:val="1B82C7D4"/>
    <w:rsid w:val="1B841FAE"/>
    <w:rsid w:val="1B84C4CB"/>
    <w:rsid w:val="1B8952CD"/>
    <w:rsid w:val="1B8A1723"/>
    <w:rsid w:val="1B8A838A"/>
    <w:rsid w:val="1B989F8E"/>
    <w:rsid w:val="1B98E85E"/>
    <w:rsid w:val="1B9F9133"/>
    <w:rsid w:val="1BA06EC6"/>
    <w:rsid w:val="1BA7C284"/>
    <w:rsid w:val="1BA929D3"/>
    <w:rsid w:val="1BADC49A"/>
    <w:rsid w:val="1BB2B2F0"/>
    <w:rsid w:val="1BBF676D"/>
    <w:rsid w:val="1BC5C0BD"/>
    <w:rsid w:val="1BC5F66D"/>
    <w:rsid w:val="1BC87E53"/>
    <w:rsid w:val="1BC9DF5C"/>
    <w:rsid w:val="1BCAC727"/>
    <w:rsid w:val="1BCAC748"/>
    <w:rsid w:val="1BCDC9A5"/>
    <w:rsid w:val="1BCFB24C"/>
    <w:rsid w:val="1BD536D4"/>
    <w:rsid w:val="1BD7694F"/>
    <w:rsid w:val="1BDA1EAD"/>
    <w:rsid w:val="1BDCEDAE"/>
    <w:rsid w:val="1BE3582C"/>
    <w:rsid w:val="1BE6E5DC"/>
    <w:rsid w:val="1BEA3367"/>
    <w:rsid w:val="1BF04914"/>
    <w:rsid w:val="1BF119FF"/>
    <w:rsid w:val="1BF6D59E"/>
    <w:rsid w:val="1BF85AD1"/>
    <w:rsid w:val="1BF872CC"/>
    <w:rsid w:val="1BF91811"/>
    <w:rsid w:val="1BFA5AE0"/>
    <w:rsid w:val="1BFAF150"/>
    <w:rsid w:val="1BFB4242"/>
    <w:rsid w:val="1BFD6FC5"/>
    <w:rsid w:val="1BFF729E"/>
    <w:rsid w:val="1C017CB4"/>
    <w:rsid w:val="1C0196B6"/>
    <w:rsid w:val="1C036AA4"/>
    <w:rsid w:val="1C03C3A4"/>
    <w:rsid w:val="1C04A38C"/>
    <w:rsid w:val="1C08AD12"/>
    <w:rsid w:val="1C092DA0"/>
    <w:rsid w:val="1C0A44F7"/>
    <w:rsid w:val="1C0B7420"/>
    <w:rsid w:val="1C0C4A05"/>
    <w:rsid w:val="1C104364"/>
    <w:rsid w:val="1C157BD7"/>
    <w:rsid w:val="1C1BDF3D"/>
    <w:rsid w:val="1C232EFF"/>
    <w:rsid w:val="1C2751A7"/>
    <w:rsid w:val="1C2CC46D"/>
    <w:rsid w:val="1C323C10"/>
    <w:rsid w:val="1C3596E5"/>
    <w:rsid w:val="1C359E72"/>
    <w:rsid w:val="1C35C5AD"/>
    <w:rsid w:val="1C3928F2"/>
    <w:rsid w:val="1C398BC1"/>
    <w:rsid w:val="1C3CE38E"/>
    <w:rsid w:val="1C425979"/>
    <w:rsid w:val="1C463378"/>
    <w:rsid w:val="1C472F49"/>
    <w:rsid w:val="1C4A2F8D"/>
    <w:rsid w:val="1C4BA3C0"/>
    <w:rsid w:val="1C4D1554"/>
    <w:rsid w:val="1C4F9834"/>
    <w:rsid w:val="1C530AF2"/>
    <w:rsid w:val="1C53FE79"/>
    <w:rsid w:val="1C55D2A3"/>
    <w:rsid w:val="1C573E49"/>
    <w:rsid w:val="1C575B44"/>
    <w:rsid w:val="1C58AF0E"/>
    <w:rsid w:val="1C5AB9CC"/>
    <w:rsid w:val="1C5F2268"/>
    <w:rsid w:val="1C61C710"/>
    <w:rsid w:val="1C6339E0"/>
    <w:rsid w:val="1C65480D"/>
    <w:rsid w:val="1C6E15B3"/>
    <w:rsid w:val="1C70FC4C"/>
    <w:rsid w:val="1C7142F8"/>
    <w:rsid w:val="1C71A525"/>
    <w:rsid w:val="1C723613"/>
    <w:rsid w:val="1C7295F8"/>
    <w:rsid w:val="1C773B89"/>
    <w:rsid w:val="1C791DCE"/>
    <w:rsid w:val="1C7E4345"/>
    <w:rsid w:val="1C7F43EC"/>
    <w:rsid w:val="1C7F6B29"/>
    <w:rsid w:val="1C80B3FB"/>
    <w:rsid w:val="1C8115AC"/>
    <w:rsid w:val="1C8A61B7"/>
    <w:rsid w:val="1C904D78"/>
    <w:rsid w:val="1C91FF34"/>
    <w:rsid w:val="1C9CD7A9"/>
    <w:rsid w:val="1CA254FE"/>
    <w:rsid w:val="1CA655D8"/>
    <w:rsid w:val="1CA6A49F"/>
    <w:rsid w:val="1CA814A9"/>
    <w:rsid w:val="1CA8F0AD"/>
    <w:rsid w:val="1CA92D9A"/>
    <w:rsid w:val="1CAB4A43"/>
    <w:rsid w:val="1CAEA3AE"/>
    <w:rsid w:val="1CAECC2F"/>
    <w:rsid w:val="1CB323C6"/>
    <w:rsid w:val="1CBCCDFA"/>
    <w:rsid w:val="1CC2EE6D"/>
    <w:rsid w:val="1CC40CB4"/>
    <w:rsid w:val="1CCAA8FF"/>
    <w:rsid w:val="1CD5D2F3"/>
    <w:rsid w:val="1CDBA7AF"/>
    <w:rsid w:val="1CDFB490"/>
    <w:rsid w:val="1CE1609B"/>
    <w:rsid w:val="1CE21F54"/>
    <w:rsid w:val="1CE2E633"/>
    <w:rsid w:val="1CE35B93"/>
    <w:rsid w:val="1CE5A409"/>
    <w:rsid w:val="1CEE1D23"/>
    <w:rsid w:val="1CEEE071"/>
    <w:rsid w:val="1CEFEDF2"/>
    <w:rsid w:val="1CF79A1A"/>
    <w:rsid w:val="1CF84613"/>
    <w:rsid w:val="1CF9E89D"/>
    <w:rsid w:val="1CFB3CA4"/>
    <w:rsid w:val="1D0170DA"/>
    <w:rsid w:val="1D09070E"/>
    <w:rsid w:val="1D0A36EB"/>
    <w:rsid w:val="1D0EC42F"/>
    <w:rsid w:val="1D0F059C"/>
    <w:rsid w:val="1D0F1886"/>
    <w:rsid w:val="1D0F55B7"/>
    <w:rsid w:val="1D11D6F4"/>
    <w:rsid w:val="1D126EAF"/>
    <w:rsid w:val="1D12AE33"/>
    <w:rsid w:val="1D12F33C"/>
    <w:rsid w:val="1D147B06"/>
    <w:rsid w:val="1D175940"/>
    <w:rsid w:val="1D1F83A6"/>
    <w:rsid w:val="1D217AA5"/>
    <w:rsid w:val="1D23DDA9"/>
    <w:rsid w:val="1D241E81"/>
    <w:rsid w:val="1D257D9B"/>
    <w:rsid w:val="1D2798E2"/>
    <w:rsid w:val="1D27D053"/>
    <w:rsid w:val="1D28120D"/>
    <w:rsid w:val="1D2AA1F6"/>
    <w:rsid w:val="1D324256"/>
    <w:rsid w:val="1D33D075"/>
    <w:rsid w:val="1D3752A4"/>
    <w:rsid w:val="1D37A62E"/>
    <w:rsid w:val="1D387812"/>
    <w:rsid w:val="1D38C5AC"/>
    <w:rsid w:val="1D3C3B61"/>
    <w:rsid w:val="1D3CB4F6"/>
    <w:rsid w:val="1D3CEFE6"/>
    <w:rsid w:val="1D3CF463"/>
    <w:rsid w:val="1D4CD885"/>
    <w:rsid w:val="1D4D0D1F"/>
    <w:rsid w:val="1D4ECC92"/>
    <w:rsid w:val="1D4F5CD7"/>
    <w:rsid w:val="1D5457D3"/>
    <w:rsid w:val="1D5777D6"/>
    <w:rsid w:val="1D5D3EBD"/>
    <w:rsid w:val="1D60BB12"/>
    <w:rsid w:val="1D6350C5"/>
    <w:rsid w:val="1D64B371"/>
    <w:rsid w:val="1D64BAEA"/>
    <w:rsid w:val="1D6A4BBA"/>
    <w:rsid w:val="1D7853EA"/>
    <w:rsid w:val="1D78CEFA"/>
    <w:rsid w:val="1D7B1B0C"/>
    <w:rsid w:val="1D7D7B3F"/>
    <w:rsid w:val="1D7F216C"/>
    <w:rsid w:val="1D8300BA"/>
    <w:rsid w:val="1D8724DB"/>
    <w:rsid w:val="1D8A186C"/>
    <w:rsid w:val="1D8B82AA"/>
    <w:rsid w:val="1D8EE37B"/>
    <w:rsid w:val="1D905968"/>
    <w:rsid w:val="1D954441"/>
    <w:rsid w:val="1D958312"/>
    <w:rsid w:val="1D95A620"/>
    <w:rsid w:val="1D9712A3"/>
    <w:rsid w:val="1D9E6F9D"/>
    <w:rsid w:val="1DA2E637"/>
    <w:rsid w:val="1DA4EFB7"/>
    <w:rsid w:val="1DA4F632"/>
    <w:rsid w:val="1DA59E5E"/>
    <w:rsid w:val="1DA628D2"/>
    <w:rsid w:val="1DA6ABB3"/>
    <w:rsid w:val="1DAC971A"/>
    <w:rsid w:val="1DAE770E"/>
    <w:rsid w:val="1DAEB390"/>
    <w:rsid w:val="1DAED6BC"/>
    <w:rsid w:val="1DAFFF30"/>
    <w:rsid w:val="1DB256AD"/>
    <w:rsid w:val="1DB7192E"/>
    <w:rsid w:val="1DBBE562"/>
    <w:rsid w:val="1DBCDC83"/>
    <w:rsid w:val="1DC12D7A"/>
    <w:rsid w:val="1DC4B3C4"/>
    <w:rsid w:val="1DCC2665"/>
    <w:rsid w:val="1DCDBE17"/>
    <w:rsid w:val="1DD0BE49"/>
    <w:rsid w:val="1DD49677"/>
    <w:rsid w:val="1DD769AF"/>
    <w:rsid w:val="1DD8AEDE"/>
    <w:rsid w:val="1DDE514A"/>
    <w:rsid w:val="1DE15E6D"/>
    <w:rsid w:val="1DE232B2"/>
    <w:rsid w:val="1DE65FC6"/>
    <w:rsid w:val="1DE86DC1"/>
    <w:rsid w:val="1DE8CB6D"/>
    <w:rsid w:val="1DEED22B"/>
    <w:rsid w:val="1DF0204C"/>
    <w:rsid w:val="1DF210CC"/>
    <w:rsid w:val="1DF2DCCC"/>
    <w:rsid w:val="1DF45595"/>
    <w:rsid w:val="1DF7C228"/>
    <w:rsid w:val="1DF809AC"/>
    <w:rsid w:val="1E00B00C"/>
    <w:rsid w:val="1E018F42"/>
    <w:rsid w:val="1E02F5ED"/>
    <w:rsid w:val="1E0462A0"/>
    <w:rsid w:val="1E05AD9D"/>
    <w:rsid w:val="1E0B080F"/>
    <w:rsid w:val="1E0DF626"/>
    <w:rsid w:val="1E0FBCD1"/>
    <w:rsid w:val="1E1083F3"/>
    <w:rsid w:val="1E10D9E4"/>
    <w:rsid w:val="1E11C288"/>
    <w:rsid w:val="1E156822"/>
    <w:rsid w:val="1E1B4E12"/>
    <w:rsid w:val="1E1E0577"/>
    <w:rsid w:val="1E1E4ABE"/>
    <w:rsid w:val="1E1E6414"/>
    <w:rsid w:val="1E1E8D15"/>
    <w:rsid w:val="1E2179A2"/>
    <w:rsid w:val="1E2416BF"/>
    <w:rsid w:val="1E258837"/>
    <w:rsid w:val="1E2954FD"/>
    <w:rsid w:val="1E29A4CC"/>
    <w:rsid w:val="1E2CAF94"/>
    <w:rsid w:val="1E2DC3C4"/>
    <w:rsid w:val="1E2E184E"/>
    <w:rsid w:val="1E2F9882"/>
    <w:rsid w:val="1E35C935"/>
    <w:rsid w:val="1E417043"/>
    <w:rsid w:val="1E41FA4B"/>
    <w:rsid w:val="1E43176D"/>
    <w:rsid w:val="1E46EF32"/>
    <w:rsid w:val="1E4C7C7E"/>
    <w:rsid w:val="1E4E0C05"/>
    <w:rsid w:val="1E50A1C1"/>
    <w:rsid w:val="1E524CEB"/>
    <w:rsid w:val="1E5438FD"/>
    <w:rsid w:val="1E54D358"/>
    <w:rsid w:val="1E5A5DD8"/>
    <w:rsid w:val="1E5CA5F7"/>
    <w:rsid w:val="1E6DBC34"/>
    <w:rsid w:val="1E6E6964"/>
    <w:rsid w:val="1E6F37DB"/>
    <w:rsid w:val="1E6F516D"/>
    <w:rsid w:val="1E70E394"/>
    <w:rsid w:val="1E7470E1"/>
    <w:rsid w:val="1E79C023"/>
    <w:rsid w:val="1E80315F"/>
    <w:rsid w:val="1E80DA46"/>
    <w:rsid w:val="1E834BBE"/>
    <w:rsid w:val="1E874557"/>
    <w:rsid w:val="1E8A4B3C"/>
    <w:rsid w:val="1E8E806F"/>
    <w:rsid w:val="1E8F2D2D"/>
    <w:rsid w:val="1E9096B3"/>
    <w:rsid w:val="1E90C524"/>
    <w:rsid w:val="1E92ED95"/>
    <w:rsid w:val="1E9436E0"/>
    <w:rsid w:val="1E97DEE2"/>
    <w:rsid w:val="1E9CCCE5"/>
    <w:rsid w:val="1E9F5FCF"/>
    <w:rsid w:val="1EA10652"/>
    <w:rsid w:val="1EA219E1"/>
    <w:rsid w:val="1EA350BA"/>
    <w:rsid w:val="1EA56BC2"/>
    <w:rsid w:val="1EA5ABA5"/>
    <w:rsid w:val="1EA96504"/>
    <w:rsid w:val="1EAC22FB"/>
    <w:rsid w:val="1EAC7663"/>
    <w:rsid w:val="1EAF4130"/>
    <w:rsid w:val="1EB269CC"/>
    <w:rsid w:val="1EB43365"/>
    <w:rsid w:val="1EB750F0"/>
    <w:rsid w:val="1EBCD6DF"/>
    <w:rsid w:val="1EBDED47"/>
    <w:rsid w:val="1EC43412"/>
    <w:rsid w:val="1EC9146A"/>
    <w:rsid w:val="1EC970A7"/>
    <w:rsid w:val="1EC99207"/>
    <w:rsid w:val="1ECBED48"/>
    <w:rsid w:val="1ED34883"/>
    <w:rsid w:val="1ED3AAF7"/>
    <w:rsid w:val="1ED82BEC"/>
    <w:rsid w:val="1EDFF6D1"/>
    <w:rsid w:val="1EE77880"/>
    <w:rsid w:val="1EEBFA58"/>
    <w:rsid w:val="1EEF2A11"/>
    <w:rsid w:val="1EF0CAE6"/>
    <w:rsid w:val="1EF0FC65"/>
    <w:rsid w:val="1EF11A3D"/>
    <w:rsid w:val="1EF4E827"/>
    <w:rsid w:val="1EF95B63"/>
    <w:rsid w:val="1EFAB7A8"/>
    <w:rsid w:val="1EFCF05E"/>
    <w:rsid w:val="1F00C39C"/>
    <w:rsid w:val="1F03CE5B"/>
    <w:rsid w:val="1F1785D7"/>
    <w:rsid w:val="1F2447D6"/>
    <w:rsid w:val="1F265BD8"/>
    <w:rsid w:val="1F266DE6"/>
    <w:rsid w:val="1F29DDC7"/>
    <w:rsid w:val="1F2C142F"/>
    <w:rsid w:val="1F2E27C7"/>
    <w:rsid w:val="1F2FEC2D"/>
    <w:rsid w:val="1F32DC6B"/>
    <w:rsid w:val="1F33EC12"/>
    <w:rsid w:val="1F360908"/>
    <w:rsid w:val="1F389B64"/>
    <w:rsid w:val="1F3C93D1"/>
    <w:rsid w:val="1F3E0049"/>
    <w:rsid w:val="1F42D086"/>
    <w:rsid w:val="1F4715F5"/>
    <w:rsid w:val="1F48050A"/>
    <w:rsid w:val="1F48F717"/>
    <w:rsid w:val="1F4BE119"/>
    <w:rsid w:val="1F52069B"/>
    <w:rsid w:val="1F529485"/>
    <w:rsid w:val="1F540F4A"/>
    <w:rsid w:val="1F552A57"/>
    <w:rsid w:val="1F568C18"/>
    <w:rsid w:val="1F5DE24A"/>
    <w:rsid w:val="1F5E138C"/>
    <w:rsid w:val="1F5F4D9A"/>
    <w:rsid w:val="1F5F8611"/>
    <w:rsid w:val="1F5FEB1E"/>
    <w:rsid w:val="1F612359"/>
    <w:rsid w:val="1F6166E2"/>
    <w:rsid w:val="1F653723"/>
    <w:rsid w:val="1F68EF8E"/>
    <w:rsid w:val="1F69192D"/>
    <w:rsid w:val="1F69D5F2"/>
    <w:rsid w:val="1F6E06EA"/>
    <w:rsid w:val="1F715B3D"/>
    <w:rsid w:val="1F7355EA"/>
    <w:rsid w:val="1F75C3A1"/>
    <w:rsid w:val="1F779BF6"/>
    <w:rsid w:val="1F7B7732"/>
    <w:rsid w:val="1F8324A0"/>
    <w:rsid w:val="1F841B10"/>
    <w:rsid w:val="1F86859F"/>
    <w:rsid w:val="1F876374"/>
    <w:rsid w:val="1F88DA7D"/>
    <w:rsid w:val="1F8C5048"/>
    <w:rsid w:val="1F939289"/>
    <w:rsid w:val="1F948530"/>
    <w:rsid w:val="1F9BBB9E"/>
    <w:rsid w:val="1FA39690"/>
    <w:rsid w:val="1FAA2861"/>
    <w:rsid w:val="1FAD3668"/>
    <w:rsid w:val="1FB2AA5E"/>
    <w:rsid w:val="1FB626C9"/>
    <w:rsid w:val="1FB6E98E"/>
    <w:rsid w:val="1FB779E9"/>
    <w:rsid w:val="1FBA6379"/>
    <w:rsid w:val="1FBAD6F6"/>
    <w:rsid w:val="1FBF1445"/>
    <w:rsid w:val="1FC4551C"/>
    <w:rsid w:val="1FCB3178"/>
    <w:rsid w:val="1FCC5A01"/>
    <w:rsid w:val="1FCCAAF4"/>
    <w:rsid w:val="1FCF69AD"/>
    <w:rsid w:val="1FCFCE3A"/>
    <w:rsid w:val="1FD36862"/>
    <w:rsid w:val="1FD409BE"/>
    <w:rsid w:val="1FD6A8D8"/>
    <w:rsid w:val="1FDA455C"/>
    <w:rsid w:val="1FE05FB4"/>
    <w:rsid w:val="1FE3A6C2"/>
    <w:rsid w:val="1FEC086B"/>
    <w:rsid w:val="1FEC3F59"/>
    <w:rsid w:val="1FF4D429"/>
    <w:rsid w:val="1FFE434B"/>
    <w:rsid w:val="200331FF"/>
    <w:rsid w:val="2003AA3C"/>
    <w:rsid w:val="2005FE33"/>
    <w:rsid w:val="20071CBD"/>
    <w:rsid w:val="2009535F"/>
    <w:rsid w:val="2011DE9D"/>
    <w:rsid w:val="2014E3BA"/>
    <w:rsid w:val="201671FB"/>
    <w:rsid w:val="201B7DF4"/>
    <w:rsid w:val="202481BC"/>
    <w:rsid w:val="20270B92"/>
    <w:rsid w:val="20286FF0"/>
    <w:rsid w:val="202B4EF1"/>
    <w:rsid w:val="202B5993"/>
    <w:rsid w:val="202BF547"/>
    <w:rsid w:val="202E6FF5"/>
    <w:rsid w:val="2030B662"/>
    <w:rsid w:val="2035CF46"/>
    <w:rsid w:val="203A8435"/>
    <w:rsid w:val="203D6F6F"/>
    <w:rsid w:val="20451D38"/>
    <w:rsid w:val="2049AA9E"/>
    <w:rsid w:val="204E187B"/>
    <w:rsid w:val="205138B0"/>
    <w:rsid w:val="2057E814"/>
    <w:rsid w:val="205B1011"/>
    <w:rsid w:val="206638E8"/>
    <w:rsid w:val="20691080"/>
    <w:rsid w:val="2069F7A6"/>
    <w:rsid w:val="206E3726"/>
    <w:rsid w:val="20800983"/>
    <w:rsid w:val="20855567"/>
    <w:rsid w:val="208A6CD5"/>
    <w:rsid w:val="20907C8E"/>
    <w:rsid w:val="20948DA3"/>
    <w:rsid w:val="20964774"/>
    <w:rsid w:val="209F40B8"/>
    <w:rsid w:val="20A1E13E"/>
    <w:rsid w:val="20A43039"/>
    <w:rsid w:val="20A4F670"/>
    <w:rsid w:val="20A9EEF9"/>
    <w:rsid w:val="20AC0332"/>
    <w:rsid w:val="20AD78CE"/>
    <w:rsid w:val="20B02769"/>
    <w:rsid w:val="20B27535"/>
    <w:rsid w:val="20B2C344"/>
    <w:rsid w:val="20B6CA55"/>
    <w:rsid w:val="20B8E348"/>
    <w:rsid w:val="20C06872"/>
    <w:rsid w:val="20D02434"/>
    <w:rsid w:val="20D4CF8F"/>
    <w:rsid w:val="20D4EFF6"/>
    <w:rsid w:val="20D7CC3F"/>
    <w:rsid w:val="20D84040"/>
    <w:rsid w:val="20D8899D"/>
    <w:rsid w:val="20DBFA9F"/>
    <w:rsid w:val="20DC67A9"/>
    <w:rsid w:val="20DCB906"/>
    <w:rsid w:val="20E2C967"/>
    <w:rsid w:val="20EAE3DB"/>
    <w:rsid w:val="20EF8AA8"/>
    <w:rsid w:val="20F05E98"/>
    <w:rsid w:val="20F0936A"/>
    <w:rsid w:val="20F3731E"/>
    <w:rsid w:val="20F6AA50"/>
    <w:rsid w:val="20F92D4B"/>
    <w:rsid w:val="20F9AC22"/>
    <w:rsid w:val="2104A4D1"/>
    <w:rsid w:val="21050799"/>
    <w:rsid w:val="210936D0"/>
    <w:rsid w:val="210C2835"/>
    <w:rsid w:val="210E1E7F"/>
    <w:rsid w:val="211065CA"/>
    <w:rsid w:val="2111FBA5"/>
    <w:rsid w:val="2113BBF7"/>
    <w:rsid w:val="2114CCE2"/>
    <w:rsid w:val="21184546"/>
    <w:rsid w:val="2119EDE4"/>
    <w:rsid w:val="211C8A5F"/>
    <w:rsid w:val="21223710"/>
    <w:rsid w:val="2123DA6A"/>
    <w:rsid w:val="2125F8F7"/>
    <w:rsid w:val="21272F3E"/>
    <w:rsid w:val="212C51CA"/>
    <w:rsid w:val="21309905"/>
    <w:rsid w:val="2137EF83"/>
    <w:rsid w:val="21395EEA"/>
    <w:rsid w:val="2140C368"/>
    <w:rsid w:val="2140D9D8"/>
    <w:rsid w:val="2141A855"/>
    <w:rsid w:val="214A64BF"/>
    <w:rsid w:val="21535E02"/>
    <w:rsid w:val="215770AC"/>
    <w:rsid w:val="215AE4A6"/>
    <w:rsid w:val="215B8AAC"/>
    <w:rsid w:val="215C7D00"/>
    <w:rsid w:val="2160B783"/>
    <w:rsid w:val="2161FEE4"/>
    <w:rsid w:val="2164A058"/>
    <w:rsid w:val="2166ADA4"/>
    <w:rsid w:val="2167BA1D"/>
    <w:rsid w:val="216B6E69"/>
    <w:rsid w:val="216BD635"/>
    <w:rsid w:val="216D2BEE"/>
    <w:rsid w:val="216D9068"/>
    <w:rsid w:val="216E7943"/>
    <w:rsid w:val="216F15FD"/>
    <w:rsid w:val="216F77ED"/>
    <w:rsid w:val="217570F3"/>
    <w:rsid w:val="2178E0F1"/>
    <w:rsid w:val="217F687E"/>
    <w:rsid w:val="217FF211"/>
    <w:rsid w:val="21840B13"/>
    <w:rsid w:val="218ADC7F"/>
    <w:rsid w:val="218D45ED"/>
    <w:rsid w:val="2190D463"/>
    <w:rsid w:val="219969F1"/>
    <w:rsid w:val="219BE611"/>
    <w:rsid w:val="219E16B3"/>
    <w:rsid w:val="219FAD9C"/>
    <w:rsid w:val="21A63C42"/>
    <w:rsid w:val="21A64E4C"/>
    <w:rsid w:val="21AD2B69"/>
    <w:rsid w:val="21AE90E4"/>
    <w:rsid w:val="21B730FD"/>
    <w:rsid w:val="21BA7BB3"/>
    <w:rsid w:val="21BB61A0"/>
    <w:rsid w:val="21BB9BB1"/>
    <w:rsid w:val="21BC62EB"/>
    <w:rsid w:val="21BE19ED"/>
    <w:rsid w:val="21BF751B"/>
    <w:rsid w:val="21C6F4C3"/>
    <w:rsid w:val="21C83B20"/>
    <w:rsid w:val="21CBA584"/>
    <w:rsid w:val="21D20A78"/>
    <w:rsid w:val="21D2255D"/>
    <w:rsid w:val="21D3F1E7"/>
    <w:rsid w:val="21D49267"/>
    <w:rsid w:val="21DAAC1F"/>
    <w:rsid w:val="21DD74F2"/>
    <w:rsid w:val="21DF5B91"/>
    <w:rsid w:val="21DFC2C7"/>
    <w:rsid w:val="21E0F6F8"/>
    <w:rsid w:val="21E689BF"/>
    <w:rsid w:val="21E7153A"/>
    <w:rsid w:val="21E72C12"/>
    <w:rsid w:val="21E76316"/>
    <w:rsid w:val="21E791C1"/>
    <w:rsid w:val="21E80C8F"/>
    <w:rsid w:val="21E83328"/>
    <w:rsid w:val="21EF8B36"/>
    <w:rsid w:val="21F70631"/>
    <w:rsid w:val="21F93462"/>
    <w:rsid w:val="21FAA77E"/>
    <w:rsid w:val="22014CFD"/>
    <w:rsid w:val="2203F464"/>
    <w:rsid w:val="220B7001"/>
    <w:rsid w:val="220D98DB"/>
    <w:rsid w:val="221037CC"/>
    <w:rsid w:val="221531C1"/>
    <w:rsid w:val="221825C3"/>
    <w:rsid w:val="221DBAD7"/>
    <w:rsid w:val="2224861C"/>
    <w:rsid w:val="22289D27"/>
    <w:rsid w:val="222E1C91"/>
    <w:rsid w:val="22313C57"/>
    <w:rsid w:val="223DB19F"/>
    <w:rsid w:val="223F7C3A"/>
    <w:rsid w:val="223F7EDB"/>
    <w:rsid w:val="223FB110"/>
    <w:rsid w:val="2245775B"/>
    <w:rsid w:val="22469F33"/>
    <w:rsid w:val="2247CE21"/>
    <w:rsid w:val="2250A241"/>
    <w:rsid w:val="2251C84C"/>
    <w:rsid w:val="2252DB90"/>
    <w:rsid w:val="2254C80F"/>
    <w:rsid w:val="2258D74C"/>
    <w:rsid w:val="225B309D"/>
    <w:rsid w:val="22610A7A"/>
    <w:rsid w:val="2265B5D3"/>
    <w:rsid w:val="2268783D"/>
    <w:rsid w:val="2269D536"/>
    <w:rsid w:val="226D46C4"/>
    <w:rsid w:val="226D604C"/>
    <w:rsid w:val="226E6C4B"/>
    <w:rsid w:val="226F4376"/>
    <w:rsid w:val="2272D7F5"/>
    <w:rsid w:val="227320AF"/>
    <w:rsid w:val="22796851"/>
    <w:rsid w:val="2279B8E8"/>
    <w:rsid w:val="2279EF76"/>
    <w:rsid w:val="227A462A"/>
    <w:rsid w:val="228346DA"/>
    <w:rsid w:val="2285DB85"/>
    <w:rsid w:val="22873DD1"/>
    <w:rsid w:val="228A187C"/>
    <w:rsid w:val="228A99D5"/>
    <w:rsid w:val="228C83D1"/>
    <w:rsid w:val="229B9DE4"/>
    <w:rsid w:val="229C2CEA"/>
    <w:rsid w:val="229E81BD"/>
    <w:rsid w:val="22A13CCA"/>
    <w:rsid w:val="22AB09C6"/>
    <w:rsid w:val="22AF0DE5"/>
    <w:rsid w:val="22AFE280"/>
    <w:rsid w:val="22B21C07"/>
    <w:rsid w:val="22B27A75"/>
    <w:rsid w:val="22B2A614"/>
    <w:rsid w:val="22B34006"/>
    <w:rsid w:val="22BA4E77"/>
    <w:rsid w:val="22BBE40C"/>
    <w:rsid w:val="22BE8E50"/>
    <w:rsid w:val="22C7DDA9"/>
    <w:rsid w:val="22CBE0A3"/>
    <w:rsid w:val="22D0449C"/>
    <w:rsid w:val="22D7CA21"/>
    <w:rsid w:val="22DE2BF3"/>
    <w:rsid w:val="22E11858"/>
    <w:rsid w:val="22E1FC97"/>
    <w:rsid w:val="22E2A38F"/>
    <w:rsid w:val="22E48854"/>
    <w:rsid w:val="22E5663C"/>
    <w:rsid w:val="22E610DF"/>
    <w:rsid w:val="22E8355E"/>
    <w:rsid w:val="22E88D50"/>
    <w:rsid w:val="22E95D49"/>
    <w:rsid w:val="22E9EB4C"/>
    <w:rsid w:val="22EA5F13"/>
    <w:rsid w:val="22EADB43"/>
    <w:rsid w:val="22EDEE9C"/>
    <w:rsid w:val="22EF14DC"/>
    <w:rsid w:val="22F5577E"/>
    <w:rsid w:val="22F84558"/>
    <w:rsid w:val="22F90F67"/>
    <w:rsid w:val="22FDB217"/>
    <w:rsid w:val="230299DE"/>
    <w:rsid w:val="2304E670"/>
    <w:rsid w:val="2309BD9C"/>
    <w:rsid w:val="230DDF88"/>
    <w:rsid w:val="230E9D94"/>
    <w:rsid w:val="23108DC0"/>
    <w:rsid w:val="2310F7C1"/>
    <w:rsid w:val="231271BF"/>
    <w:rsid w:val="23132CEB"/>
    <w:rsid w:val="2317EB3D"/>
    <w:rsid w:val="231866D5"/>
    <w:rsid w:val="231B41F6"/>
    <w:rsid w:val="231D2686"/>
    <w:rsid w:val="23201A46"/>
    <w:rsid w:val="2321D287"/>
    <w:rsid w:val="2321F268"/>
    <w:rsid w:val="2324AB0D"/>
    <w:rsid w:val="232506BC"/>
    <w:rsid w:val="232736F5"/>
    <w:rsid w:val="2328D75C"/>
    <w:rsid w:val="232CBC98"/>
    <w:rsid w:val="23392251"/>
    <w:rsid w:val="2339405A"/>
    <w:rsid w:val="23399C81"/>
    <w:rsid w:val="2339A14B"/>
    <w:rsid w:val="2339E3A8"/>
    <w:rsid w:val="233BDA19"/>
    <w:rsid w:val="233E61F4"/>
    <w:rsid w:val="2341D40D"/>
    <w:rsid w:val="23456ECD"/>
    <w:rsid w:val="23464104"/>
    <w:rsid w:val="23487AF9"/>
    <w:rsid w:val="23540F93"/>
    <w:rsid w:val="23579459"/>
    <w:rsid w:val="235955A9"/>
    <w:rsid w:val="235BF6DA"/>
    <w:rsid w:val="235D5F57"/>
    <w:rsid w:val="235DAB07"/>
    <w:rsid w:val="235DB826"/>
    <w:rsid w:val="2360641A"/>
    <w:rsid w:val="23609837"/>
    <w:rsid w:val="23636CF9"/>
    <w:rsid w:val="23660ED5"/>
    <w:rsid w:val="23698C41"/>
    <w:rsid w:val="23699895"/>
    <w:rsid w:val="23744F4B"/>
    <w:rsid w:val="2376F755"/>
    <w:rsid w:val="237B116A"/>
    <w:rsid w:val="237B15D1"/>
    <w:rsid w:val="237E4440"/>
    <w:rsid w:val="237FFC85"/>
    <w:rsid w:val="23803F7A"/>
    <w:rsid w:val="23838792"/>
    <w:rsid w:val="2384DBC9"/>
    <w:rsid w:val="238F46E4"/>
    <w:rsid w:val="239AF24F"/>
    <w:rsid w:val="239BB7ED"/>
    <w:rsid w:val="23A461BD"/>
    <w:rsid w:val="23A6AFFB"/>
    <w:rsid w:val="23ACF892"/>
    <w:rsid w:val="23AE4AD9"/>
    <w:rsid w:val="23B07960"/>
    <w:rsid w:val="23B2679C"/>
    <w:rsid w:val="23BFF610"/>
    <w:rsid w:val="23C46D88"/>
    <w:rsid w:val="23C9AD15"/>
    <w:rsid w:val="23CCC6EC"/>
    <w:rsid w:val="23CE1CF4"/>
    <w:rsid w:val="23CE3F63"/>
    <w:rsid w:val="23D2C9AD"/>
    <w:rsid w:val="23D31779"/>
    <w:rsid w:val="23D3DCBF"/>
    <w:rsid w:val="23D5F90C"/>
    <w:rsid w:val="23D9D7AF"/>
    <w:rsid w:val="23DD2827"/>
    <w:rsid w:val="23DEBA4E"/>
    <w:rsid w:val="23DF2EE4"/>
    <w:rsid w:val="23E9632B"/>
    <w:rsid w:val="23EB0B18"/>
    <w:rsid w:val="23EFC146"/>
    <w:rsid w:val="23F352CA"/>
    <w:rsid w:val="23FC33E5"/>
    <w:rsid w:val="23FF815E"/>
    <w:rsid w:val="240282BD"/>
    <w:rsid w:val="24035D50"/>
    <w:rsid w:val="240471E9"/>
    <w:rsid w:val="2407FBE1"/>
    <w:rsid w:val="240EBB11"/>
    <w:rsid w:val="241605AE"/>
    <w:rsid w:val="241747A6"/>
    <w:rsid w:val="24202AF0"/>
    <w:rsid w:val="2420589B"/>
    <w:rsid w:val="2424B109"/>
    <w:rsid w:val="2427EE94"/>
    <w:rsid w:val="24290A9C"/>
    <w:rsid w:val="242AB39A"/>
    <w:rsid w:val="242D5D5C"/>
    <w:rsid w:val="24326B09"/>
    <w:rsid w:val="2438A124"/>
    <w:rsid w:val="243B5D08"/>
    <w:rsid w:val="243F0B4B"/>
    <w:rsid w:val="24457786"/>
    <w:rsid w:val="244B6C5C"/>
    <w:rsid w:val="244D26FF"/>
    <w:rsid w:val="244EFC51"/>
    <w:rsid w:val="244F4CB0"/>
    <w:rsid w:val="244F9A19"/>
    <w:rsid w:val="2450EDF8"/>
    <w:rsid w:val="2451BEDA"/>
    <w:rsid w:val="2453EA18"/>
    <w:rsid w:val="245417F9"/>
    <w:rsid w:val="24564B02"/>
    <w:rsid w:val="245A29E1"/>
    <w:rsid w:val="245CDB32"/>
    <w:rsid w:val="245D8DD9"/>
    <w:rsid w:val="2462307B"/>
    <w:rsid w:val="2467C627"/>
    <w:rsid w:val="246CB9B3"/>
    <w:rsid w:val="246D7462"/>
    <w:rsid w:val="246EBB08"/>
    <w:rsid w:val="2473C402"/>
    <w:rsid w:val="2474C3C0"/>
    <w:rsid w:val="247521D3"/>
    <w:rsid w:val="247769F3"/>
    <w:rsid w:val="24793432"/>
    <w:rsid w:val="247D196A"/>
    <w:rsid w:val="247F3127"/>
    <w:rsid w:val="2482A619"/>
    <w:rsid w:val="2482E75C"/>
    <w:rsid w:val="2484ED59"/>
    <w:rsid w:val="248641A1"/>
    <w:rsid w:val="2488BF41"/>
    <w:rsid w:val="248B6628"/>
    <w:rsid w:val="248D01C2"/>
    <w:rsid w:val="24928568"/>
    <w:rsid w:val="2492DC53"/>
    <w:rsid w:val="24933D36"/>
    <w:rsid w:val="24964637"/>
    <w:rsid w:val="2498FA0D"/>
    <w:rsid w:val="24A44A41"/>
    <w:rsid w:val="24A71B16"/>
    <w:rsid w:val="24A80BF3"/>
    <w:rsid w:val="24A8C4C7"/>
    <w:rsid w:val="24ABE797"/>
    <w:rsid w:val="24B1A99F"/>
    <w:rsid w:val="24B26726"/>
    <w:rsid w:val="24B76871"/>
    <w:rsid w:val="24C1FCEB"/>
    <w:rsid w:val="24C5F5D4"/>
    <w:rsid w:val="24C79E6F"/>
    <w:rsid w:val="24CB78CA"/>
    <w:rsid w:val="24D25F8F"/>
    <w:rsid w:val="24D2FECF"/>
    <w:rsid w:val="24D35CE7"/>
    <w:rsid w:val="24D42D14"/>
    <w:rsid w:val="24D50447"/>
    <w:rsid w:val="24D5B409"/>
    <w:rsid w:val="24D6D8B2"/>
    <w:rsid w:val="24DA0EF0"/>
    <w:rsid w:val="24DBBA60"/>
    <w:rsid w:val="24DBC1CF"/>
    <w:rsid w:val="24DC2044"/>
    <w:rsid w:val="24DCDB8A"/>
    <w:rsid w:val="24DE9DC6"/>
    <w:rsid w:val="24E042F4"/>
    <w:rsid w:val="24E0FC1D"/>
    <w:rsid w:val="24E19FA5"/>
    <w:rsid w:val="24E496B6"/>
    <w:rsid w:val="24E51526"/>
    <w:rsid w:val="24E75D81"/>
    <w:rsid w:val="24E87587"/>
    <w:rsid w:val="24EE6D78"/>
    <w:rsid w:val="24EF72E3"/>
    <w:rsid w:val="24F33C52"/>
    <w:rsid w:val="24F930A6"/>
    <w:rsid w:val="24FD3480"/>
    <w:rsid w:val="25036349"/>
    <w:rsid w:val="25065E63"/>
    <w:rsid w:val="250C4209"/>
    <w:rsid w:val="251155ED"/>
    <w:rsid w:val="2525CC03"/>
    <w:rsid w:val="252992AD"/>
    <w:rsid w:val="252D983A"/>
    <w:rsid w:val="25315CEC"/>
    <w:rsid w:val="25317367"/>
    <w:rsid w:val="2531C9FC"/>
    <w:rsid w:val="253216E6"/>
    <w:rsid w:val="25323C65"/>
    <w:rsid w:val="2532CA62"/>
    <w:rsid w:val="253741C9"/>
    <w:rsid w:val="25464713"/>
    <w:rsid w:val="254A7FFE"/>
    <w:rsid w:val="254FDEC0"/>
    <w:rsid w:val="2551F24B"/>
    <w:rsid w:val="255422D5"/>
    <w:rsid w:val="25555F03"/>
    <w:rsid w:val="255678E8"/>
    <w:rsid w:val="2557F34E"/>
    <w:rsid w:val="25586053"/>
    <w:rsid w:val="255D05D2"/>
    <w:rsid w:val="255FAB9C"/>
    <w:rsid w:val="2565433E"/>
    <w:rsid w:val="2566BA4F"/>
    <w:rsid w:val="256B4F8C"/>
    <w:rsid w:val="256F25BB"/>
    <w:rsid w:val="25700520"/>
    <w:rsid w:val="2573A4DB"/>
    <w:rsid w:val="25763CD2"/>
    <w:rsid w:val="2576B4A5"/>
    <w:rsid w:val="2578F36F"/>
    <w:rsid w:val="257AD718"/>
    <w:rsid w:val="257C6D08"/>
    <w:rsid w:val="257EBEFE"/>
    <w:rsid w:val="25840E11"/>
    <w:rsid w:val="2589EF41"/>
    <w:rsid w:val="259194F6"/>
    <w:rsid w:val="2593895A"/>
    <w:rsid w:val="259A4621"/>
    <w:rsid w:val="259C7042"/>
    <w:rsid w:val="259C7478"/>
    <w:rsid w:val="25A0B792"/>
    <w:rsid w:val="25A359BC"/>
    <w:rsid w:val="25A45019"/>
    <w:rsid w:val="25A508CA"/>
    <w:rsid w:val="25A764B9"/>
    <w:rsid w:val="25A86119"/>
    <w:rsid w:val="25A8E94F"/>
    <w:rsid w:val="25A9220B"/>
    <w:rsid w:val="25AA4CE3"/>
    <w:rsid w:val="25AEA5FE"/>
    <w:rsid w:val="25B14AE8"/>
    <w:rsid w:val="25B1E3E4"/>
    <w:rsid w:val="25B373DC"/>
    <w:rsid w:val="25B394CE"/>
    <w:rsid w:val="25B9FB7C"/>
    <w:rsid w:val="25BBACA1"/>
    <w:rsid w:val="25BFDDC8"/>
    <w:rsid w:val="25C4FF7C"/>
    <w:rsid w:val="25C97D5E"/>
    <w:rsid w:val="25C9E951"/>
    <w:rsid w:val="25CA5A1F"/>
    <w:rsid w:val="25CD3700"/>
    <w:rsid w:val="25D106F3"/>
    <w:rsid w:val="25D55911"/>
    <w:rsid w:val="25D6227F"/>
    <w:rsid w:val="25D633AF"/>
    <w:rsid w:val="25D95BDE"/>
    <w:rsid w:val="25D98467"/>
    <w:rsid w:val="25DC7FD6"/>
    <w:rsid w:val="25DE052A"/>
    <w:rsid w:val="25E0CCEE"/>
    <w:rsid w:val="25E38787"/>
    <w:rsid w:val="25E67D1B"/>
    <w:rsid w:val="25E6CCB0"/>
    <w:rsid w:val="25ED2E2D"/>
    <w:rsid w:val="25EDD5DC"/>
    <w:rsid w:val="25F2ED06"/>
    <w:rsid w:val="25F62680"/>
    <w:rsid w:val="25F881C2"/>
    <w:rsid w:val="25F9B431"/>
    <w:rsid w:val="2602EBA0"/>
    <w:rsid w:val="260626EE"/>
    <w:rsid w:val="2606BDCE"/>
    <w:rsid w:val="2608C4EE"/>
    <w:rsid w:val="260B4C28"/>
    <w:rsid w:val="260F1110"/>
    <w:rsid w:val="2610AB1A"/>
    <w:rsid w:val="26196A1F"/>
    <w:rsid w:val="261C2007"/>
    <w:rsid w:val="261F982D"/>
    <w:rsid w:val="26252C36"/>
    <w:rsid w:val="262D5753"/>
    <w:rsid w:val="26338D97"/>
    <w:rsid w:val="263610F3"/>
    <w:rsid w:val="263B93EC"/>
    <w:rsid w:val="263BBB3F"/>
    <w:rsid w:val="263CB3A1"/>
    <w:rsid w:val="263E1FF8"/>
    <w:rsid w:val="263FEFB6"/>
    <w:rsid w:val="2640DFF4"/>
    <w:rsid w:val="26413757"/>
    <w:rsid w:val="264279DF"/>
    <w:rsid w:val="26452C80"/>
    <w:rsid w:val="264A029F"/>
    <w:rsid w:val="264EF795"/>
    <w:rsid w:val="264F0438"/>
    <w:rsid w:val="264F64CE"/>
    <w:rsid w:val="2654FFC8"/>
    <w:rsid w:val="2655AA29"/>
    <w:rsid w:val="2656AD1D"/>
    <w:rsid w:val="265C24BC"/>
    <w:rsid w:val="2660030B"/>
    <w:rsid w:val="2660251D"/>
    <w:rsid w:val="26610F07"/>
    <w:rsid w:val="26636ED0"/>
    <w:rsid w:val="2666A76D"/>
    <w:rsid w:val="266F899A"/>
    <w:rsid w:val="266FC3C1"/>
    <w:rsid w:val="26710AB8"/>
    <w:rsid w:val="2678791B"/>
    <w:rsid w:val="267B169B"/>
    <w:rsid w:val="267C4972"/>
    <w:rsid w:val="268513CD"/>
    <w:rsid w:val="268A59E0"/>
    <w:rsid w:val="268AB501"/>
    <w:rsid w:val="268E750A"/>
    <w:rsid w:val="26956563"/>
    <w:rsid w:val="269917A6"/>
    <w:rsid w:val="2699E0ED"/>
    <w:rsid w:val="2699F73E"/>
    <w:rsid w:val="269B29A9"/>
    <w:rsid w:val="269C4A27"/>
    <w:rsid w:val="269C6841"/>
    <w:rsid w:val="269C6DA0"/>
    <w:rsid w:val="269EA49D"/>
    <w:rsid w:val="26A06287"/>
    <w:rsid w:val="26A3AD3C"/>
    <w:rsid w:val="26A5C1BE"/>
    <w:rsid w:val="26AA341B"/>
    <w:rsid w:val="26B99C78"/>
    <w:rsid w:val="26BC5F23"/>
    <w:rsid w:val="26BD69A3"/>
    <w:rsid w:val="26BF0914"/>
    <w:rsid w:val="26C19C64"/>
    <w:rsid w:val="26C612FF"/>
    <w:rsid w:val="26C6F247"/>
    <w:rsid w:val="26D58F97"/>
    <w:rsid w:val="26D8AC37"/>
    <w:rsid w:val="26D8FB67"/>
    <w:rsid w:val="26DB4635"/>
    <w:rsid w:val="26DEE912"/>
    <w:rsid w:val="26E6E551"/>
    <w:rsid w:val="26EF5BC3"/>
    <w:rsid w:val="26F22FFC"/>
    <w:rsid w:val="26F55E8A"/>
    <w:rsid w:val="26F8E2C4"/>
    <w:rsid w:val="26F96649"/>
    <w:rsid w:val="26FC6C49"/>
    <w:rsid w:val="26FF5A05"/>
    <w:rsid w:val="26FFF8FB"/>
    <w:rsid w:val="2703D07B"/>
    <w:rsid w:val="2704504F"/>
    <w:rsid w:val="2704806C"/>
    <w:rsid w:val="270679E9"/>
    <w:rsid w:val="2706B615"/>
    <w:rsid w:val="2718C8AD"/>
    <w:rsid w:val="271AAAC8"/>
    <w:rsid w:val="271E4553"/>
    <w:rsid w:val="271F9C90"/>
    <w:rsid w:val="2723209D"/>
    <w:rsid w:val="2725DB45"/>
    <w:rsid w:val="272BE654"/>
    <w:rsid w:val="2731E20A"/>
    <w:rsid w:val="273225F8"/>
    <w:rsid w:val="273568D7"/>
    <w:rsid w:val="2738DC90"/>
    <w:rsid w:val="2739C2F9"/>
    <w:rsid w:val="273B0923"/>
    <w:rsid w:val="27448C7F"/>
    <w:rsid w:val="2745645F"/>
    <w:rsid w:val="2747A53B"/>
    <w:rsid w:val="274891FD"/>
    <w:rsid w:val="27534CBE"/>
    <w:rsid w:val="2753A830"/>
    <w:rsid w:val="2754EA20"/>
    <w:rsid w:val="27579619"/>
    <w:rsid w:val="27601C7C"/>
    <w:rsid w:val="2760CFDD"/>
    <w:rsid w:val="2762DDD9"/>
    <w:rsid w:val="2765FF2C"/>
    <w:rsid w:val="276A055A"/>
    <w:rsid w:val="276FDD60"/>
    <w:rsid w:val="27756538"/>
    <w:rsid w:val="2775C4FA"/>
    <w:rsid w:val="2775FBE5"/>
    <w:rsid w:val="277F82C8"/>
    <w:rsid w:val="2781A7E2"/>
    <w:rsid w:val="27839FCB"/>
    <w:rsid w:val="27860D63"/>
    <w:rsid w:val="278B277F"/>
    <w:rsid w:val="278D202B"/>
    <w:rsid w:val="278DE486"/>
    <w:rsid w:val="278DEBC4"/>
    <w:rsid w:val="278FCD3D"/>
    <w:rsid w:val="2792C51B"/>
    <w:rsid w:val="27987285"/>
    <w:rsid w:val="279ABDAB"/>
    <w:rsid w:val="279AC1FE"/>
    <w:rsid w:val="279E0E7E"/>
    <w:rsid w:val="27A5636E"/>
    <w:rsid w:val="27ABAAED"/>
    <w:rsid w:val="27ABEDEA"/>
    <w:rsid w:val="27ACD5AF"/>
    <w:rsid w:val="27AFE49D"/>
    <w:rsid w:val="27B1F448"/>
    <w:rsid w:val="27B47362"/>
    <w:rsid w:val="27B7B9C1"/>
    <w:rsid w:val="27B995CB"/>
    <w:rsid w:val="27BDFDA2"/>
    <w:rsid w:val="27C4CE14"/>
    <w:rsid w:val="27C7984C"/>
    <w:rsid w:val="27C937F2"/>
    <w:rsid w:val="27C9EC83"/>
    <w:rsid w:val="27CC6932"/>
    <w:rsid w:val="27CE186A"/>
    <w:rsid w:val="27D3691D"/>
    <w:rsid w:val="27D9F053"/>
    <w:rsid w:val="27DD5CEF"/>
    <w:rsid w:val="27E4478F"/>
    <w:rsid w:val="27EA9582"/>
    <w:rsid w:val="27EC93DF"/>
    <w:rsid w:val="27ED1094"/>
    <w:rsid w:val="27EFE817"/>
    <w:rsid w:val="27F05F4E"/>
    <w:rsid w:val="27F12DA3"/>
    <w:rsid w:val="27F3A83D"/>
    <w:rsid w:val="27F4DBFF"/>
    <w:rsid w:val="27FEE4B5"/>
    <w:rsid w:val="27FF706C"/>
    <w:rsid w:val="2801FB3D"/>
    <w:rsid w:val="28031B80"/>
    <w:rsid w:val="28066ADA"/>
    <w:rsid w:val="280779CB"/>
    <w:rsid w:val="2808F95B"/>
    <w:rsid w:val="2810ED67"/>
    <w:rsid w:val="28124DF0"/>
    <w:rsid w:val="2815007A"/>
    <w:rsid w:val="281540FA"/>
    <w:rsid w:val="2815C8DF"/>
    <w:rsid w:val="281627C0"/>
    <w:rsid w:val="281752CE"/>
    <w:rsid w:val="2818329C"/>
    <w:rsid w:val="2818E486"/>
    <w:rsid w:val="281D8DE5"/>
    <w:rsid w:val="28210D8A"/>
    <w:rsid w:val="282394D0"/>
    <w:rsid w:val="28242C25"/>
    <w:rsid w:val="2824617B"/>
    <w:rsid w:val="2824C317"/>
    <w:rsid w:val="282648C6"/>
    <w:rsid w:val="282669CA"/>
    <w:rsid w:val="2827938D"/>
    <w:rsid w:val="28316E6D"/>
    <w:rsid w:val="28319056"/>
    <w:rsid w:val="2831B7DC"/>
    <w:rsid w:val="28330812"/>
    <w:rsid w:val="283381C7"/>
    <w:rsid w:val="283D5CB5"/>
    <w:rsid w:val="283F7C36"/>
    <w:rsid w:val="28410ADD"/>
    <w:rsid w:val="28416629"/>
    <w:rsid w:val="28426685"/>
    <w:rsid w:val="28488C68"/>
    <w:rsid w:val="284B81ED"/>
    <w:rsid w:val="28513C5C"/>
    <w:rsid w:val="285359E7"/>
    <w:rsid w:val="28564E34"/>
    <w:rsid w:val="2857C079"/>
    <w:rsid w:val="28583455"/>
    <w:rsid w:val="286114E1"/>
    <w:rsid w:val="2861C852"/>
    <w:rsid w:val="2865A4EB"/>
    <w:rsid w:val="286899FA"/>
    <w:rsid w:val="286BEF6A"/>
    <w:rsid w:val="2879817A"/>
    <w:rsid w:val="28799064"/>
    <w:rsid w:val="287FBEDF"/>
    <w:rsid w:val="2888F61E"/>
    <w:rsid w:val="28895171"/>
    <w:rsid w:val="288A37F5"/>
    <w:rsid w:val="288AEFA7"/>
    <w:rsid w:val="288C5CEB"/>
    <w:rsid w:val="288EA04F"/>
    <w:rsid w:val="28910699"/>
    <w:rsid w:val="289385AD"/>
    <w:rsid w:val="2893D143"/>
    <w:rsid w:val="28951823"/>
    <w:rsid w:val="2899229E"/>
    <w:rsid w:val="28A45EBD"/>
    <w:rsid w:val="28AD3C3C"/>
    <w:rsid w:val="28B1A8DA"/>
    <w:rsid w:val="28B98467"/>
    <w:rsid w:val="28BBCC4B"/>
    <w:rsid w:val="28C11F78"/>
    <w:rsid w:val="28C248AB"/>
    <w:rsid w:val="28C577B0"/>
    <w:rsid w:val="28C6E0B7"/>
    <w:rsid w:val="28C953B2"/>
    <w:rsid w:val="28CEEB9B"/>
    <w:rsid w:val="28CFA4F1"/>
    <w:rsid w:val="28D11A2B"/>
    <w:rsid w:val="28D53948"/>
    <w:rsid w:val="28E5F02C"/>
    <w:rsid w:val="28E6BCE8"/>
    <w:rsid w:val="28E7B62F"/>
    <w:rsid w:val="28E7F5C3"/>
    <w:rsid w:val="28EA5BF6"/>
    <w:rsid w:val="28EE3780"/>
    <w:rsid w:val="28F0F5F0"/>
    <w:rsid w:val="28F7F011"/>
    <w:rsid w:val="28F99585"/>
    <w:rsid w:val="28FA48AE"/>
    <w:rsid w:val="28FCAE0C"/>
    <w:rsid w:val="28FDDDB3"/>
    <w:rsid w:val="29005F83"/>
    <w:rsid w:val="2907DE0D"/>
    <w:rsid w:val="291075AD"/>
    <w:rsid w:val="2910E064"/>
    <w:rsid w:val="29121930"/>
    <w:rsid w:val="2915B7D9"/>
    <w:rsid w:val="291B41E9"/>
    <w:rsid w:val="29218B0E"/>
    <w:rsid w:val="2922828D"/>
    <w:rsid w:val="29284F98"/>
    <w:rsid w:val="292DE05F"/>
    <w:rsid w:val="292EAEB8"/>
    <w:rsid w:val="2932C0A3"/>
    <w:rsid w:val="29383D42"/>
    <w:rsid w:val="293C6F0F"/>
    <w:rsid w:val="293D9D1F"/>
    <w:rsid w:val="293DDF1F"/>
    <w:rsid w:val="29411E76"/>
    <w:rsid w:val="29412534"/>
    <w:rsid w:val="2948E6A7"/>
    <w:rsid w:val="29491D92"/>
    <w:rsid w:val="294A20FA"/>
    <w:rsid w:val="294A7DCA"/>
    <w:rsid w:val="294D4F53"/>
    <w:rsid w:val="295171A7"/>
    <w:rsid w:val="2954A7C0"/>
    <w:rsid w:val="2954C56F"/>
    <w:rsid w:val="2956CC3F"/>
    <w:rsid w:val="295A8BED"/>
    <w:rsid w:val="295B121D"/>
    <w:rsid w:val="295B1A87"/>
    <w:rsid w:val="295E4E9D"/>
    <w:rsid w:val="295E8A6C"/>
    <w:rsid w:val="2960BAC5"/>
    <w:rsid w:val="29625517"/>
    <w:rsid w:val="296408BE"/>
    <w:rsid w:val="2968676C"/>
    <w:rsid w:val="296D1472"/>
    <w:rsid w:val="296E4980"/>
    <w:rsid w:val="2970D438"/>
    <w:rsid w:val="297DB90A"/>
    <w:rsid w:val="297E7B70"/>
    <w:rsid w:val="2982E48F"/>
    <w:rsid w:val="298A3DAC"/>
    <w:rsid w:val="298DE96C"/>
    <w:rsid w:val="298F30B6"/>
    <w:rsid w:val="29919724"/>
    <w:rsid w:val="29998F28"/>
    <w:rsid w:val="299A2AD4"/>
    <w:rsid w:val="299AA161"/>
    <w:rsid w:val="299ACB52"/>
    <w:rsid w:val="29A58C2E"/>
    <w:rsid w:val="29A6CE0A"/>
    <w:rsid w:val="29A704DA"/>
    <w:rsid w:val="29AC193E"/>
    <w:rsid w:val="29AC5F3B"/>
    <w:rsid w:val="29AD5DA9"/>
    <w:rsid w:val="29AE92FD"/>
    <w:rsid w:val="29B31B64"/>
    <w:rsid w:val="29B75485"/>
    <w:rsid w:val="29B896C4"/>
    <w:rsid w:val="29B95E46"/>
    <w:rsid w:val="29BB9430"/>
    <w:rsid w:val="29C07771"/>
    <w:rsid w:val="29C09378"/>
    <w:rsid w:val="29C22AAB"/>
    <w:rsid w:val="29CB0C00"/>
    <w:rsid w:val="29CD341B"/>
    <w:rsid w:val="29CEB2A3"/>
    <w:rsid w:val="29D17870"/>
    <w:rsid w:val="29D88B6E"/>
    <w:rsid w:val="29D953F7"/>
    <w:rsid w:val="29DB7908"/>
    <w:rsid w:val="29DCE4F4"/>
    <w:rsid w:val="29E12FE5"/>
    <w:rsid w:val="29E1640B"/>
    <w:rsid w:val="29E1AC35"/>
    <w:rsid w:val="29E2523E"/>
    <w:rsid w:val="29E4F881"/>
    <w:rsid w:val="29E5EFD7"/>
    <w:rsid w:val="29E70E4E"/>
    <w:rsid w:val="29E8E70E"/>
    <w:rsid w:val="29E95401"/>
    <w:rsid w:val="29EB12E0"/>
    <w:rsid w:val="29EF78AD"/>
    <w:rsid w:val="29F7CEBE"/>
    <w:rsid w:val="29FD6AC8"/>
    <w:rsid w:val="2A01DBF6"/>
    <w:rsid w:val="2A02FE01"/>
    <w:rsid w:val="2A08EAD9"/>
    <w:rsid w:val="2A0B0640"/>
    <w:rsid w:val="2A0DBE6F"/>
    <w:rsid w:val="2A113AB0"/>
    <w:rsid w:val="2A12E6F7"/>
    <w:rsid w:val="2A14E10D"/>
    <w:rsid w:val="2A159534"/>
    <w:rsid w:val="2A1D9785"/>
    <w:rsid w:val="2A1F8D9A"/>
    <w:rsid w:val="2A24C943"/>
    <w:rsid w:val="2A273246"/>
    <w:rsid w:val="2A27E1F0"/>
    <w:rsid w:val="2A282065"/>
    <w:rsid w:val="2A2A8BED"/>
    <w:rsid w:val="2A2B0283"/>
    <w:rsid w:val="2A2BFFDE"/>
    <w:rsid w:val="2A2D9EE3"/>
    <w:rsid w:val="2A2F6DDD"/>
    <w:rsid w:val="2A31FE5B"/>
    <w:rsid w:val="2A32D354"/>
    <w:rsid w:val="2A341B3E"/>
    <w:rsid w:val="2A35EAC1"/>
    <w:rsid w:val="2A36B7B9"/>
    <w:rsid w:val="2A38CF82"/>
    <w:rsid w:val="2A3944BD"/>
    <w:rsid w:val="2A3A5AC3"/>
    <w:rsid w:val="2A3AE32F"/>
    <w:rsid w:val="2A3ECF3A"/>
    <w:rsid w:val="2A42381B"/>
    <w:rsid w:val="2A4753B0"/>
    <w:rsid w:val="2A498292"/>
    <w:rsid w:val="2A5A9EEC"/>
    <w:rsid w:val="2A5F573F"/>
    <w:rsid w:val="2A64663B"/>
    <w:rsid w:val="2A64ADE8"/>
    <w:rsid w:val="2A670A8D"/>
    <w:rsid w:val="2A67D564"/>
    <w:rsid w:val="2A6860A9"/>
    <w:rsid w:val="2A6B0FE7"/>
    <w:rsid w:val="2A6BA522"/>
    <w:rsid w:val="2A6C61C8"/>
    <w:rsid w:val="2A6F0FF4"/>
    <w:rsid w:val="2A73CF2F"/>
    <w:rsid w:val="2A76B855"/>
    <w:rsid w:val="2A77AF95"/>
    <w:rsid w:val="2A77F964"/>
    <w:rsid w:val="2A7983C3"/>
    <w:rsid w:val="2A7B250B"/>
    <w:rsid w:val="2A7C26B4"/>
    <w:rsid w:val="2A7E1B3C"/>
    <w:rsid w:val="2A7E8937"/>
    <w:rsid w:val="2A839FC3"/>
    <w:rsid w:val="2A861BDB"/>
    <w:rsid w:val="2A8AEF56"/>
    <w:rsid w:val="2A8FBCCA"/>
    <w:rsid w:val="2A93B98F"/>
    <w:rsid w:val="2A981A7D"/>
    <w:rsid w:val="2A9AABDD"/>
    <w:rsid w:val="2AA04447"/>
    <w:rsid w:val="2AA1DB4B"/>
    <w:rsid w:val="2AA7B358"/>
    <w:rsid w:val="2AA865B2"/>
    <w:rsid w:val="2AAC0D2E"/>
    <w:rsid w:val="2AAC4CDE"/>
    <w:rsid w:val="2AAEEB78"/>
    <w:rsid w:val="2AB02D7B"/>
    <w:rsid w:val="2AB3D35E"/>
    <w:rsid w:val="2AB5A5D8"/>
    <w:rsid w:val="2AB5F711"/>
    <w:rsid w:val="2AB69330"/>
    <w:rsid w:val="2AB8B721"/>
    <w:rsid w:val="2AB8D12A"/>
    <w:rsid w:val="2AB95660"/>
    <w:rsid w:val="2ABC252D"/>
    <w:rsid w:val="2AC13FF6"/>
    <w:rsid w:val="2AC25CC2"/>
    <w:rsid w:val="2AC37A82"/>
    <w:rsid w:val="2ACF41C5"/>
    <w:rsid w:val="2AD0422B"/>
    <w:rsid w:val="2AD13A53"/>
    <w:rsid w:val="2AD2E39F"/>
    <w:rsid w:val="2AD350D1"/>
    <w:rsid w:val="2AD80D29"/>
    <w:rsid w:val="2AD8BCF9"/>
    <w:rsid w:val="2ADDDAD3"/>
    <w:rsid w:val="2ADE2F60"/>
    <w:rsid w:val="2ADEF071"/>
    <w:rsid w:val="2ADF255D"/>
    <w:rsid w:val="2ADF839C"/>
    <w:rsid w:val="2AE20CDA"/>
    <w:rsid w:val="2AE3332F"/>
    <w:rsid w:val="2AE5EA12"/>
    <w:rsid w:val="2AE75C83"/>
    <w:rsid w:val="2AEAF3D0"/>
    <w:rsid w:val="2AEF4209"/>
    <w:rsid w:val="2AF07821"/>
    <w:rsid w:val="2AF0FCB9"/>
    <w:rsid w:val="2AF2294F"/>
    <w:rsid w:val="2AF2F04B"/>
    <w:rsid w:val="2AF4C3AE"/>
    <w:rsid w:val="2AF76856"/>
    <w:rsid w:val="2AF993DC"/>
    <w:rsid w:val="2AFCFBF2"/>
    <w:rsid w:val="2B021DD7"/>
    <w:rsid w:val="2B02466C"/>
    <w:rsid w:val="2B03D4E8"/>
    <w:rsid w:val="2B09F35D"/>
    <w:rsid w:val="2B0B2F13"/>
    <w:rsid w:val="2B0B63FF"/>
    <w:rsid w:val="2B0BFC19"/>
    <w:rsid w:val="2B0EA257"/>
    <w:rsid w:val="2B1308F6"/>
    <w:rsid w:val="2B15B164"/>
    <w:rsid w:val="2B169E19"/>
    <w:rsid w:val="2B17E4C1"/>
    <w:rsid w:val="2B19A652"/>
    <w:rsid w:val="2B1A4BD1"/>
    <w:rsid w:val="2B1B2E20"/>
    <w:rsid w:val="2B1CF798"/>
    <w:rsid w:val="2B1F1C1E"/>
    <w:rsid w:val="2B206447"/>
    <w:rsid w:val="2B2202B4"/>
    <w:rsid w:val="2B22AACE"/>
    <w:rsid w:val="2B25081A"/>
    <w:rsid w:val="2B29AC03"/>
    <w:rsid w:val="2B30FD27"/>
    <w:rsid w:val="2B32CA69"/>
    <w:rsid w:val="2B3765D9"/>
    <w:rsid w:val="2B395E6B"/>
    <w:rsid w:val="2B3ACE89"/>
    <w:rsid w:val="2B3B70E4"/>
    <w:rsid w:val="2B40C4B6"/>
    <w:rsid w:val="2B421101"/>
    <w:rsid w:val="2B424AAA"/>
    <w:rsid w:val="2B43C819"/>
    <w:rsid w:val="2B46FC10"/>
    <w:rsid w:val="2B4F82CB"/>
    <w:rsid w:val="2B509508"/>
    <w:rsid w:val="2B5160D9"/>
    <w:rsid w:val="2B5E0AB3"/>
    <w:rsid w:val="2B5EB267"/>
    <w:rsid w:val="2B5ED434"/>
    <w:rsid w:val="2B5FEBED"/>
    <w:rsid w:val="2B660ABE"/>
    <w:rsid w:val="2B6661C7"/>
    <w:rsid w:val="2B67D12E"/>
    <w:rsid w:val="2B68713C"/>
    <w:rsid w:val="2B6A0991"/>
    <w:rsid w:val="2B6C9EC1"/>
    <w:rsid w:val="2B6E5DD5"/>
    <w:rsid w:val="2B720261"/>
    <w:rsid w:val="2B7711B9"/>
    <w:rsid w:val="2B77845C"/>
    <w:rsid w:val="2B79C334"/>
    <w:rsid w:val="2B7E1039"/>
    <w:rsid w:val="2B7F8A24"/>
    <w:rsid w:val="2B807215"/>
    <w:rsid w:val="2B8118D8"/>
    <w:rsid w:val="2B819956"/>
    <w:rsid w:val="2B821CC3"/>
    <w:rsid w:val="2B8A33F7"/>
    <w:rsid w:val="2B8B0CAC"/>
    <w:rsid w:val="2B8BC13E"/>
    <w:rsid w:val="2B982928"/>
    <w:rsid w:val="2BA134D7"/>
    <w:rsid w:val="2BA596C5"/>
    <w:rsid w:val="2BA82B6F"/>
    <w:rsid w:val="2BA94C8D"/>
    <w:rsid w:val="2BB2C450"/>
    <w:rsid w:val="2BB7D06B"/>
    <w:rsid w:val="2BB91D1C"/>
    <w:rsid w:val="2BBBE808"/>
    <w:rsid w:val="2BBF7612"/>
    <w:rsid w:val="2BC21EEB"/>
    <w:rsid w:val="2BC4F851"/>
    <w:rsid w:val="2BC6ADCB"/>
    <w:rsid w:val="2BCEFF7C"/>
    <w:rsid w:val="2BD1E61B"/>
    <w:rsid w:val="2BD2B397"/>
    <w:rsid w:val="2BD6EFEB"/>
    <w:rsid w:val="2BD774E9"/>
    <w:rsid w:val="2BDE2F61"/>
    <w:rsid w:val="2BE2E2DD"/>
    <w:rsid w:val="2BE45C23"/>
    <w:rsid w:val="2BE62F01"/>
    <w:rsid w:val="2BEC14B3"/>
    <w:rsid w:val="2BECA18C"/>
    <w:rsid w:val="2BEDCC58"/>
    <w:rsid w:val="2BEE8DE0"/>
    <w:rsid w:val="2BEF14A0"/>
    <w:rsid w:val="2BEF8B36"/>
    <w:rsid w:val="2BF48193"/>
    <w:rsid w:val="2BF52DC0"/>
    <w:rsid w:val="2BF797DB"/>
    <w:rsid w:val="2BF82473"/>
    <w:rsid w:val="2BFB27A0"/>
    <w:rsid w:val="2C056787"/>
    <w:rsid w:val="2C0C80B2"/>
    <w:rsid w:val="2C0D1C74"/>
    <w:rsid w:val="2C104949"/>
    <w:rsid w:val="2C1951E4"/>
    <w:rsid w:val="2C1F43C3"/>
    <w:rsid w:val="2C1FC31E"/>
    <w:rsid w:val="2C1FEE77"/>
    <w:rsid w:val="2C20ACF5"/>
    <w:rsid w:val="2C21EC3C"/>
    <w:rsid w:val="2C2D1A51"/>
    <w:rsid w:val="2C341301"/>
    <w:rsid w:val="2C36D8C0"/>
    <w:rsid w:val="2C36E93F"/>
    <w:rsid w:val="2C37363C"/>
    <w:rsid w:val="2C3BCA30"/>
    <w:rsid w:val="2C3F989B"/>
    <w:rsid w:val="2C42F99A"/>
    <w:rsid w:val="2C4317D4"/>
    <w:rsid w:val="2C48E6D2"/>
    <w:rsid w:val="2C49361D"/>
    <w:rsid w:val="2C4A4427"/>
    <w:rsid w:val="2C59A954"/>
    <w:rsid w:val="2C5D7905"/>
    <w:rsid w:val="2C61C4E4"/>
    <w:rsid w:val="2C698F5D"/>
    <w:rsid w:val="2C704897"/>
    <w:rsid w:val="2C70CF98"/>
    <w:rsid w:val="2C747E1B"/>
    <w:rsid w:val="2C74B5EA"/>
    <w:rsid w:val="2C780E68"/>
    <w:rsid w:val="2C79D2FC"/>
    <w:rsid w:val="2C7C3BE0"/>
    <w:rsid w:val="2C7D542B"/>
    <w:rsid w:val="2C81C633"/>
    <w:rsid w:val="2C82EFCD"/>
    <w:rsid w:val="2C847A83"/>
    <w:rsid w:val="2C84B079"/>
    <w:rsid w:val="2C864804"/>
    <w:rsid w:val="2C8FD586"/>
    <w:rsid w:val="2C92B91A"/>
    <w:rsid w:val="2C96700C"/>
    <w:rsid w:val="2C9959B8"/>
    <w:rsid w:val="2C9BE0C9"/>
    <w:rsid w:val="2CA0795E"/>
    <w:rsid w:val="2CA2053D"/>
    <w:rsid w:val="2CA8CC8D"/>
    <w:rsid w:val="2CAB7669"/>
    <w:rsid w:val="2CAB99C0"/>
    <w:rsid w:val="2CAE5EC8"/>
    <w:rsid w:val="2CAF3831"/>
    <w:rsid w:val="2CAFBA8B"/>
    <w:rsid w:val="2CB1AE86"/>
    <w:rsid w:val="2CB29AC8"/>
    <w:rsid w:val="2CB4C1CE"/>
    <w:rsid w:val="2CB97D5F"/>
    <w:rsid w:val="2CBA7B2C"/>
    <w:rsid w:val="2CBC08A1"/>
    <w:rsid w:val="2CBFD990"/>
    <w:rsid w:val="2CC961C2"/>
    <w:rsid w:val="2CCCAC97"/>
    <w:rsid w:val="2CCDE0E3"/>
    <w:rsid w:val="2CCE09CC"/>
    <w:rsid w:val="2CD5EC94"/>
    <w:rsid w:val="2CDFE1A0"/>
    <w:rsid w:val="2CEC3ABA"/>
    <w:rsid w:val="2CF8D353"/>
    <w:rsid w:val="2CF8E939"/>
    <w:rsid w:val="2CFA9DEE"/>
    <w:rsid w:val="2CFBD01B"/>
    <w:rsid w:val="2CFF7CA8"/>
    <w:rsid w:val="2D022B35"/>
    <w:rsid w:val="2D02A2C6"/>
    <w:rsid w:val="2D04B00D"/>
    <w:rsid w:val="2D04E107"/>
    <w:rsid w:val="2D052751"/>
    <w:rsid w:val="2D067935"/>
    <w:rsid w:val="2D0C9737"/>
    <w:rsid w:val="2D0D44C3"/>
    <w:rsid w:val="2D118336"/>
    <w:rsid w:val="2D1B521D"/>
    <w:rsid w:val="2D242F5B"/>
    <w:rsid w:val="2D2793B9"/>
    <w:rsid w:val="2D2C82B5"/>
    <w:rsid w:val="2D2D6B1A"/>
    <w:rsid w:val="2D2E90C3"/>
    <w:rsid w:val="2D34224A"/>
    <w:rsid w:val="2D35528D"/>
    <w:rsid w:val="2D3D6B4F"/>
    <w:rsid w:val="2D3EF595"/>
    <w:rsid w:val="2D3FB67F"/>
    <w:rsid w:val="2D4061DB"/>
    <w:rsid w:val="2D426999"/>
    <w:rsid w:val="2D440BDE"/>
    <w:rsid w:val="2D45FEDC"/>
    <w:rsid w:val="2D4C78F9"/>
    <w:rsid w:val="2D4E697B"/>
    <w:rsid w:val="2D4F2DCF"/>
    <w:rsid w:val="2D4F90FA"/>
    <w:rsid w:val="2D527741"/>
    <w:rsid w:val="2D533571"/>
    <w:rsid w:val="2D56FC11"/>
    <w:rsid w:val="2D58F7F9"/>
    <w:rsid w:val="2D5F1D28"/>
    <w:rsid w:val="2D602B39"/>
    <w:rsid w:val="2D604543"/>
    <w:rsid w:val="2D641F73"/>
    <w:rsid w:val="2D64FE7C"/>
    <w:rsid w:val="2D653AAB"/>
    <w:rsid w:val="2D6A752C"/>
    <w:rsid w:val="2D6AC29C"/>
    <w:rsid w:val="2D74EB94"/>
    <w:rsid w:val="2D771D14"/>
    <w:rsid w:val="2D79ADB5"/>
    <w:rsid w:val="2D7E4704"/>
    <w:rsid w:val="2D7F95BA"/>
    <w:rsid w:val="2D81C6F0"/>
    <w:rsid w:val="2D837E7E"/>
    <w:rsid w:val="2D8408E6"/>
    <w:rsid w:val="2D8572E2"/>
    <w:rsid w:val="2D87676F"/>
    <w:rsid w:val="2D87A681"/>
    <w:rsid w:val="2D8CDBA7"/>
    <w:rsid w:val="2D8D3E96"/>
    <w:rsid w:val="2D8EAC0B"/>
    <w:rsid w:val="2D90B6E8"/>
    <w:rsid w:val="2D93BCF3"/>
    <w:rsid w:val="2D97CF54"/>
    <w:rsid w:val="2D997F51"/>
    <w:rsid w:val="2DA26F71"/>
    <w:rsid w:val="2DA301A7"/>
    <w:rsid w:val="2DA36902"/>
    <w:rsid w:val="2DA37B93"/>
    <w:rsid w:val="2DA54569"/>
    <w:rsid w:val="2DA5D79C"/>
    <w:rsid w:val="2DA85113"/>
    <w:rsid w:val="2DA96855"/>
    <w:rsid w:val="2DAABF1C"/>
    <w:rsid w:val="2DAD9DF3"/>
    <w:rsid w:val="2DAE0001"/>
    <w:rsid w:val="2DB1260C"/>
    <w:rsid w:val="2DB7193D"/>
    <w:rsid w:val="2DB87625"/>
    <w:rsid w:val="2DBC6000"/>
    <w:rsid w:val="2DBC7CDC"/>
    <w:rsid w:val="2DBCCCDD"/>
    <w:rsid w:val="2DBF62F5"/>
    <w:rsid w:val="2DC59609"/>
    <w:rsid w:val="2DC910D2"/>
    <w:rsid w:val="2DC9F4FB"/>
    <w:rsid w:val="2DCA54A7"/>
    <w:rsid w:val="2DCAA3CC"/>
    <w:rsid w:val="2DCFF584"/>
    <w:rsid w:val="2DD16CA1"/>
    <w:rsid w:val="2DD2657A"/>
    <w:rsid w:val="2DE14924"/>
    <w:rsid w:val="2DE2A257"/>
    <w:rsid w:val="2DE3D3A2"/>
    <w:rsid w:val="2DE46D2F"/>
    <w:rsid w:val="2DE60161"/>
    <w:rsid w:val="2DEAD237"/>
    <w:rsid w:val="2DF016C7"/>
    <w:rsid w:val="2DF6BDB6"/>
    <w:rsid w:val="2DFD38D2"/>
    <w:rsid w:val="2E052361"/>
    <w:rsid w:val="2E05333B"/>
    <w:rsid w:val="2E06166D"/>
    <w:rsid w:val="2E0694F6"/>
    <w:rsid w:val="2E0EDB47"/>
    <w:rsid w:val="2E10796A"/>
    <w:rsid w:val="2E112F62"/>
    <w:rsid w:val="2E11B372"/>
    <w:rsid w:val="2E12E334"/>
    <w:rsid w:val="2E169B25"/>
    <w:rsid w:val="2E180B0B"/>
    <w:rsid w:val="2E1BC966"/>
    <w:rsid w:val="2E1D6AE5"/>
    <w:rsid w:val="2E1E51B8"/>
    <w:rsid w:val="2E1F71A6"/>
    <w:rsid w:val="2E1FB6CB"/>
    <w:rsid w:val="2E204F2D"/>
    <w:rsid w:val="2E222A19"/>
    <w:rsid w:val="2E2398F2"/>
    <w:rsid w:val="2E2A738E"/>
    <w:rsid w:val="2E2B028B"/>
    <w:rsid w:val="2E2B9A60"/>
    <w:rsid w:val="2E2D9E56"/>
    <w:rsid w:val="2E39230F"/>
    <w:rsid w:val="2E3A85B5"/>
    <w:rsid w:val="2E421C42"/>
    <w:rsid w:val="2E44DE99"/>
    <w:rsid w:val="2E4592E6"/>
    <w:rsid w:val="2E4A2F29"/>
    <w:rsid w:val="2E4BAA7D"/>
    <w:rsid w:val="2E52C673"/>
    <w:rsid w:val="2E5526AB"/>
    <w:rsid w:val="2E58FB50"/>
    <w:rsid w:val="2E5A5CCC"/>
    <w:rsid w:val="2E5CFE4D"/>
    <w:rsid w:val="2E68EADF"/>
    <w:rsid w:val="2E693A4B"/>
    <w:rsid w:val="2E71AF03"/>
    <w:rsid w:val="2E793353"/>
    <w:rsid w:val="2E7F9CA1"/>
    <w:rsid w:val="2E82AB00"/>
    <w:rsid w:val="2E847241"/>
    <w:rsid w:val="2E86F3AC"/>
    <w:rsid w:val="2E889931"/>
    <w:rsid w:val="2E89900E"/>
    <w:rsid w:val="2E8B7779"/>
    <w:rsid w:val="2E8CBBEF"/>
    <w:rsid w:val="2E8D66E6"/>
    <w:rsid w:val="2E8DBF7D"/>
    <w:rsid w:val="2E922526"/>
    <w:rsid w:val="2E9531CC"/>
    <w:rsid w:val="2E960B37"/>
    <w:rsid w:val="2E9E0EE8"/>
    <w:rsid w:val="2EA22551"/>
    <w:rsid w:val="2EAAA9E4"/>
    <w:rsid w:val="2EACB8E0"/>
    <w:rsid w:val="2EB078F0"/>
    <w:rsid w:val="2EB240D2"/>
    <w:rsid w:val="2EB51B5B"/>
    <w:rsid w:val="2EB93A18"/>
    <w:rsid w:val="2EB9EE6D"/>
    <w:rsid w:val="2EC12052"/>
    <w:rsid w:val="2EC25E83"/>
    <w:rsid w:val="2EC7C29E"/>
    <w:rsid w:val="2ECB8376"/>
    <w:rsid w:val="2ECF32E0"/>
    <w:rsid w:val="2ED429E8"/>
    <w:rsid w:val="2ED481AE"/>
    <w:rsid w:val="2ED72F89"/>
    <w:rsid w:val="2EDA24C2"/>
    <w:rsid w:val="2EDEE52B"/>
    <w:rsid w:val="2EE07151"/>
    <w:rsid w:val="2EE16182"/>
    <w:rsid w:val="2EE24034"/>
    <w:rsid w:val="2EE3C6C6"/>
    <w:rsid w:val="2EE5E1AB"/>
    <w:rsid w:val="2EE72829"/>
    <w:rsid w:val="2EEA2819"/>
    <w:rsid w:val="2EEED789"/>
    <w:rsid w:val="2EF0335D"/>
    <w:rsid w:val="2EF38226"/>
    <w:rsid w:val="2EF5088D"/>
    <w:rsid w:val="2EF65663"/>
    <w:rsid w:val="2EFD96D8"/>
    <w:rsid w:val="2EFFFD9C"/>
    <w:rsid w:val="2F001DE8"/>
    <w:rsid w:val="2F008D23"/>
    <w:rsid w:val="2F087C1A"/>
    <w:rsid w:val="2F0BB28C"/>
    <w:rsid w:val="2F114C8C"/>
    <w:rsid w:val="2F116D82"/>
    <w:rsid w:val="2F139804"/>
    <w:rsid w:val="2F16E766"/>
    <w:rsid w:val="2F17A87B"/>
    <w:rsid w:val="2F1A2C09"/>
    <w:rsid w:val="2F1D4BB3"/>
    <w:rsid w:val="2F24DDE0"/>
    <w:rsid w:val="2F250623"/>
    <w:rsid w:val="2F258937"/>
    <w:rsid w:val="2F29B2C3"/>
    <w:rsid w:val="2F29E1AB"/>
    <w:rsid w:val="2F2CF521"/>
    <w:rsid w:val="2F2E1E99"/>
    <w:rsid w:val="2F327B36"/>
    <w:rsid w:val="2F342D2F"/>
    <w:rsid w:val="2F35A3B0"/>
    <w:rsid w:val="2F378797"/>
    <w:rsid w:val="2F3EB7EA"/>
    <w:rsid w:val="2F3F4304"/>
    <w:rsid w:val="2F405AC3"/>
    <w:rsid w:val="2F42AD69"/>
    <w:rsid w:val="2F42C1BA"/>
    <w:rsid w:val="2F42E6AE"/>
    <w:rsid w:val="2F434622"/>
    <w:rsid w:val="2F4B11CB"/>
    <w:rsid w:val="2F4C3933"/>
    <w:rsid w:val="2F53FB82"/>
    <w:rsid w:val="2F577564"/>
    <w:rsid w:val="2F5989C3"/>
    <w:rsid w:val="2F5A4B6A"/>
    <w:rsid w:val="2F5A7DCF"/>
    <w:rsid w:val="2F5AF06B"/>
    <w:rsid w:val="2F5BA8A5"/>
    <w:rsid w:val="2F5C8ED7"/>
    <w:rsid w:val="2F5D11CE"/>
    <w:rsid w:val="2F5DB476"/>
    <w:rsid w:val="2F5E9F92"/>
    <w:rsid w:val="2F62C96E"/>
    <w:rsid w:val="2F671B3B"/>
    <w:rsid w:val="2F69B9E8"/>
    <w:rsid w:val="2F727FFD"/>
    <w:rsid w:val="2F7FDF20"/>
    <w:rsid w:val="2F8961B2"/>
    <w:rsid w:val="2F903403"/>
    <w:rsid w:val="2F9495C7"/>
    <w:rsid w:val="2F974373"/>
    <w:rsid w:val="2F977EE2"/>
    <w:rsid w:val="2F9D6C54"/>
    <w:rsid w:val="2FA057F5"/>
    <w:rsid w:val="2FA3A521"/>
    <w:rsid w:val="2FA4A5D1"/>
    <w:rsid w:val="2FA4CC88"/>
    <w:rsid w:val="2FA8BE24"/>
    <w:rsid w:val="2FACFFC3"/>
    <w:rsid w:val="2FADFAB1"/>
    <w:rsid w:val="2FAE5FA2"/>
    <w:rsid w:val="2FB066B8"/>
    <w:rsid w:val="2FB14BF6"/>
    <w:rsid w:val="2FB26B2E"/>
    <w:rsid w:val="2FB427A3"/>
    <w:rsid w:val="2FB4D47A"/>
    <w:rsid w:val="2FB5CD9F"/>
    <w:rsid w:val="2FB6C982"/>
    <w:rsid w:val="2FBB7289"/>
    <w:rsid w:val="2FBC91A1"/>
    <w:rsid w:val="2FBE1DAE"/>
    <w:rsid w:val="2FBFCE3E"/>
    <w:rsid w:val="2FC75DF8"/>
    <w:rsid w:val="2FC8C3D9"/>
    <w:rsid w:val="2FD01835"/>
    <w:rsid w:val="2FD04A0E"/>
    <w:rsid w:val="2FD0BD5F"/>
    <w:rsid w:val="2FE312E4"/>
    <w:rsid w:val="2FE64BE5"/>
    <w:rsid w:val="2FE8151F"/>
    <w:rsid w:val="2FE82D94"/>
    <w:rsid w:val="2FEB55E4"/>
    <w:rsid w:val="2FF2125D"/>
    <w:rsid w:val="2FF90014"/>
    <w:rsid w:val="2FFA73C4"/>
    <w:rsid w:val="2FFC0E23"/>
    <w:rsid w:val="30038DF6"/>
    <w:rsid w:val="30064EE5"/>
    <w:rsid w:val="300F8309"/>
    <w:rsid w:val="30120A4C"/>
    <w:rsid w:val="301AA12F"/>
    <w:rsid w:val="301ABA34"/>
    <w:rsid w:val="301BEBBA"/>
    <w:rsid w:val="3021A6A7"/>
    <w:rsid w:val="3023A164"/>
    <w:rsid w:val="3024B89A"/>
    <w:rsid w:val="3029A88C"/>
    <w:rsid w:val="302A0410"/>
    <w:rsid w:val="302CA426"/>
    <w:rsid w:val="302DF587"/>
    <w:rsid w:val="30338828"/>
    <w:rsid w:val="3037FC8D"/>
    <w:rsid w:val="3039D2EA"/>
    <w:rsid w:val="303A55B5"/>
    <w:rsid w:val="303AD1E4"/>
    <w:rsid w:val="303B47BC"/>
    <w:rsid w:val="303C356D"/>
    <w:rsid w:val="303DD32D"/>
    <w:rsid w:val="30415C2C"/>
    <w:rsid w:val="30424CCD"/>
    <w:rsid w:val="304309D4"/>
    <w:rsid w:val="30438F6A"/>
    <w:rsid w:val="3045CBB3"/>
    <w:rsid w:val="3046A1F9"/>
    <w:rsid w:val="304B5218"/>
    <w:rsid w:val="30519432"/>
    <w:rsid w:val="30540ADA"/>
    <w:rsid w:val="305D3F1E"/>
    <w:rsid w:val="305E3426"/>
    <w:rsid w:val="30622760"/>
    <w:rsid w:val="30634A39"/>
    <w:rsid w:val="30647494"/>
    <w:rsid w:val="3065F1FF"/>
    <w:rsid w:val="3066D244"/>
    <w:rsid w:val="306A5A28"/>
    <w:rsid w:val="306B31D8"/>
    <w:rsid w:val="306E40A6"/>
    <w:rsid w:val="307002DE"/>
    <w:rsid w:val="30784E7F"/>
    <w:rsid w:val="307C093F"/>
    <w:rsid w:val="307CF8BC"/>
    <w:rsid w:val="3081B77D"/>
    <w:rsid w:val="30908FAF"/>
    <w:rsid w:val="30930968"/>
    <w:rsid w:val="30932355"/>
    <w:rsid w:val="3095EC5D"/>
    <w:rsid w:val="3097B005"/>
    <w:rsid w:val="309869C8"/>
    <w:rsid w:val="3098B00D"/>
    <w:rsid w:val="3099003A"/>
    <w:rsid w:val="309BFDF9"/>
    <w:rsid w:val="309F5811"/>
    <w:rsid w:val="30A02D06"/>
    <w:rsid w:val="30A1159F"/>
    <w:rsid w:val="30A1221B"/>
    <w:rsid w:val="30AA38A3"/>
    <w:rsid w:val="30ABDB56"/>
    <w:rsid w:val="30B064C7"/>
    <w:rsid w:val="30B13C63"/>
    <w:rsid w:val="30B649C0"/>
    <w:rsid w:val="30B969CA"/>
    <w:rsid w:val="30C4E6CC"/>
    <w:rsid w:val="30CB73E0"/>
    <w:rsid w:val="30D13E32"/>
    <w:rsid w:val="30DADEAA"/>
    <w:rsid w:val="30DC1A63"/>
    <w:rsid w:val="30DE0DD1"/>
    <w:rsid w:val="30DF27F0"/>
    <w:rsid w:val="30DF9A81"/>
    <w:rsid w:val="30E3D61A"/>
    <w:rsid w:val="30E7E81B"/>
    <w:rsid w:val="30E82F78"/>
    <w:rsid w:val="30EB84A6"/>
    <w:rsid w:val="30EC87AD"/>
    <w:rsid w:val="30F2E185"/>
    <w:rsid w:val="30FA1F81"/>
    <w:rsid w:val="30FB1A7D"/>
    <w:rsid w:val="30FD2F4B"/>
    <w:rsid w:val="31021C84"/>
    <w:rsid w:val="3103B5CE"/>
    <w:rsid w:val="31074834"/>
    <w:rsid w:val="310A8D86"/>
    <w:rsid w:val="310B1D35"/>
    <w:rsid w:val="310BBAB5"/>
    <w:rsid w:val="310F57D1"/>
    <w:rsid w:val="3116CF54"/>
    <w:rsid w:val="31239BC6"/>
    <w:rsid w:val="31252AA9"/>
    <w:rsid w:val="31266D1A"/>
    <w:rsid w:val="312DE548"/>
    <w:rsid w:val="313346EA"/>
    <w:rsid w:val="31374D77"/>
    <w:rsid w:val="31392BEC"/>
    <w:rsid w:val="313B0EDC"/>
    <w:rsid w:val="3143CBAF"/>
    <w:rsid w:val="314D0679"/>
    <w:rsid w:val="314D62BC"/>
    <w:rsid w:val="315576CB"/>
    <w:rsid w:val="3155FEE2"/>
    <w:rsid w:val="31561567"/>
    <w:rsid w:val="3156D7C7"/>
    <w:rsid w:val="315D4678"/>
    <w:rsid w:val="315F6B43"/>
    <w:rsid w:val="316814C8"/>
    <w:rsid w:val="3168460E"/>
    <w:rsid w:val="316E35FB"/>
    <w:rsid w:val="316E76A8"/>
    <w:rsid w:val="316EEB2A"/>
    <w:rsid w:val="31700AEB"/>
    <w:rsid w:val="317048FB"/>
    <w:rsid w:val="31743A0F"/>
    <w:rsid w:val="3174E40E"/>
    <w:rsid w:val="317590A9"/>
    <w:rsid w:val="3176A631"/>
    <w:rsid w:val="317A1AF0"/>
    <w:rsid w:val="3185702A"/>
    <w:rsid w:val="318578B6"/>
    <w:rsid w:val="31860D66"/>
    <w:rsid w:val="31875BE1"/>
    <w:rsid w:val="318A1D2A"/>
    <w:rsid w:val="318A8B4E"/>
    <w:rsid w:val="318FFF18"/>
    <w:rsid w:val="3192C8CE"/>
    <w:rsid w:val="3195677B"/>
    <w:rsid w:val="3197076E"/>
    <w:rsid w:val="319F5E57"/>
    <w:rsid w:val="31A07C85"/>
    <w:rsid w:val="31A1196C"/>
    <w:rsid w:val="31A98201"/>
    <w:rsid w:val="31AC9711"/>
    <w:rsid w:val="31AD2A3F"/>
    <w:rsid w:val="31AD37A2"/>
    <w:rsid w:val="31B3E01F"/>
    <w:rsid w:val="31BD836C"/>
    <w:rsid w:val="31BEE7E1"/>
    <w:rsid w:val="31C039F3"/>
    <w:rsid w:val="31C33DEE"/>
    <w:rsid w:val="31C43415"/>
    <w:rsid w:val="31C9F5BF"/>
    <w:rsid w:val="31D73CF4"/>
    <w:rsid w:val="31D8B201"/>
    <w:rsid w:val="31D9EA58"/>
    <w:rsid w:val="31DED395"/>
    <w:rsid w:val="31E15B27"/>
    <w:rsid w:val="31E37958"/>
    <w:rsid w:val="31E37AF5"/>
    <w:rsid w:val="31F1C0D1"/>
    <w:rsid w:val="31F294B9"/>
    <w:rsid w:val="31F4024B"/>
    <w:rsid w:val="31F5A87D"/>
    <w:rsid w:val="31F87924"/>
    <w:rsid w:val="31FC6F56"/>
    <w:rsid w:val="31FF4CD9"/>
    <w:rsid w:val="3201A935"/>
    <w:rsid w:val="3203D0BC"/>
    <w:rsid w:val="320A8289"/>
    <w:rsid w:val="320B011A"/>
    <w:rsid w:val="320C367B"/>
    <w:rsid w:val="320D78C8"/>
    <w:rsid w:val="32139DE3"/>
    <w:rsid w:val="32150684"/>
    <w:rsid w:val="321A7239"/>
    <w:rsid w:val="321C0DD7"/>
    <w:rsid w:val="32239A1B"/>
    <w:rsid w:val="32257BC1"/>
    <w:rsid w:val="3226BF41"/>
    <w:rsid w:val="322C91C6"/>
    <w:rsid w:val="322D2AF0"/>
    <w:rsid w:val="322DDEF9"/>
    <w:rsid w:val="322EE280"/>
    <w:rsid w:val="3230F243"/>
    <w:rsid w:val="323BA1D7"/>
    <w:rsid w:val="3241CFBF"/>
    <w:rsid w:val="32463C06"/>
    <w:rsid w:val="324CC13B"/>
    <w:rsid w:val="32533376"/>
    <w:rsid w:val="32586190"/>
    <w:rsid w:val="3259DEA2"/>
    <w:rsid w:val="325D1BB5"/>
    <w:rsid w:val="325DFBE4"/>
    <w:rsid w:val="3260269D"/>
    <w:rsid w:val="3264F52F"/>
    <w:rsid w:val="326AF86C"/>
    <w:rsid w:val="326DF92F"/>
    <w:rsid w:val="326F3BFE"/>
    <w:rsid w:val="32749A40"/>
    <w:rsid w:val="32766B27"/>
    <w:rsid w:val="32775721"/>
    <w:rsid w:val="327F3694"/>
    <w:rsid w:val="3280DDF2"/>
    <w:rsid w:val="328834A0"/>
    <w:rsid w:val="32894BB9"/>
    <w:rsid w:val="328A9790"/>
    <w:rsid w:val="328C3BAE"/>
    <w:rsid w:val="328CDEA5"/>
    <w:rsid w:val="3291D0B5"/>
    <w:rsid w:val="329277ED"/>
    <w:rsid w:val="3292D8D8"/>
    <w:rsid w:val="32941D3E"/>
    <w:rsid w:val="329559A3"/>
    <w:rsid w:val="3296C404"/>
    <w:rsid w:val="329734B3"/>
    <w:rsid w:val="3297AE64"/>
    <w:rsid w:val="32A161BD"/>
    <w:rsid w:val="32AC1EB6"/>
    <w:rsid w:val="32B034B7"/>
    <w:rsid w:val="32B3A62F"/>
    <w:rsid w:val="32B42939"/>
    <w:rsid w:val="32BD2D39"/>
    <w:rsid w:val="32C02839"/>
    <w:rsid w:val="32C4E155"/>
    <w:rsid w:val="32C509D2"/>
    <w:rsid w:val="32C59157"/>
    <w:rsid w:val="32C73712"/>
    <w:rsid w:val="32CCE070"/>
    <w:rsid w:val="32CD8AA5"/>
    <w:rsid w:val="32D1FFD0"/>
    <w:rsid w:val="32D2141A"/>
    <w:rsid w:val="32D2D375"/>
    <w:rsid w:val="32D36774"/>
    <w:rsid w:val="32DA769F"/>
    <w:rsid w:val="32DD0AC0"/>
    <w:rsid w:val="32E1B644"/>
    <w:rsid w:val="32E3DD13"/>
    <w:rsid w:val="32E7BF12"/>
    <w:rsid w:val="32EEA3E7"/>
    <w:rsid w:val="32EF01BA"/>
    <w:rsid w:val="32F0B52F"/>
    <w:rsid w:val="32F20B5D"/>
    <w:rsid w:val="32F88246"/>
    <w:rsid w:val="32FD3FD9"/>
    <w:rsid w:val="32FD91F1"/>
    <w:rsid w:val="32FF4404"/>
    <w:rsid w:val="3301DA5B"/>
    <w:rsid w:val="330736A6"/>
    <w:rsid w:val="330D046A"/>
    <w:rsid w:val="330DB071"/>
    <w:rsid w:val="33109E78"/>
    <w:rsid w:val="3311492C"/>
    <w:rsid w:val="33151D42"/>
    <w:rsid w:val="33154570"/>
    <w:rsid w:val="3317D355"/>
    <w:rsid w:val="331A05EA"/>
    <w:rsid w:val="331DA04C"/>
    <w:rsid w:val="331FCC29"/>
    <w:rsid w:val="33207DF8"/>
    <w:rsid w:val="3321398B"/>
    <w:rsid w:val="332469AD"/>
    <w:rsid w:val="3325573B"/>
    <w:rsid w:val="332D1E42"/>
    <w:rsid w:val="332EAE65"/>
    <w:rsid w:val="3331C52E"/>
    <w:rsid w:val="3333A08B"/>
    <w:rsid w:val="3333A163"/>
    <w:rsid w:val="3333C7D7"/>
    <w:rsid w:val="33355929"/>
    <w:rsid w:val="333D2BAF"/>
    <w:rsid w:val="3343619E"/>
    <w:rsid w:val="3345EEAC"/>
    <w:rsid w:val="334764AE"/>
    <w:rsid w:val="334862D9"/>
    <w:rsid w:val="334E6F46"/>
    <w:rsid w:val="33525D67"/>
    <w:rsid w:val="3354AB70"/>
    <w:rsid w:val="3354BAED"/>
    <w:rsid w:val="3355AF75"/>
    <w:rsid w:val="335CB26C"/>
    <w:rsid w:val="3361E9EC"/>
    <w:rsid w:val="3362304E"/>
    <w:rsid w:val="336B2FA8"/>
    <w:rsid w:val="337001BA"/>
    <w:rsid w:val="337357F8"/>
    <w:rsid w:val="337BFF84"/>
    <w:rsid w:val="33812C5E"/>
    <w:rsid w:val="3382C04E"/>
    <w:rsid w:val="33845805"/>
    <w:rsid w:val="33894EF2"/>
    <w:rsid w:val="3389B9A3"/>
    <w:rsid w:val="338AB99B"/>
    <w:rsid w:val="338BA0FA"/>
    <w:rsid w:val="33904366"/>
    <w:rsid w:val="33923CCE"/>
    <w:rsid w:val="3392B1F0"/>
    <w:rsid w:val="339698DD"/>
    <w:rsid w:val="33996D2C"/>
    <w:rsid w:val="339C5CDF"/>
    <w:rsid w:val="339EF499"/>
    <w:rsid w:val="33A05A5B"/>
    <w:rsid w:val="33A342A4"/>
    <w:rsid w:val="33A47069"/>
    <w:rsid w:val="33A49003"/>
    <w:rsid w:val="33A5D2CA"/>
    <w:rsid w:val="33A7E550"/>
    <w:rsid w:val="33A8EC95"/>
    <w:rsid w:val="33AB539D"/>
    <w:rsid w:val="33AE2DA4"/>
    <w:rsid w:val="33B05D75"/>
    <w:rsid w:val="33B1D0E5"/>
    <w:rsid w:val="33B1F288"/>
    <w:rsid w:val="33B3751C"/>
    <w:rsid w:val="33B6B80C"/>
    <w:rsid w:val="33BDB26B"/>
    <w:rsid w:val="33BE883F"/>
    <w:rsid w:val="33C3A4AA"/>
    <w:rsid w:val="33C3DEAA"/>
    <w:rsid w:val="33C474CF"/>
    <w:rsid w:val="33C98E35"/>
    <w:rsid w:val="33CC050E"/>
    <w:rsid w:val="33CCDEB6"/>
    <w:rsid w:val="33CE629D"/>
    <w:rsid w:val="33D0CD5D"/>
    <w:rsid w:val="33D1B7C6"/>
    <w:rsid w:val="33D5F0EB"/>
    <w:rsid w:val="33D9E690"/>
    <w:rsid w:val="33DB68EF"/>
    <w:rsid w:val="33DD8C99"/>
    <w:rsid w:val="33DE20D7"/>
    <w:rsid w:val="33E3E7FA"/>
    <w:rsid w:val="33E40EB9"/>
    <w:rsid w:val="33E87504"/>
    <w:rsid w:val="33E9364C"/>
    <w:rsid w:val="33EA1048"/>
    <w:rsid w:val="33EABC69"/>
    <w:rsid w:val="33F0F2CA"/>
    <w:rsid w:val="33F2C2A3"/>
    <w:rsid w:val="33F53126"/>
    <w:rsid w:val="33F9CC45"/>
    <w:rsid w:val="33FA732F"/>
    <w:rsid w:val="33FBBA5C"/>
    <w:rsid w:val="33FD4AB7"/>
    <w:rsid w:val="33FE4855"/>
    <w:rsid w:val="33FF8EB6"/>
    <w:rsid w:val="3400F2AF"/>
    <w:rsid w:val="341094AF"/>
    <w:rsid w:val="34151AF5"/>
    <w:rsid w:val="34163472"/>
    <w:rsid w:val="341A87EA"/>
    <w:rsid w:val="341FB1F3"/>
    <w:rsid w:val="34220573"/>
    <w:rsid w:val="3426D951"/>
    <w:rsid w:val="34299381"/>
    <w:rsid w:val="3429DA68"/>
    <w:rsid w:val="342DC6D8"/>
    <w:rsid w:val="3433EEC1"/>
    <w:rsid w:val="3434D00D"/>
    <w:rsid w:val="34356D4A"/>
    <w:rsid w:val="34376614"/>
    <w:rsid w:val="343E2DB6"/>
    <w:rsid w:val="343E54C2"/>
    <w:rsid w:val="3442520A"/>
    <w:rsid w:val="3443EF82"/>
    <w:rsid w:val="34445563"/>
    <w:rsid w:val="3444F8B0"/>
    <w:rsid w:val="3449D82B"/>
    <w:rsid w:val="344A3B33"/>
    <w:rsid w:val="344B868F"/>
    <w:rsid w:val="344D3B78"/>
    <w:rsid w:val="345966EA"/>
    <w:rsid w:val="345A8BFA"/>
    <w:rsid w:val="345F6301"/>
    <w:rsid w:val="345F7C2F"/>
    <w:rsid w:val="345F9B11"/>
    <w:rsid w:val="3464BB2B"/>
    <w:rsid w:val="346625ED"/>
    <w:rsid w:val="346B2FBA"/>
    <w:rsid w:val="346C24BC"/>
    <w:rsid w:val="346E896E"/>
    <w:rsid w:val="3476E71C"/>
    <w:rsid w:val="3477F548"/>
    <w:rsid w:val="347D2811"/>
    <w:rsid w:val="3483C388"/>
    <w:rsid w:val="3486DD83"/>
    <w:rsid w:val="348D4FBD"/>
    <w:rsid w:val="348D84E1"/>
    <w:rsid w:val="34914D05"/>
    <w:rsid w:val="34953343"/>
    <w:rsid w:val="3496F8AA"/>
    <w:rsid w:val="34986D1B"/>
    <w:rsid w:val="34A052FD"/>
    <w:rsid w:val="34A531C4"/>
    <w:rsid w:val="34A66EE8"/>
    <w:rsid w:val="34B468A8"/>
    <w:rsid w:val="34BD10EC"/>
    <w:rsid w:val="34BEB1EE"/>
    <w:rsid w:val="34C034A7"/>
    <w:rsid w:val="34C06967"/>
    <w:rsid w:val="34C26C18"/>
    <w:rsid w:val="34CAA68F"/>
    <w:rsid w:val="34D21A9D"/>
    <w:rsid w:val="34D87BCF"/>
    <w:rsid w:val="34DB2D14"/>
    <w:rsid w:val="34DB5E7C"/>
    <w:rsid w:val="34E03AE4"/>
    <w:rsid w:val="34E37235"/>
    <w:rsid w:val="34E58F0D"/>
    <w:rsid w:val="34EA29FB"/>
    <w:rsid w:val="34EA9D69"/>
    <w:rsid w:val="34F19416"/>
    <w:rsid w:val="34F2270D"/>
    <w:rsid w:val="34F2F52A"/>
    <w:rsid w:val="34F6F94B"/>
    <w:rsid w:val="34FC2163"/>
    <w:rsid w:val="34FC3F85"/>
    <w:rsid w:val="34FC7237"/>
    <w:rsid w:val="34FE1800"/>
    <w:rsid w:val="34FE838D"/>
    <w:rsid w:val="3501F00A"/>
    <w:rsid w:val="35039F5F"/>
    <w:rsid w:val="3508BBB5"/>
    <w:rsid w:val="350971E0"/>
    <w:rsid w:val="350E9C1A"/>
    <w:rsid w:val="3511C1B6"/>
    <w:rsid w:val="35134715"/>
    <w:rsid w:val="351AA3B4"/>
    <w:rsid w:val="351DDC7B"/>
    <w:rsid w:val="35211CFA"/>
    <w:rsid w:val="352339BD"/>
    <w:rsid w:val="35251AE1"/>
    <w:rsid w:val="3538A066"/>
    <w:rsid w:val="353A0735"/>
    <w:rsid w:val="353E6281"/>
    <w:rsid w:val="353F957E"/>
    <w:rsid w:val="35464C22"/>
    <w:rsid w:val="3546F217"/>
    <w:rsid w:val="354734D3"/>
    <w:rsid w:val="3547B771"/>
    <w:rsid w:val="354971D7"/>
    <w:rsid w:val="354EC5C3"/>
    <w:rsid w:val="354FCB4C"/>
    <w:rsid w:val="3551AB5E"/>
    <w:rsid w:val="35555319"/>
    <w:rsid w:val="355621EC"/>
    <w:rsid w:val="3557C7D1"/>
    <w:rsid w:val="355C04F1"/>
    <w:rsid w:val="355E29E7"/>
    <w:rsid w:val="355E6BB3"/>
    <w:rsid w:val="3562FC0D"/>
    <w:rsid w:val="35631E98"/>
    <w:rsid w:val="356A2EA8"/>
    <w:rsid w:val="356A4CEC"/>
    <w:rsid w:val="356A7707"/>
    <w:rsid w:val="35701F43"/>
    <w:rsid w:val="357281B4"/>
    <w:rsid w:val="3573C139"/>
    <w:rsid w:val="35745244"/>
    <w:rsid w:val="35775918"/>
    <w:rsid w:val="35781220"/>
    <w:rsid w:val="3578ED30"/>
    <w:rsid w:val="35830E1B"/>
    <w:rsid w:val="35860D47"/>
    <w:rsid w:val="358E9304"/>
    <w:rsid w:val="358F94FD"/>
    <w:rsid w:val="3593DAB9"/>
    <w:rsid w:val="35940D7F"/>
    <w:rsid w:val="35967FB7"/>
    <w:rsid w:val="3596D61B"/>
    <w:rsid w:val="359CB659"/>
    <w:rsid w:val="35A85311"/>
    <w:rsid w:val="35A92FF0"/>
    <w:rsid w:val="35B14CF2"/>
    <w:rsid w:val="35B75F63"/>
    <w:rsid w:val="35BA29B2"/>
    <w:rsid w:val="35C84DBB"/>
    <w:rsid w:val="35CCCA4B"/>
    <w:rsid w:val="35D02460"/>
    <w:rsid w:val="35D33675"/>
    <w:rsid w:val="35D73645"/>
    <w:rsid w:val="35D89B57"/>
    <w:rsid w:val="35D9C9EB"/>
    <w:rsid w:val="35E206BC"/>
    <w:rsid w:val="35E89385"/>
    <w:rsid w:val="35E91EDA"/>
    <w:rsid w:val="35EAF94F"/>
    <w:rsid w:val="35EB88F6"/>
    <w:rsid w:val="35ED3DF2"/>
    <w:rsid w:val="35EDCC15"/>
    <w:rsid w:val="35EFC730"/>
    <w:rsid w:val="35F1A3F3"/>
    <w:rsid w:val="35F56724"/>
    <w:rsid w:val="35F6CB46"/>
    <w:rsid w:val="35F6ED0B"/>
    <w:rsid w:val="35F96208"/>
    <w:rsid w:val="35F9E17E"/>
    <w:rsid w:val="35FB8599"/>
    <w:rsid w:val="35FBE8B7"/>
    <w:rsid w:val="35FCE521"/>
    <w:rsid w:val="35FF0DB3"/>
    <w:rsid w:val="3607544D"/>
    <w:rsid w:val="360BA6C1"/>
    <w:rsid w:val="3615BD9F"/>
    <w:rsid w:val="3617D4EF"/>
    <w:rsid w:val="36181DF6"/>
    <w:rsid w:val="361A687A"/>
    <w:rsid w:val="361CDDEB"/>
    <w:rsid w:val="361E6CCA"/>
    <w:rsid w:val="36206AB5"/>
    <w:rsid w:val="3622389B"/>
    <w:rsid w:val="3622BC11"/>
    <w:rsid w:val="36252A1D"/>
    <w:rsid w:val="3627AA8B"/>
    <w:rsid w:val="3627F72B"/>
    <w:rsid w:val="362AB7E4"/>
    <w:rsid w:val="362FEA64"/>
    <w:rsid w:val="3630E4BB"/>
    <w:rsid w:val="3630F75A"/>
    <w:rsid w:val="3635473C"/>
    <w:rsid w:val="3636A072"/>
    <w:rsid w:val="363A7BBF"/>
    <w:rsid w:val="363CE75D"/>
    <w:rsid w:val="363D0F66"/>
    <w:rsid w:val="363E5044"/>
    <w:rsid w:val="36416F91"/>
    <w:rsid w:val="3645929E"/>
    <w:rsid w:val="3645EBE9"/>
    <w:rsid w:val="3648D768"/>
    <w:rsid w:val="36495C91"/>
    <w:rsid w:val="364C76BF"/>
    <w:rsid w:val="364D8781"/>
    <w:rsid w:val="364DC432"/>
    <w:rsid w:val="36503434"/>
    <w:rsid w:val="3658ED20"/>
    <w:rsid w:val="365E2FFD"/>
    <w:rsid w:val="366C2D2D"/>
    <w:rsid w:val="366FD130"/>
    <w:rsid w:val="3674AD19"/>
    <w:rsid w:val="3674CC71"/>
    <w:rsid w:val="36795B3F"/>
    <w:rsid w:val="3679EBDD"/>
    <w:rsid w:val="367A66CE"/>
    <w:rsid w:val="367E33F6"/>
    <w:rsid w:val="36834579"/>
    <w:rsid w:val="368699C4"/>
    <w:rsid w:val="36872905"/>
    <w:rsid w:val="3688BDD6"/>
    <w:rsid w:val="3688E522"/>
    <w:rsid w:val="368ADF7F"/>
    <w:rsid w:val="368C27DB"/>
    <w:rsid w:val="36902DF6"/>
    <w:rsid w:val="36910755"/>
    <w:rsid w:val="369675B8"/>
    <w:rsid w:val="369D3815"/>
    <w:rsid w:val="36A317A1"/>
    <w:rsid w:val="36A57823"/>
    <w:rsid w:val="36A62F44"/>
    <w:rsid w:val="36A92D44"/>
    <w:rsid w:val="36AA1250"/>
    <w:rsid w:val="36AE8C6D"/>
    <w:rsid w:val="36AF4068"/>
    <w:rsid w:val="36B0274F"/>
    <w:rsid w:val="36B31271"/>
    <w:rsid w:val="36B8528E"/>
    <w:rsid w:val="36B85FB0"/>
    <w:rsid w:val="36BCA065"/>
    <w:rsid w:val="36BD13EA"/>
    <w:rsid w:val="36BDDB79"/>
    <w:rsid w:val="36C6A515"/>
    <w:rsid w:val="36C7DD10"/>
    <w:rsid w:val="36C93A84"/>
    <w:rsid w:val="36CA3422"/>
    <w:rsid w:val="36D40717"/>
    <w:rsid w:val="36D40A46"/>
    <w:rsid w:val="36D4EFE2"/>
    <w:rsid w:val="36D56C26"/>
    <w:rsid w:val="36D743FE"/>
    <w:rsid w:val="36E84B04"/>
    <w:rsid w:val="36EA97EA"/>
    <w:rsid w:val="36EC98AF"/>
    <w:rsid w:val="36EDEE41"/>
    <w:rsid w:val="36F21D08"/>
    <w:rsid w:val="36F48514"/>
    <w:rsid w:val="36FF76A5"/>
    <w:rsid w:val="3700D9CD"/>
    <w:rsid w:val="3701137D"/>
    <w:rsid w:val="3702C28E"/>
    <w:rsid w:val="370792C6"/>
    <w:rsid w:val="3707E3A1"/>
    <w:rsid w:val="3709FF63"/>
    <w:rsid w:val="370F34D8"/>
    <w:rsid w:val="370F5991"/>
    <w:rsid w:val="37103287"/>
    <w:rsid w:val="37105A99"/>
    <w:rsid w:val="37139C36"/>
    <w:rsid w:val="37145602"/>
    <w:rsid w:val="371701DC"/>
    <w:rsid w:val="371A7385"/>
    <w:rsid w:val="371AAD52"/>
    <w:rsid w:val="371CC9F6"/>
    <w:rsid w:val="37201520"/>
    <w:rsid w:val="3720ECF9"/>
    <w:rsid w:val="37215153"/>
    <w:rsid w:val="372312A1"/>
    <w:rsid w:val="3724401B"/>
    <w:rsid w:val="3725B9C9"/>
    <w:rsid w:val="37284B7C"/>
    <w:rsid w:val="37296F02"/>
    <w:rsid w:val="373219FE"/>
    <w:rsid w:val="373D8CF2"/>
    <w:rsid w:val="373F884C"/>
    <w:rsid w:val="37413295"/>
    <w:rsid w:val="37459E7A"/>
    <w:rsid w:val="374A39A4"/>
    <w:rsid w:val="374CFF66"/>
    <w:rsid w:val="374FC2C6"/>
    <w:rsid w:val="37531569"/>
    <w:rsid w:val="375853A3"/>
    <w:rsid w:val="3758A292"/>
    <w:rsid w:val="3759B361"/>
    <w:rsid w:val="375A4C9F"/>
    <w:rsid w:val="375BF2DE"/>
    <w:rsid w:val="375E5A79"/>
    <w:rsid w:val="375F90E6"/>
    <w:rsid w:val="3762492C"/>
    <w:rsid w:val="376297BF"/>
    <w:rsid w:val="37675A30"/>
    <w:rsid w:val="3767ED85"/>
    <w:rsid w:val="376A31EF"/>
    <w:rsid w:val="376D67E1"/>
    <w:rsid w:val="376D686D"/>
    <w:rsid w:val="376E241A"/>
    <w:rsid w:val="37700A5E"/>
    <w:rsid w:val="3772AB1F"/>
    <w:rsid w:val="37731E29"/>
    <w:rsid w:val="37763830"/>
    <w:rsid w:val="37776C79"/>
    <w:rsid w:val="3779EEFF"/>
    <w:rsid w:val="377C0790"/>
    <w:rsid w:val="377C2A0F"/>
    <w:rsid w:val="377FFD68"/>
    <w:rsid w:val="378193CB"/>
    <w:rsid w:val="3784F8DC"/>
    <w:rsid w:val="3785DBBE"/>
    <w:rsid w:val="37898989"/>
    <w:rsid w:val="37905C38"/>
    <w:rsid w:val="3798F289"/>
    <w:rsid w:val="379E9D05"/>
    <w:rsid w:val="379F4072"/>
    <w:rsid w:val="379FC344"/>
    <w:rsid w:val="37A0DFCA"/>
    <w:rsid w:val="37A351F2"/>
    <w:rsid w:val="37ABFD14"/>
    <w:rsid w:val="37B48BAF"/>
    <w:rsid w:val="37B4E828"/>
    <w:rsid w:val="37B6138F"/>
    <w:rsid w:val="37B6CAE4"/>
    <w:rsid w:val="37B9A94C"/>
    <w:rsid w:val="37B9D1D5"/>
    <w:rsid w:val="37BB7187"/>
    <w:rsid w:val="37BD5CD1"/>
    <w:rsid w:val="37BE999E"/>
    <w:rsid w:val="37C2C01F"/>
    <w:rsid w:val="37C407D1"/>
    <w:rsid w:val="37C4F32B"/>
    <w:rsid w:val="37C81053"/>
    <w:rsid w:val="37CBF369"/>
    <w:rsid w:val="37D39C10"/>
    <w:rsid w:val="37D65A0B"/>
    <w:rsid w:val="37D6A00C"/>
    <w:rsid w:val="37D6B056"/>
    <w:rsid w:val="37D7D822"/>
    <w:rsid w:val="37E66D93"/>
    <w:rsid w:val="37E9ECDD"/>
    <w:rsid w:val="37F0BE9C"/>
    <w:rsid w:val="37F3C149"/>
    <w:rsid w:val="37FE8F39"/>
    <w:rsid w:val="3805E3F5"/>
    <w:rsid w:val="380778E9"/>
    <w:rsid w:val="3809447F"/>
    <w:rsid w:val="380E9FDB"/>
    <w:rsid w:val="380F6B9D"/>
    <w:rsid w:val="38109CD2"/>
    <w:rsid w:val="38130C28"/>
    <w:rsid w:val="38152BA0"/>
    <w:rsid w:val="3817A98B"/>
    <w:rsid w:val="381A02FE"/>
    <w:rsid w:val="381F92CF"/>
    <w:rsid w:val="381FEED9"/>
    <w:rsid w:val="38254573"/>
    <w:rsid w:val="382626FC"/>
    <w:rsid w:val="38282C10"/>
    <w:rsid w:val="382847D4"/>
    <w:rsid w:val="38290339"/>
    <w:rsid w:val="382BA35F"/>
    <w:rsid w:val="382EB349"/>
    <w:rsid w:val="3832FEA6"/>
    <w:rsid w:val="383565E4"/>
    <w:rsid w:val="3835DE6E"/>
    <w:rsid w:val="38365C33"/>
    <w:rsid w:val="383A7EF9"/>
    <w:rsid w:val="383E8A83"/>
    <w:rsid w:val="384202F7"/>
    <w:rsid w:val="384AF203"/>
    <w:rsid w:val="384B197D"/>
    <w:rsid w:val="38543551"/>
    <w:rsid w:val="3857CC76"/>
    <w:rsid w:val="385B59BE"/>
    <w:rsid w:val="385EA95F"/>
    <w:rsid w:val="385EF052"/>
    <w:rsid w:val="38614228"/>
    <w:rsid w:val="38629C19"/>
    <w:rsid w:val="38684DCF"/>
    <w:rsid w:val="3869270E"/>
    <w:rsid w:val="386A876F"/>
    <w:rsid w:val="386C37D2"/>
    <w:rsid w:val="38704128"/>
    <w:rsid w:val="3877B37E"/>
    <w:rsid w:val="387CBA4C"/>
    <w:rsid w:val="387D5F54"/>
    <w:rsid w:val="387D8C68"/>
    <w:rsid w:val="38819B76"/>
    <w:rsid w:val="3885DAB3"/>
    <w:rsid w:val="3889D543"/>
    <w:rsid w:val="388EEDBD"/>
    <w:rsid w:val="3892041C"/>
    <w:rsid w:val="38923E1A"/>
    <w:rsid w:val="389AC0EA"/>
    <w:rsid w:val="389D33E5"/>
    <w:rsid w:val="38A004F7"/>
    <w:rsid w:val="38A0D9BC"/>
    <w:rsid w:val="38A33A6D"/>
    <w:rsid w:val="38A410B1"/>
    <w:rsid w:val="38A49482"/>
    <w:rsid w:val="38A61CB1"/>
    <w:rsid w:val="38A78E0D"/>
    <w:rsid w:val="38B0B865"/>
    <w:rsid w:val="38B1684B"/>
    <w:rsid w:val="38B5AC28"/>
    <w:rsid w:val="38BCCA8F"/>
    <w:rsid w:val="38C19888"/>
    <w:rsid w:val="38C5B732"/>
    <w:rsid w:val="38C7FA39"/>
    <w:rsid w:val="38CA589E"/>
    <w:rsid w:val="38CB2C1E"/>
    <w:rsid w:val="38CCFFB2"/>
    <w:rsid w:val="38D82C17"/>
    <w:rsid w:val="38DA02A7"/>
    <w:rsid w:val="38DADDA2"/>
    <w:rsid w:val="38DF9E52"/>
    <w:rsid w:val="38E37373"/>
    <w:rsid w:val="38E6C71A"/>
    <w:rsid w:val="38E789F1"/>
    <w:rsid w:val="38E9AD49"/>
    <w:rsid w:val="38ED7DA4"/>
    <w:rsid w:val="38EEA89B"/>
    <w:rsid w:val="38F37509"/>
    <w:rsid w:val="38F4C1E0"/>
    <w:rsid w:val="38F5DCE9"/>
    <w:rsid w:val="38FA9A80"/>
    <w:rsid w:val="38FDA43D"/>
    <w:rsid w:val="38FF736F"/>
    <w:rsid w:val="38FF7F4A"/>
    <w:rsid w:val="39003953"/>
    <w:rsid w:val="3900861B"/>
    <w:rsid w:val="39029CD2"/>
    <w:rsid w:val="3902FC37"/>
    <w:rsid w:val="39060713"/>
    <w:rsid w:val="3909F0C2"/>
    <w:rsid w:val="390D8F0A"/>
    <w:rsid w:val="39158177"/>
    <w:rsid w:val="3916CC9A"/>
    <w:rsid w:val="391A1E21"/>
    <w:rsid w:val="391CF18D"/>
    <w:rsid w:val="391D5039"/>
    <w:rsid w:val="391DDC23"/>
    <w:rsid w:val="391FD529"/>
    <w:rsid w:val="3924DEB4"/>
    <w:rsid w:val="3925F80E"/>
    <w:rsid w:val="3928D254"/>
    <w:rsid w:val="3929ACEA"/>
    <w:rsid w:val="392A0727"/>
    <w:rsid w:val="392E51A3"/>
    <w:rsid w:val="39320A4E"/>
    <w:rsid w:val="39340721"/>
    <w:rsid w:val="39393920"/>
    <w:rsid w:val="39410553"/>
    <w:rsid w:val="39414305"/>
    <w:rsid w:val="39424D90"/>
    <w:rsid w:val="3944003B"/>
    <w:rsid w:val="39443C81"/>
    <w:rsid w:val="39460BC9"/>
    <w:rsid w:val="3949DD15"/>
    <w:rsid w:val="394A9B6F"/>
    <w:rsid w:val="394B8C1B"/>
    <w:rsid w:val="394D814A"/>
    <w:rsid w:val="394E05FC"/>
    <w:rsid w:val="394F1009"/>
    <w:rsid w:val="3951A32D"/>
    <w:rsid w:val="3951DBDA"/>
    <w:rsid w:val="3954C88E"/>
    <w:rsid w:val="3959BC0E"/>
    <w:rsid w:val="395C79AC"/>
    <w:rsid w:val="396DF91E"/>
    <w:rsid w:val="39705459"/>
    <w:rsid w:val="397211A6"/>
    <w:rsid w:val="3972CD71"/>
    <w:rsid w:val="39734453"/>
    <w:rsid w:val="39760BF8"/>
    <w:rsid w:val="397A3BC3"/>
    <w:rsid w:val="397C9B21"/>
    <w:rsid w:val="39810B9B"/>
    <w:rsid w:val="3982E0E8"/>
    <w:rsid w:val="398564F4"/>
    <w:rsid w:val="3985B46F"/>
    <w:rsid w:val="398ED771"/>
    <w:rsid w:val="398F3F80"/>
    <w:rsid w:val="3992EB81"/>
    <w:rsid w:val="399386BB"/>
    <w:rsid w:val="39987BB2"/>
    <w:rsid w:val="399B781F"/>
    <w:rsid w:val="399F5B09"/>
    <w:rsid w:val="39A34B14"/>
    <w:rsid w:val="39A4D142"/>
    <w:rsid w:val="39A65AD1"/>
    <w:rsid w:val="39AA703C"/>
    <w:rsid w:val="39AB96BE"/>
    <w:rsid w:val="39B20BD4"/>
    <w:rsid w:val="39B24B2E"/>
    <w:rsid w:val="39B38A4E"/>
    <w:rsid w:val="39BA055F"/>
    <w:rsid w:val="39C1A573"/>
    <w:rsid w:val="39C2449F"/>
    <w:rsid w:val="39C26047"/>
    <w:rsid w:val="39C7A6F0"/>
    <w:rsid w:val="39C7CEB8"/>
    <w:rsid w:val="39C9E2F2"/>
    <w:rsid w:val="39CECD91"/>
    <w:rsid w:val="39D3D711"/>
    <w:rsid w:val="39D5042A"/>
    <w:rsid w:val="39D8B16B"/>
    <w:rsid w:val="39DA1083"/>
    <w:rsid w:val="39DF7B22"/>
    <w:rsid w:val="39E095E5"/>
    <w:rsid w:val="39E6034E"/>
    <w:rsid w:val="39E7CBE4"/>
    <w:rsid w:val="39EEBEB3"/>
    <w:rsid w:val="39F05C49"/>
    <w:rsid w:val="39F6941B"/>
    <w:rsid w:val="39F78DF3"/>
    <w:rsid w:val="3A007B29"/>
    <w:rsid w:val="3A01AB1C"/>
    <w:rsid w:val="3A02B6E6"/>
    <w:rsid w:val="3A047EBE"/>
    <w:rsid w:val="3A087EC6"/>
    <w:rsid w:val="3A09C8B1"/>
    <w:rsid w:val="3A0A1A2D"/>
    <w:rsid w:val="3A0CD9CD"/>
    <w:rsid w:val="3A0D824B"/>
    <w:rsid w:val="3A120AD2"/>
    <w:rsid w:val="3A14D9BF"/>
    <w:rsid w:val="3A1A5C15"/>
    <w:rsid w:val="3A247C7C"/>
    <w:rsid w:val="3A31152E"/>
    <w:rsid w:val="3A33974B"/>
    <w:rsid w:val="3A33FD1D"/>
    <w:rsid w:val="3A3CE7C3"/>
    <w:rsid w:val="3A3E65AA"/>
    <w:rsid w:val="3A40A42F"/>
    <w:rsid w:val="3A4344BC"/>
    <w:rsid w:val="3A492096"/>
    <w:rsid w:val="3A4A6372"/>
    <w:rsid w:val="3A4C7236"/>
    <w:rsid w:val="3A4D84AD"/>
    <w:rsid w:val="3A4EA048"/>
    <w:rsid w:val="3A552CA3"/>
    <w:rsid w:val="3A57EA9E"/>
    <w:rsid w:val="3A5868AB"/>
    <w:rsid w:val="3A592DC9"/>
    <w:rsid w:val="3A5DC606"/>
    <w:rsid w:val="3A649C15"/>
    <w:rsid w:val="3A6C2034"/>
    <w:rsid w:val="3A6CD2C0"/>
    <w:rsid w:val="3A6D3111"/>
    <w:rsid w:val="3A6FBDAE"/>
    <w:rsid w:val="3A70FB4F"/>
    <w:rsid w:val="3A71A15A"/>
    <w:rsid w:val="3A73B3C2"/>
    <w:rsid w:val="3A74756D"/>
    <w:rsid w:val="3A7A8B64"/>
    <w:rsid w:val="3A7FB2F4"/>
    <w:rsid w:val="3A85064F"/>
    <w:rsid w:val="3A8B4705"/>
    <w:rsid w:val="3A8D198B"/>
    <w:rsid w:val="3AA2D709"/>
    <w:rsid w:val="3AA63344"/>
    <w:rsid w:val="3AAC9751"/>
    <w:rsid w:val="3AADA3EB"/>
    <w:rsid w:val="3AAE06EC"/>
    <w:rsid w:val="3AAF803E"/>
    <w:rsid w:val="3AB62D4F"/>
    <w:rsid w:val="3AB658B8"/>
    <w:rsid w:val="3AB885EB"/>
    <w:rsid w:val="3AB9CA07"/>
    <w:rsid w:val="3ABB5A14"/>
    <w:rsid w:val="3ABD806A"/>
    <w:rsid w:val="3ABFF502"/>
    <w:rsid w:val="3AC005A8"/>
    <w:rsid w:val="3AC3D090"/>
    <w:rsid w:val="3AC9C5EA"/>
    <w:rsid w:val="3AC9F88C"/>
    <w:rsid w:val="3ACACF1C"/>
    <w:rsid w:val="3AD483CE"/>
    <w:rsid w:val="3ADA35B0"/>
    <w:rsid w:val="3ADCB38C"/>
    <w:rsid w:val="3ADE20A5"/>
    <w:rsid w:val="3AE5F857"/>
    <w:rsid w:val="3AECFC66"/>
    <w:rsid w:val="3AF2F777"/>
    <w:rsid w:val="3AF9AFBC"/>
    <w:rsid w:val="3AFABA93"/>
    <w:rsid w:val="3AFC0DDC"/>
    <w:rsid w:val="3AFD6E24"/>
    <w:rsid w:val="3AFE9D92"/>
    <w:rsid w:val="3B04E59D"/>
    <w:rsid w:val="3B0A1195"/>
    <w:rsid w:val="3B0BB1C2"/>
    <w:rsid w:val="3B0BD5E6"/>
    <w:rsid w:val="3B0CD791"/>
    <w:rsid w:val="3B1ACA25"/>
    <w:rsid w:val="3B1B61D5"/>
    <w:rsid w:val="3B223298"/>
    <w:rsid w:val="3B28EE73"/>
    <w:rsid w:val="3B2BEBC4"/>
    <w:rsid w:val="3B313A0E"/>
    <w:rsid w:val="3B361314"/>
    <w:rsid w:val="3B38345F"/>
    <w:rsid w:val="3B38E3C2"/>
    <w:rsid w:val="3B3AC415"/>
    <w:rsid w:val="3B3DE380"/>
    <w:rsid w:val="3B40E541"/>
    <w:rsid w:val="3B476344"/>
    <w:rsid w:val="3B49E253"/>
    <w:rsid w:val="3B4C56A0"/>
    <w:rsid w:val="3B4C71F2"/>
    <w:rsid w:val="3B52DADE"/>
    <w:rsid w:val="3B538317"/>
    <w:rsid w:val="3B60134C"/>
    <w:rsid w:val="3B6AF30C"/>
    <w:rsid w:val="3B6BE024"/>
    <w:rsid w:val="3B6DC511"/>
    <w:rsid w:val="3B714247"/>
    <w:rsid w:val="3B7813D9"/>
    <w:rsid w:val="3B7B34CF"/>
    <w:rsid w:val="3B80FAAB"/>
    <w:rsid w:val="3B891646"/>
    <w:rsid w:val="3B8BC3B1"/>
    <w:rsid w:val="3B8BEED2"/>
    <w:rsid w:val="3B8E70F9"/>
    <w:rsid w:val="3B936FD5"/>
    <w:rsid w:val="3B996598"/>
    <w:rsid w:val="3B9D61FB"/>
    <w:rsid w:val="3B9EAD0D"/>
    <w:rsid w:val="3BA08159"/>
    <w:rsid w:val="3BA1BFE4"/>
    <w:rsid w:val="3BA2F1DF"/>
    <w:rsid w:val="3BA5C26E"/>
    <w:rsid w:val="3BB4DEB9"/>
    <w:rsid w:val="3BB6A934"/>
    <w:rsid w:val="3BB6C6F3"/>
    <w:rsid w:val="3BB7704A"/>
    <w:rsid w:val="3BB9FFD3"/>
    <w:rsid w:val="3BBC8C9B"/>
    <w:rsid w:val="3BC0ED78"/>
    <w:rsid w:val="3BC2D451"/>
    <w:rsid w:val="3BC3A815"/>
    <w:rsid w:val="3BCA195A"/>
    <w:rsid w:val="3BD52366"/>
    <w:rsid w:val="3BD5829D"/>
    <w:rsid w:val="3BDB08BD"/>
    <w:rsid w:val="3BDBCA89"/>
    <w:rsid w:val="3BE4174A"/>
    <w:rsid w:val="3BE7E58F"/>
    <w:rsid w:val="3BEE0902"/>
    <w:rsid w:val="3BFD57F4"/>
    <w:rsid w:val="3C0029FD"/>
    <w:rsid w:val="3C010352"/>
    <w:rsid w:val="3C044E8D"/>
    <w:rsid w:val="3C077AC5"/>
    <w:rsid w:val="3C0E0B23"/>
    <w:rsid w:val="3C0EA4DD"/>
    <w:rsid w:val="3C0F18A3"/>
    <w:rsid w:val="3C129ADB"/>
    <w:rsid w:val="3C156553"/>
    <w:rsid w:val="3C1666AD"/>
    <w:rsid w:val="3C1E3AD7"/>
    <w:rsid w:val="3C224601"/>
    <w:rsid w:val="3C240A28"/>
    <w:rsid w:val="3C242C13"/>
    <w:rsid w:val="3C2602AD"/>
    <w:rsid w:val="3C266913"/>
    <w:rsid w:val="3C27CB34"/>
    <w:rsid w:val="3C34F164"/>
    <w:rsid w:val="3C351B3D"/>
    <w:rsid w:val="3C3EFADA"/>
    <w:rsid w:val="3C423ABA"/>
    <w:rsid w:val="3C445566"/>
    <w:rsid w:val="3C476DF6"/>
    <w:rsid w:val="3C49BB33"/>
    <w:rsid w:val="3C4F3D1E"/>
    <w:rsid w:val="3C54C783"/>
    <w:rsid w:val="3C571F74"/>
    <w:rsid w:val="3C58489C"/>
    <w:rsid w:val="3C5D5B6B"/>
    <w:rsid w:val="3C617A9B"/>
    <w:rsid w:val="3C634280"/>
    <w:rsid w:val="3C655958"/>
    <w:rsid w:val="3C664B19"/>
    <w:rsid w:val="3C6CD51F"/>
    <w:rsid w:val="3C6D7669"/>
    <w:rsid w:val="3C71FF40"/>
    <w:rsid w:val="3C73F3CA"/>
    <w:rsid w:val="3C7582E4"/>
    <w:rsid w:val="3C7668E0"/>
    <w:rsid w:val="3C7769EB"/>
    <w:rsid w:val="3C794925"/>
    <w:rsid w:val="3C8004BC"/>
    <w:rsid w:val="3C866C8E"/>
    <w:rsid w:val="3C9424AF"/>
    <w:rsid w:val="3C96AD8E"/>
    <w:rsid w:val="3C98B2BD"/>
    <w:rsid w:val="3C999A5D"/>
    <w:rsid w:val="3CA0B5FE"/>
    <w:rsid w:val="3CA1196A"/>
    <w:rsid w:val="3CAD86F6"/>
    <w:rsid w:val="3CADF4E6"/>
    <w:rsid w:val="3CAE0EA4"/>
    <w:rsid w:val="3CB13E68"/>
    <w:rsid w:val="3CB51393"/>
    <w:rsid w:val="3CB90187"/>
    <w:rsid w:val="3CBBF4C2"/>
    <w:rsid w:val="3CC5263E"/>
    <w:rsid w:val="3CC8A3B0"/>
    <w:rsid w:val="3CC9B592"/>
    <w:rsid w:val="3CCAC2F9"/>
    <w:rsid w:val="3CCAECF1"/>
    <w:rsid w:val="3CCCD7BA"/>
    <w:rsid w:val="3CD751B6"/>
    <w:rsid w:val="3CD97713"/>
    <w:rsid w:val="3CDA636E"/>
    <w:rsid w:val="3CDBE253"/>
    <w:rsid w:val="3CDF5BB0"/>
    <w:rsid w:val="3CE00037"/>
    <w:rsid w:val="3CE261F3"/>
    <w:rsid w:val="3CE74936"/>
    <w:rsid w:val="3CEA9EF0"/>
    <w:rsid w:val="3CEABDAC"/>
    <w:rsid w:val="3CEBE063"/>
    <w:rsid w:val="3CEF3288"/>
    <w:rsid w:val="3CF508FD"/>
    <w:rsid w:val="3CFEA1AE"/>
    <w:rsid w:val="3CFFEA4C"/>
    <w:rsid w:val="3D0146F9"/>
    <w:rsid w:val="3D02C951"/>
    <w:rsid w:val="3D04E86F"/>
    <w:rsid w:val="3D052955"/>
    <w:rsid w:val="3D0865E9"/>
    <w:rsid w:val="3D0B748C"/>
    <w:rsid w:val="3D10D203"/>
    <w:rsid w:val="3D16593B"/>
    <w:rsid w:val="3D18C51D"/>
    <w:rsid w:val="3D1BC7DE"/>
    <w:rsid w:val="3D1DC9DB"/>
    <w:rsid w:val="3D1E349A"/>
    <w:rsid w:val="3D23AC83"/>
    <w:rsid w:val="3D244BE1"/>
    <w:rsid w:val="3D2561D5"/>
    <w:rsid w:val="3D26783C"/>
    <w:rsid w:val="3D2AD918"/>
    <w:rsid w:val="3D2BB505"/>
    <w:rsid w:val="3D2D7DCA"/>
    <w:rsid w:val="3D2DB1A4"/>
    <w:rsid w:val="3D3249A5"/>
    <w:rsid w:val="3D332E0F"/>
    <w:rsid w:val="3D36E11D"/>
    <w:rsid w:val="3D36EFA1"/>
    <w:rsid w:val="3D3A2B68"/>
    <w:rsid w:val="3D3AA5F6"/>
    <w:rsid w:val="3D440296"/>
    <w:rsid w:val="3D455817"/>
    <w:rsid w:val="3D46683B"/>
    <w:rsid w:val="3D497466"/>
    <w:rsid w:val="3D4CA275"/>
    <w:rsid w:val="3D54A296"/>
    <w:rsid w:val="3D5EF134"/>
    <w:rsid w:val="3D5F7876"/>
    <w:rsid w:val="3D5FE50F"/>
    <w:rsid w:val="3D602FF0"/>
    <w:rsid w:val="3D655A75"/>
    <w:rsid w:val="3D677E64"/>
    <w:rsid w:val="3D68E14C"/>
    <w:rsid w:val="3D690686"/>
    <w:rsid w:val="3D6DA24A"/>
    <w:rsid w:val="3D7218D7"/>
    <w:rsid w:val="3D757325"/>
    <w:rsid w:val="3D780EE4"/>
    <w:rsid w:val="3D807C8C"/>
    <w:rsid w:val="3D876B95"/>
    <w:rsid w:val="3D888D52"/>
    <w:rsid w:val="3D889EBA"/>
    <w:rsid w:val="3D8D96B1"/>
    <w:rsid w:val="3D8FA6AE"/>
    <w:rsid w:val="3D959D5D"/>
    <w:rsid w:val="3D9AC814"/>
    <w:rsid w:val="3D9DA85A"/>
    <w:rsid w:val="3D9F3396"/>
    <w:rsid w:val="3DA6AC5C"/>
    <w:rsid w:val="3DA89C11"/>
    <w:rsid w:val="3DAB8C11"/>
    <w:rsid w:val="3DAD0ECF"/>
    <w:rsid w:val="3DAD1BCB"/>
    <w:rsid w:val="3DB033A4"/>
    <w:rsid w:val="3DB240D5"/>
    <w:rsid w:val="3DB2EDF0"/>
    <w:rsid w:val="3DB79601"/>
    <w:rsid w:val="3DB9AED0"/>
    <w:rsid w:val="3DBDC731"/>
    <w:rsid w:val="3DC214E6"/>
    <w:rsid w:val="3DC8D2FF"/>
    <w:rsid w:val="3DCB010D"/>
    <w:rsid w:val="3DCE45D4"/>
    <w:rsid w:val="3DCFE5DE"/>
    <w:rsid w:val="3DD9D172"/>
    <w:rsid w:val="3DDA12FE"/>
    <w:rsid w:val="3DDB73FC"/>
    <w:rsid w:val="3DDBA7D8"/>
    <w:rsid w:val="3DDD132F"/>
    <w:rsid w:val="3DE1C439"/>
    <w:rsid w:val="3DE76953"/>
    <w:rsid w:val="3DE968CF"/>
    <w:rsid w:val="3DEBC854"/>
    <w:rsid w:val="3DED19A2"/>
    <w:rsid w:val="3DEEDA21"/>
    <w:rsid w:val="3DF540D6"/>
    <w:rsid w:val="3DF73795"/>
    <w:rsid w:val="3DFDE05E"/>
    <w:rsid w:val="3DFEA7D2"/>
    <w:rsid w:val="3E002A01"/>
    <w:rsid w:val="3E02CABF"/>
    <w:rsid w:val="3E093A81"/>
    <w:rsid w:val="3E0CEEA6"/>
    <w:rsid w:val="3E0E2085"/>
    <w:rsid w:val="3E0E53F3"/>
    <w:rsid w:val="3E1578CD"/>
    <w:rsid w:val="3E16B8A6"/>
    <w:rsid w:val="3E1B09C2"/>
    <w:rsid w:val="3E1CA5EE"/>
    <w:rsid w:val="3E1E6236"/>
    <w:rsid w:val="3E1EC6EA"/>
    <w:rsid w:val="3E298AD4"/>
    <w:rsid w:val="3E2D5833"/>
    <w:rsid w:val="3E3348BC"/>
    <w:rsid w:val="3E382881"/>
    <w:rsid w:val="3E4019AD"/>
    <w:rsid w:val="3E410DA1"/>
    <w:rsid w:val="3E45614D"/>
    <w:rsid w:val="3E482C40"/>
    <w:rsid w:val="3E489811"/>
    <w:rsid w:val="3E4E4F6B"/>
    <w:rsid w:val="3E5B2136"/>
    <w:rsid w:val="3E5BBE64"/>
    <w:rsid w:val="3E5C8917"/>
    <w:rsid w:val="3E5EDA8C"/>
    <w:rsid w:val="3E62DEE0"/>
    <w:rsid w:val="3E67B2E4"/>
    <w:rsid w:val="3E685922"/>
    <w:rsid w:val="3E70E95A"/>
    <w:rsid w:val="3E71744B"/>
    <w:rsid w:val="3E7523B0"/>
    <w:rsid w:val="3E7BA442"/>
    <w:rsid w:val="3E7F5E15"/>
    <w:rsid w:val="3E8124F0"/>
    <w:rsid w:val="3E8507A7"/>
    <w:rsid w:val="3E87A9C5"/>
    <w:rsid w:val="3E8A8D93"/>
    <w:rsid w:val="3E8E5B35"/>
    <w:rsid w:val="3E94CC9F"/>
    <w:rsid w:val="3E9C2854"/>
    <w:rsid w:val="3E9DE240"/>
    <w:rsid w:val="3EA302E5"/>
    <w:rsid w:val="3EAEFD72"/>
    <w:rsid w:val="3EB1C8FD"/>
    <w:rsid w:val="3EB1EB11"/>
    <w:rsid w:val="3EB56991"/>
    <w:rsid w:val="3EB7983F"/>
    <w:rsid w:val="3EBD5B56"/>
    <w:rsid w:val="3EC4C55F"/>
    <w:rsid w:val="3EC4DF41"/>
    <w:rsid w:val="3EC8E2D9"/>
    <w:rsid w:val="3EC98205"/>
    <w:rsid w:val="3ECB9D4E"/>
    <w:rsid w:val="3ECBF098"/>
    <w:rsid w:val="3ED3A730"/>
    <w:rsid w:val="3ED8412B"/>
    <w:rsid w:val="3EDA9EAA"/>
    <w:rsid w:val="3EDABD5A"/>
    <w:rsid w:val="3EDCBBAD"/>
    <w:rsid w:val="3EDD0762"/>
    <w:rsid w:val="3EDD25E9"/>
    <w:rsid w:val="3EDE2AFF"/>
    <w:rsid w:val="3EDF82AC"/>
    <w:rsid w:val="3EE62C3C"/>
    <w:rsid w:val="3EEAEDEE"/>
    <w:rsid w:val="3EEB5023"/>
    <w:rsid w:val="3EEE0FFB"/>
    <w:rsid w:val="3EF54F94"/>
    <w:rsid w:val="3EF670A6"/>
    <w:rsid w:val="3EF91989"/>
    <w:rsid w:val="3EF9EC74"/>
    <w:rsid w:val="3EFC7BE4"/>
    <w:rsid w:val="3F03E441"/>
    <w:rsid w:val="3F07D777"/>
    <w:rsid w:val="3F091591"/>
    <w:rsid w:val="3F0B23DD"/>
    <w:rsid w:val="3F13B0BD"/>
    <w:rsid w:val="3F15192A"/>
    <w:rsid w:val="3F1CE5E4"/>
    <w:rsid w:val="3F20A9C6"/>
    <w:rsid w:val="3F2975B5"/>
    <w:rsid w:val="3F2CAC94"/>
    <w:rsid w:val="3F2EE5DE"/>
    <w:rsid w:val="3F3371B5"/>
    <w:rsid w:val="3F36A8C4"/>
    <w:rsid w:val="3F398D70"/>
    <w:rsid w:val="3F3C74D4"/>
    <w:rsid w:val="3F3E1137"/>
    <w:rsid w:val="3F4072FE"/>
    <w:rsid w:val="3F41609E"/>
    <w:rsid w:val="3F45071D"/>
    <w:rsid w:val="3F457AE1"/>
    <w:rsid w:val="3F45CE97"/>
    <w:rsid w:val="3F460E4C"/>
    <w:rsid w:val="3F462691"/>
    <w:rsid w:val="3F587E23"/>
    <w:rsid w:val="3F59C248"/>
    <w:rsid w:val="3F625CAD"/>
    <w:rsid w:val="3F62F542"/>
    <w:rsid w:val="3F64B7B0"/>
    <w:rsid w:val="3F653FB8"/>
    <w:rsid w:val="3F67E233"/>
    <w:rsid w:val="3F6867FC"/>
    <w:rsid w:val="3F6DB860"/>
    <w:rsid w:val="3F71D2FB"/>
    <w:rsid w:val="3F71F30E"/>
    <w:rsid w:val="3F79491C"/>
    <w:rsid w:val="3F7FCF4C"/>
    <w:rsid w:val="3F82BFD4"/>
    <w:rsid w:val="3F82EC89"/>
    <w:rsid w:val="3F840FCA"/>
    <w:rsid w:val="3F8542E5"/>
    <w:rsid w:val="3F8EF62D"/>
    <w:rsid w:val="3F8FE95E"/>
    <w:rsid w:val="3F915B8C"/>
    <w:rsid w:val="3F92A554"/>
    <w:rsid w:val="3F95489C"/>
    <w:rsid w:val="3F95D376"/>
    <w:rsid w:val="3F9D52D5"/>
    <w:rsid w:val="3F9FF0EF"/>
    <w:rsid w:val="3F9FF51E"/>
    <w:rsid w:val="3FA08845"/>
    <w:rsid w:val="3FA479BB"/>
    <w:rsid w:val="3FA761D1"/>
    <w:rsid w:val="3FAAB48C"/>
    <w:rsid w:val="3FB0B7DC"/>
    <w:rsid w:val="3FB1CFF7"/>
    <w:rsid w:val="3FB2CFD1"/>
    <w:rsid w:val="3FB4158C"/>
    <w:rsid w:val="3FB62605"/>
    <w:rsid w:val="3FB83B0E"/>
    <w:rsid w:val="3FBA6A52"/>
    <w:rsid w:val="3FC46EDE"/>
    <w:rsid w:val="3FC47430"/>
    <w:rsid w:val="3FC7A278"/>
    <w:rsid w:val="3FCC3B2B"/>
    <w:rsid w:val="3FCD20DF"/>
    <w:rsid w:val="3FCE9040"/>
    <w:rsid w:val="3FCF1EE2"/>
    <w:rsid w:val="3FD79177"/>
    <w:rsid w:val="3FD7D13D"/>
    <w:rsid w:val="3FD856C0"/>
    <w:rsid w:val="3FDA402E"/>
    <w:rsid w:val="3FE78B17"/>
    <w:rsid w:val="3FF1067D"/>
    <w:rsid w:val="3FF53C07"/>
    <w:rsid w:val="3FF57F92"/>
    <w:rsid w:val="3FFDB985"/>
    <w:rsid w:val="3FFE113A"/>
    <w:rsid w:val="40032936"/>
    <w:rsid w:val="4004E52A"/>
    <w:rsid w:val="4005C19B"/>
    <w:rsid w:val="400785D2"/>
    <w:rsid w:val="4009FA6E"/>
    <w:rsid w:val="400E4508"/>
    <w:rsid w:val="400EF278"/>
    <w:rsid w:val="4011321A"/>
    <w:rsid w:val="4012C17B"/>
    <w:rsid w:val="40137689"/>
    <w:rsid w:val="40140DAE"/>
    <w:rsid w:val="401774A3"/>
    <w:rsid w:val="4018065A"/>
    <w:rsid w:val="4019028B"/>
    <w:rsid w:val="401CA051"/>
    <w:rsid w:val="401D7A08"/>
    <w:rsid w:val="4021AAEC"/>
    <w:rsid w:val="402703B8"/>
    <w:rsid w:val="402AB77E"/>
    <w:rsid w:val="40308C5A"/>
    <w:rsid w:val="40370E7D"/>
    <w:rsid w:val="403986D2"/>
    <w:rsid w:val="403E98D5"/>
    <w:rsid w:val="40454762"/>
    <w:rsid w:val="40466E31"/>
    <w:rsid w:val="4049CAB3"/>
    <w:rsid w:val="4049DFD8"/>
    <w:rsid w:val="404A5BDA"/>
    <w:rsid w:val="404ACB46"/>
    <w:rsid w:val="404DF8C7"/>
    <w:rsid w:val="404E8476"/>
    <w:rsid w:val="40530F89"/>
    <w:rsid w:val="4054367F"/>
    <w:rsid w:val="40550CE0"/>
    <w:rsid w:val="4055BBA7"/>
    <w:rsid w:val="4055D0A6"/>
    <w:rsid w:val="4056F190"/>
    <w:rsid w:val="4059BF63"/>
    <w:rsid w:val="405AA90E"/>
    <w:rsid w:val="405B4FDA"/>
    <w:rsid w:val="405D5B19"/>
    <w:rsid w:val="405FA09A"/>
    <w:rsid w:val="4062F2F4"/>
    <w:rsid w:val="40649E8E"/>
    <w:rsid w:val="40674BA3"/>
    <w:rsid w:val="4069DF33"/>
    <w:rsid w:val="40755132"/>
    <w:rsid w:val="4076638E"/>
    <w:rsid w:val="40794123"/>
    <w:rsid w:val="407BC8F3"/>
    <w:rsid w:val="40803C81"/>
    <w:rsid w:val="408136CD"/>
    <w:rsid w:val="4087F029"/>
    <w:rsid w:val="4087FEA6"/>
    <w:rsid w:val="408BEAE1"/>
    <w:rsid w:val="408DA782"/>
    <w:rsid w:val="408E35CE"/>
    <w:rsid w:val="408EC0B7"/>
    <w:rsid w:val="40916F8E"/>
    <w:rsid w:val="40989005"/>
    <w:rsid w:val="409B9323"/>
    <w:rsid w:val="409B952F"/>
    <w:rsid w:val="409CF733"/>
    <w:rsid w:val="409E8DEA"/>
    <w:rsid w:val="40A5B4D5"/>
    <w:rsid w:val="40A97B50"/>
    <w:rsid w:val="40B5711D"/>
    <w:rsid w:val="40B57339"/>
    <w:rsid w:val="40B58D98"/>
    <w:rsid w:val="40B750A4"/>
    <w:rsid w:val="40B7D268"/>
    <w:rsid w:val="40B81AD7"/>
    <w:rsid w:val="40B940F0"/>
    <w:rsid w:val="40B957D1"/>
    <w:rsid w:val="40B9D648"/>
    <w:rsid w:val="40C40A8D"/>
    <w:rsid w:val="40CB9430"/>
    <w:rsid w:val="40CC5062"/>
    <w:rsid w:val="40D96055"/>
    <w:rsid w:val="40DD681B"/>
    <w:rsid w:val="40E0A295"/>
    <w:rsid w:val="40E1312B"/>
    <w:rsid w:val="40EA325E"/>
    <w:rsid w:val="40EB9A3B"/>
    <w:rsid w:val="40EBA182"/>
    <w:rsid w:val="40EDC656"/>
    <w:rsid w:val="40F3216F"/>
    <w:rsid w:val="40F7B206"/>
    <w:rsid w:val="40F91CD4"/>
    <w:rsid w:val="40FBF31F"/>
    <w:rsid w:val="40FC7CF1"/>
    <w:rsid w:val="40FE1C42"/>
    <w:rsid w:val="4102E62B"/>
    <w:rsid w:val="4111AC8E"/>
    <w:rsid w:val="41129DEF"/>
    <w:rsid w:val="4114E018"/>
    <w:rsid w:val="41151507"/>
    <w:rsid w:val="411B9C96"/>
    <w:rsid w:val="411C39C5"/>
    <w:rsid w:val="411CB00D"/>
    <w:rsid w:val="41211346"/>
    <w:rsid w:val="412273E0"/>
    <w:rsid w:val="41235850"/>
    <w:rsid w:val="4125BE51"/>
    <w:rsid w:val="4125FFF8"/>
    <w:rsid w:val="41279B64"/>
    <w:rsid w:val="412E504F"/>
    <w:rsid w:val="412FCC70"/>
    <w:rsid w:val="413059F1"/>
    <w:rsid w:val="413B78EC"/>
    <w:rsid w:val="413C5590"/>
    <w:rsid w:val="413F5D91"/>
    <w:rsid w:val="4140F9AF"/>
    <w:rsid w:val="41425CD0"/>
    <w:rsid w:val="414B9F1B"/>
    <w:rsid w:val="414E6A67"/>
    <w:rsid w:val="415153E2"/>
    <w:rsid w:val="41528E24"/>
    <w:rsid w:val="4152C9F5"/>
    <w:rsid w:val="41532807"/>
    <w:rsid w:val="4154883B"/>
    <w:rsid w:val="41578500"/>
    <w:rsid w:val="41598F50"/>
    <w:rsid w:val="4159FB9F"/>
    <w:rsid w:val="415C960E"/>
    <w:rsid w:val="416815A1"/>
    <w:rsid w:val="416A38B9"/>
    <w:rsid w:val="416F6C5C"/>
    <w:rsid w:val="4170B901"/>
    <w:rsid w:val="41716643"/>
    <w:rsid w:val="41723F14"/>
    <w:rsid w:val="417820E1"/>
    <w:rsid w:val="4181ED87"/>
    <w:rsid w:val="4182D2E7"/>
    <w:rsid w:val="41864665"/>
    <w:rsid w:val="4187A0F1"/>
    <w:rsid w:val="4188745A"/>
    <w:rsid w:val="4188B443"/>
    <w:rsid w:val="41899F23"/>
    <w:rsid w:val="418E2C69"/>
    <w:rsid w:val="418E7BCD"/>
    <w:rsid w:val="41945FA1"/>
    <w:rsid w:val="41959ECE"/>
    <w:rsid w:val="41972628"/>
    <w:rsid w:val="419781D3"/>
    <w:rsid w:val="4197BF00"/>
    <w:rsid w:val="41A25E5D"/>
    <w:rsid w:val="41A80CA3"/>
    <w:rsid w:val="41ADFBB6"/>
    <w:rsid w:val="41AF4F26"/>
    <w:rsid w:val="41B1B586"/>
    <w:rsid w:val="41B223C2"/>
    <w:rsid w:val="41B43E9F"/>
    <w:rsid w:val="41B5E5F9"/>
    <w:rsid w:val="41B6FED7"/>
    <w:rsid w:val="41B9B59C"/>
    <w:rsid w:val="41C07BA8"/>
    <w:rsid w:val="41C1FD31"/>
    <w:rsid w:val="41C5441D"/>
    <w:rsid w:val="41C85F2D"/>
    <w:rsid w:val="41CCA1FB"/>
    <w:rsid w:val="41CDF0D5"/>
    <w:rsid w:val="41CE8815"/>
    <w:rsid w:val="41CF7B9B"/>
    <w:rsid w:val="41CFF13F"/>
    <w:rsid w:val="41D1023E"/>
    <w:rsid w:val="41D56DC5"/>
    <w:rsid w:val="41D6CAE9"/>
    <w:rsid w:val="41D85D12"/>
    <w:rsid w:val="41DA6EA2"/>
    <w:rsid w:val="41DDE51B"/>
    <w:rsid w:val="41E2B6ED"/>
    <w:rsid w:val="41E2D7E4"/>
    <w:rsid w:val="41E6D3EB"/>
    <w:rsid w:val="41E8F970"/>
    <w:rsid w:val="41E9BA84"/>
    <w:rsid w:val="41EADFCD"/>
    <w:rsid w:val="41F1D393"/>
    <w:rsid w:val="41F74C44"/>
    <w:rsid w:val="41FA0172"/>
    <w:rsid w:val="41FC43E9"/>
    <w:rsid w:val="41FC7ECB"/>
    <w:rsid w:val="41FCEABC"/>
    <w:rsid w:val="42099386"/>
    <w:rsid w:val="420CC4EA"/>
    <w:rsid w:val="420CE8B3"/>
    <w:rsid w:val="4214C8E7"/>
    <w:rsid w:val="42152779"/>
    <w:rsid w:val="4215A5BC"/>
    <w:rsid w:val="4216960F"/>
    <w:rsid w:val="42206302"/>
    <w:rsid w:val="4220D720"/>
    <w:rsid w:val="422A90F1"/>
    <w:rsid w:val="422CFD03"/>
    <w:rsid w:val="422DC623"/>
    <w:rsid w:val="422E09C2"/>
    <w:rsid w:val="42317ABB"/>
    <w:rsid w:val="42320EC3"/>
    <w:rsid w:val="42346577"/>
    <w:rsid w:val="42357C08"/>
    <w:rsid w:val="423C5591"/>
    <w:rsid w:val="423ED1CA"/>
    <w:rsid w:val="4245A299"/>
    <w:rsid w:val="4248CCE3"/>
    <w:rsid w:val="42499295"/>
    <w:rsid w:val="424A846E"/>
    <w:rsid w:val="424FAE0A"/>
    <w:rsid w:val="4253F982"/>
    <w:rsid w:val="42589ED3"/>
    <w:rsid w:val="425B5B1C"/>
    <w:rsid w:val="425F4952"/>
    <w:rsid w:val="4260BCEC"/>
    <w:rsid w:val="4260F4ED"/>
    <w:rsid w:val="42644D56"/>
    <w:rsid w:val="4266667E"/>
    <w:rsid w:val="42675E59"/>
    <w:rsid w:val="4267DA80"/>
    <w:rsid w:val="4269B456"/>
    <w:rsid w:val="426A0DFA"/>
    <w:rsid w:val="426ADB5F"/>
    <w:rsid w:val="426C9978"/>
    <w:rsid w:val="4270D3B9"/>
    <w:rsid w:val="427200E1"/>
    <w:rsid w:val="42750B6D"/>
    <w:rsid w:val="4277C4E5"/>
    <w:rsid w:val="427D304E"/>
    <w:rsid w:val="427FABD1"/>
    <w:rsid w:val="4281CFBD"/>
    <w:rsid w:val="42855D6F"/>
    <w:rsid w:val="42858262"/>
    <w:rsid w:val="42870C2B"/>
    <w:rsid w:val="428B8401"/>
    <w:rsid w:val="428D7C5B"/>
    <w:rsid w:val="428E8D65"/>
    <w:rsid w:val="4292FE5C"/>
    <w:rsid w:val="42939624"/>
    <w:rsid w:val="4296DFD7"/>
    <w:rsid w:val="429806C1"/>
    <w:rsid w:val="42A056D5"/>
    <w:rsid w:val="42A3052F"/>
    <w:rsid w:val="42A46288"/>
    <w:rsid w:val="42A97A50"/>
    <w:rsid w:val="42AA6613"/>
    <w:rsid w:val="42AD6C27"/>
    <w:rsid w:val="42AEBADE"/>
    <w:rsid w:val="42AEFE42"/>
    <w:rsid w:val="42AF18B1"/>
    <w:rsid w:val="42B0E606"/>
    <w:rsid w:val="42B5AF51"/>
    <w:rsid w:val="42B85E46"/>
    <w:rsid w:val="42BD90EE"/>
    <w:rsid w:val="42BED418"/>
    <w:rsid w:val="42BFCECC"/>
    <w:rsid w:val="42C0B469"/>
    <w:rsid w:val="42C1ECE8"/>
    <w:rsid w:val="42C32F4E"/>
    <w:rsid w:val="42C3B634"/>
    <w:rsid w:val="42C8C6FE"/>
    <w:rsid w:val="42C95D87"/>
    <w:rsid w:val="42CB3582"/>
    <w:rsid w:val="42CD8343"/>
    <w:rsid w:val="42CF5713"/>
    <w:rsid w:val="42D0D9C7"/>
    <w:rsid w:val="42D10FAD"/>
    <w:rsid w:val="42D28F37"/>
    <w:rsid w:val="42D895A4"/>
    <w:rsid w:val="42DA7006"/>
    <w:rsid w:val="42DB4201"/>
    <w:rsid w:val="42E131CE"/>
    <w:rsid w:val="42E88408"/>
    <w:rsid w:val="42E94959"/>
    <w:rsid w:val="42ECB0A6"/>
    <w:rsid w:val="42EECC19"/>
    <w:rsid w:val="42EF6929"/>
    <w:rsid w:val="42F4B90B"/>
    <w:rsid w:val="42F5817C"/>
    <w:rsid w:val="42FAB5B8"/>
    <w:rsid w:val="43062E33"/>
    <w:rsid w:val="4307DC8B"/>
    <w:rsid w:val="430C0138"/>
    <w:rsid w:val="430EBE80"/>
    <w:rsid w:val="43119C9A"/>
    <w:rsid w:val="431378FC"/>
    <w:rsid w:val="43137C99"/>
    <w:rsid w:val="4315418C"/>
    <w:rsid w:val="43162E2B"/>
    <w:rsid w:val="4316D295"/>
    <w:rsid w:val="4318CD78"/>
    <w:rsid w:val="431BDFFF"/>
    <w:rsid w:val="431E6956"/>
    <w:rsid w:val="431EA61F"/>
    <w:rsid w:val="43216D51"/>
    <w:rsid w:val="4326AC8C"/>
    <w:rsid w:val="432928FB"/>
    <w:rsid w:val="4329F2E8"/>
    <w:rsid w:val="432B2A85"/>
    <w:rsid w:val="432FFB45"/>
    <w:rsid w:val="43327505"/>
    <w:rsid w:val="4332ED29"/>
    <w:rsid w:val="43349CE8"/>
    <w:rsid w:val="43355863"/>
    <w:rsid w:val="433866BF"/>
    <w:rsid w:val="43402948"/>
    <w:rsid w:val="43403C05"/>
    <w:rsid w:val="434214A2"/>
    <w:rsid w:val="43440867"/>
    <w:rsid w:val="434A5F59"/>
    <w:rsid w:val="434DF4FD"/>
    <w:rsid w:val="434E974E"/>
    <w:rsid w:val="43516398"/>
    <w:rsid w:val="43526B8C"/>
    <w:rsid w:val="4352D121"/>
    <w:rsid w:val="43567B7B"/>
    <w:rsid w:val="435DD294"/>
    <w:rsid w:val="436324A9"/>
    <w:rsid w:val="4366840D"/>
    <w:rsid w:val="43670FA0"/>
    <w:rsid w:val="43690737"/>
    <w:rsid w:val="43694EFA"/>
    <w:rsid w:val="4369C3D0"/>
    <w:rsid w:val="436BB5E0"/>
    <w:rsid w:val="436F4252"/>
    <w:rsid w:val="4377628F"/>
    <w:rsid w:val="43787113"/>
    <w:rsid w:val="437B5212"/>
    <w:rsid w:val="4387A94E"/>
    <w:rsid w:val="43882F28"/>
    <w:rsid w:val="4389ECBA"/>
    <w:rsid w:val="438C6526"/>
    <w:rsid w:val="438E0414"/>
    <w:rsid w:val="43916914"/>
    <w:rsid w:val="43934A61"/>
    <w:rsid w:val="4397151D"/>
    <w:rsid w:val="4398BEC6"/>
    <w:rsid w:val="4399513E"/>
    <w:rsid w:val="439BB92B"/>
    <w:rsid w:val="439BDBF3"/>
    <w:rsid w:val="439D3810"/>
    <w:rsid w:val="439DFC79"/>
    <w:rsid w:val="43A48FA2"/>
    <w:rsid w:val="43A563E7"/>
    <w:rsid w:val="43A794A5"/>
    <w:rsid w:val="43AA925E"/>
    <w:rsid w:val="43AD1134"/>
    <w:rsid w:val="43AE321C"/>
    <w:rsid w:val="43B0B34D"/>
    <w:rsid w:val="43B1245E"/>
    <w:rsid w:val="43B6BA98"/>
    <w:rsid w:val="43BC7C46"/>
    <w:rsid w:val="43C20B6F"/>
    <w:rsid w:val="43C68B42"/>
    <w:rsid w:val="43CA3501"/>
    <w:rsid w:val="43CAE798"/>
    <w:rsid w:val="43CC22E8"/>
    <w:rsid w:val="43D3FDCC"/>
    <w:rsid w:val="43D4B4B7"/>
    <w:rsid w:val="43D8F217"/>
    <w:rsid w:val="43D99656"/>
    <w:rsid w:val="43E4005E"/>
    <w:rsid w:val="43E4FD78"/>
    <w:rsid w:val="43E55D20"/>
    <w:rsid w:val="43E7A442"/>
    <w:rsid w:val="43F1E7E3"/>
    <w:rsid w:val="43F4696A"/>
    <w:rsid w:val="43F4B3F7"/>
    <w:rsid w:val="43F72361"/>
    <w:rsid w:val="43F87F07"/>
    <w:rsid w:val="43FB0C43"/>
    <w:rsid w:val="4404635F"/>
    <w:rsid w:val="4404A714"/>
    <w:rsid w:val="44076A4D"/>
    <w:rsid w:val="440F3228"/>
    <w:rsid w:val="4410533F"/>
    <w:rsid w:val="44109065"/>
    <w:rsid w:val="44116576"/>
    <w:rsid w:val="441950EC"/>
    <w:rsid w:val="441AF52C"/>
    <w:rsid w:val="441C9C38"/>
    <w:rsid w:val="44217A4B"/>
    <w:rsid w:val="4422D8D4"/>
    <w:rsid w:val="4422F41F"/>
    <w:rsid w:val="44234244"/>
    <w:rsid w:val="442368C4"/>
    <w:rsid w:val="4423E0AB"/>
    <w:rsid w:val="442B2748"/>
    <w:rsid w:val="442BD355"/>
    <w:rsid w:val="442E2FB8"/>
    <w:rsid w:val="442F4473"/>
    <w:rsid w:val="443255BC"/>
    <w:rsid w:val="443391E2"/>
    <w:rsid w:val="44366002"/>
    <w:rsid w:val="44371B9C"/>
    <w:rsid w:val="4439F698"/>
    <w:rsid w:val="443D3A27"/>
    <w:rsid w:val="4440467B"/>
    <w:rsid w:val="44428D2A"/>
    <w:rsid w:val="4444B0F8"/>
    <w:rsid w:val="4446BD39"/>
    <w:rsid w:val="44470260"/>
    <w:rsid w:val="4449CBCC"/>
    <w:rsid w:val="4449FD54"/>
    <w:rsid w:val="444C0086"/>
    <w:rsid w:val="444CC8B4"/>
    <w:rsid w:val="445394B3"/>
    <w:rsid w:val="4455AC4B"/>
    <w:rsid w:val="4455B5F3"/>
    <w:rsid w:val="4457BB5D"/>
    <w:rsid w:val="445930F5"/>
    <w:rsid w:val="44594DFF"/>
    <w:rsid w:val="4459614F"/>
    <w:rsid w:val="445A640B"/>
    <w:rsid w:val="445FBE0D"/>
    <w:rsid w:val="446391A6"/>
    <w:rsid w:val="446685CB"/>
    <w:rsid w:val="446BBCF8"/>
    <w:rsid w:val="446D3198"/>
    <w:rsid w:val="446D84F5"/>
    <w:rsid w:val="447A6968"/>
    <w:rsid w:val="447B0656"/>
    <w:rsid w:val="44859F10"/>
    <w:rsid w:val="4486B82A"/>
    <w:rsid w:val="448791DE"/>
    <w:rsid w:val="4487B4AF"/>
    <w:rsid w:val="4489699B"/>
    <w:rsid w:val="4494C83E"/>
    <w:rsid w:val="4497E7FA"/>
    <w:rsid w:val="449AD7AE"/>
    <w:rsid w:val="449C7A2F"/>
    <w:rsid w:val="44A3E09A"/>
    <w:rsid w:val="44A4349F"/>
    <w:rsid w:val="44A55F15"/>
    <w:rsid w:val="44A76531"/>
    <w:rsid w:val="44A7A011"/>
    <w:rsid w:val="44A8B158"/>
    <w:rsid w:val="44A8BAB6"/>
    <w:rsid w:val="44B11EC3"/>
    <w:rsid w:val="44B24DFB"/>
    <w:rsid w:val="44B81DD6"/>
    <w:rsid w:val="44B8E161"/>
    <w:rsid w:val="44BBF987"/>
    <w:rsid w:val="44BF21B5"/>
    <w:rsid w:val="44C139FB"/>
    <w:rsid w:val="44C2A2C6"/>
    <w:rsid w:val="44C3C712"/>
    <w:rsid w:val="44CA9BD2"/>
    <w:rsid w:val="44CC820F"/>
    <w:rsid w:val="44D33F6C"/>
    <w:rsid w:val="44D3AB7D"/>
    <w:rsid w:val="44D50A7B"/>
    <w:rsid w:val="44D5773C"/>
    <w:rsid w:val="44D65E35"/>
    <w:rsid w:val="44E10F3F"/>
    <w:rsid w:val="44E12E05"/>
    <w:rsid w:val="44E1A2E0"/>
    <w:rsid w:val="44E9DBBA"/>
    <w:rsid w:val="44EE4F9C"/>
    <w:rsid w:val="44F01D78"/>
    <w:rsid w:val="44F15743"/>
    <w:rsid w:val="44F20BBD"/>
    <w:rsid w:val="44F5CB3F"/>
    <w:rsid w:val="450368E6"/>
    <w:rsid w:val="4508CD88"/>
    <w:rsid w:val="450AC248"/>
    <w:rsid w:val="450BCC15"/>
    <w:rsid w:val="450D1938"/>
    <w:rsid w:val="4513BC8D"/>
    <w:rsid w:val="4515DAA4"/>
    <w:rsid w:val="45168467"/>
    <w:rsid w:val="45179F21"/>
    <w:rsid w:val="451A2F92"/>
    <w:rsid w:val="451BCDDB"/>
    <w:rsid w:val="451CCCC1"/>
    <w:rsid w:val="45285F44"/>
    <w:rsid w:val="45288034"/>
    <w:rsid w:val="45289EC1"/>
    <w:rsid w:val="452F08AE"/>
    <w:rsid w:val="45304370"/>
    <w:rsid w:val="453488C5"/>
    <w:rsid w:val="453CB4C9"/>
    <w:rsid w:val="45439515"/>
    <w:rsid w:val="45468C1E"/>
    <w:rsid w:val="454EC430"/>
    <w:rsid w:val="45505D89"/>
    <w:rsid w:val="4554BD79"/>
    <w:rsid w:val="4559CAF3"/>
    <w:rsid w:val="455A064F"/>
    <w:rsid w:val="455A2A20"/>
    <w:rsid w:val="455B5619"/>
    <w:rsid w:val="455DC3EF"/>
    <w:rsid w:val="456A1320"/>
    <w:rsid w:val="457465B1"/>
    <w:rsid w:val="4576094F"/>
    <w:rsid w:val="45790A78"/>
    <w:rsid w:val="45805F7A"/>
    <w:rsid w:val="4581C430"/>
    <w:rsid w:val="45820841"/>
    <w:rsid w:val="45856E22"/>
    <w:rsid w:val="459031A8"/>
    <w:rsid w:val="45915A68"/>
    <w:rsid w:val="4596553E"/>
    <w:rsid w:val="4596F45B"/>
    <w:rsid w:val="45987B09"/>
    <w:rsid w:val="4599ABC9"/>
    <w:rsid w:val="459CF5EB"/>
    <w:rsid w:val="45A04049"/>
    <w:rsid w:val="45A48FD4"/>
    <w:rsid w:val="45A6F2D9"/>
    <w:rsid w:val="45A9C8A2"/>
    <w:rsid w:val="45AD8124"/>
    <w:rsid w:val="45AE5138"/>
    <w:rsid w:val="45B1C4C5"/>
    <w:rsid w:val="45B525C2"/>
    <w:rsid w:val="45BD4E11"/>
    <w:rsid w:val="45BE5A9E"/>
    <w:rsid w:val="45C08601"/>
    <w:rsid w:val="45C0C00C"/>
    <w:rsid w:val="45C845A6"/>
    <w:rsid w:val="45CDD904"/>
    <w:rsid w:val="45CE88AD"/>
    <w:rsid w:val="45D262A0"/>
    <w:rsid w:val="45D63373"/>
    <w:rsid w:val="45DA236A"/>
    <w:rsid w:val="45DC77E3"/>
    <w:rsid w:val="45E23A07"/>
    <w:rsid w:val="45E324CA"/>
    <w:rsid w:val="45E7D0E7"/>
    <w:rsid w:val="45E8F1C7"/>
    <w:rsid w:val="45E99E60"/>
    <w:rsid w:val="45ED27B0"/>
    <w:rsid w:val="45F16C44"/>
    <w:rsid w:val="45F4E6F0"/>
    <w:rsid w:val="45F531B0"/>
    <w:rsid w:val="45F7E95D"/>
    <w:rsid w:val="45FC93D2"/>
    <w:rsid w:val="45FE4452"/>
    <w:rsid w:val="4602E3AE"/>
    <w:rsid w:val="4605A93C"/>
    <w:rsid w:val="46065FD1"/>
    <w:rsid w:val="4607E2D7"/>
    <w:rsid w:val="460BA879"/>
    <w:rsid w:val="4610453A"/>
    <w:rsid w:val="4611DAB7"/>
    <w:rsid w:val="46152216"/>
    <w:rsid w:val="46197324"/>
    <w:rsid w:val="461AEC9A"/>
    <w:rsid w:val="461C71D3"/>
    <w:rsid w:val="461D7D55"/>
    <w:rsid w:val="46202F24"/>
    <w:rsid w:val="4620F403"/>
    <w:rsid w:val="46212FF1"/>
    <w:rsid w:val="46219E79"/>
    <w:rsid w:val="46219F64"/>
    <w:rsid w:val="4624912F"/>
    <w:rsid w:val="46256D38"/>
    <w:rsid w:val="46327BD0"/>
    <w:rsid w:val="4633F6B8"/>
    <w:rsid w:val="463ABD9A"/>
    <w:rsid w:val="463DE7C4"/>
    <w:rsid w:val="4641CF24"/>
    <w:rsid w:val="46436513"/>
    <w:rsid w:val="46442552"/>
    <w:rsid w:val="4644BF82"/>
    <w:rsid w:val="4644EBAB"/>
    <w:rsid w:val="46496030"/>
    <w:rsid w:val="464AB1B1"/>
    <w:rsid w:val="464CF8E4"/>
    <w:rsid w:val="464E1E29"/>
    <w:rsid w:val="46508FB0"/>
    <w:rsid w:val="4650ACAB"/>
    <w:rsid w:val="4651937C"/>
    <w:rsid w:val="4654121E"/>
    <w:rsid w:val="46553F11"/>
    <w:rsid w:val="46577B26"/>
    <w:rsid w:val="465C1F90"/>
    <w:rsid w:val="465C21C4"/>
    <w:rsid w:val="465C31A9"/>
    <w:rsid w:val="46625358"/>
    <w:rsid w:val="46629D8B"/>
    <w:rsid w:val="4662D463"/>
    <w:rsid w:val="466DC6DD"/>
    <w:rsid w:val="46701A1B"/>
    <w:rsid w:val="4672C383"/>
    <w:rsid w:val="4673503A"/>
    <w:rsid w:val="46785AB2"/>
    <w:rsid w:val="467BC3CD"/>
    <w:rsid w:val="467F04FA"/>
    <w:rsid w:val="467F2901"/>
    <w:rsid w:val="4680ABDB"/>
    <w:rsid w:val="468464EC"/>
    <w:rsid w:val="4686B627"/>
    <w:rsid w:val="4686F64A"/>
    <w:rsid w:val="468E5B76"/>
    <w:rsid w:val="46993CAA"/>
    <w:rsid w:val="469B7D8B"/>
    <w:rsid w:val="46A1472A"/>
    <w:rsid w:val="46A28BD8"/>
    <w:rsid w:val="46A8F69F"/>
    <w:rsid w:val="46AAAFC5"/>
    <w:rsid w:val="46AAD3D8"/>
    <w:rsid w:val="46AD8775"/>
    <w:rsid w:val="46B14A79"/>
    <w:rsid w:val="46B99D5E"/>
    <w:rsid w:val="46BCC7CC"/>
    <w:rsid w:val="46C037AB"/>
    <w:rsid w:val="46C2779F"/>
    <w:rsid w:val="46C35391"/>
    <w:rsid w:val="46C7AE66"/>
    <w:rsid w:val="46C7D82F"/>
    <w:rsid w:val="46C9BDCC"/>
    <w:rsid w:val="46CCD362"/>
    <w:rsid w:val="46D0A828"/>
    <w:rsid w:val="46D15107"/>
    <w:rsid w:val="46D1B82A"/>
    <w:rsid w:val="46D3ADB7"/>
    <w:rsid w:val="46D666EC"/>
    <w:rsid w:val="46D8835A"/>
    <w:rsid w:val="46D9EC03"/>
    <w:rsid w:val="46DCFE7C"/>
    <w:rsid w:val="46E6F82F"/>
    <w:rsid w:val="46E85A2E"/>
    <w:rsid w:val="46EC8784"/>
    <w:rsid w:val="46ECA52B"/>
    <w:rsid w:val="46F154C4"/>
    <w:rsid w:val="46F4EFF4"/>
    <w:rsid w:val="46F74F57"/>
    <w:rsid w:val="46F77E1C"/>
    <w:rsid w:val="46F91749"/>
    <w:rsid w:val="46F943FE"/>
    <w:rsid w:val="46FAD71A"/>
    <w:rsid w:val="4704C910"/>
    <w:rsid w:val="47064FB0"/>
    <w:rsid w:val="47096D11"/>
    <w:rsid w:val="470ECC81"/>
    <w:rsid w:val="4711635D"/>
    <w:rsid w:val="471314D0"/>
    <w:rsid w:val="47140B19"/>
    <w:rsid w:val="47179EA6"/>
    <w:rsid w:val="471D6947"/>
    <w:rsid w:val="4722029D"/>
    <w:rsid w:val="472401A0"/>
    <w:rsid w:val="47262EF9"/>
    <w:rsid w:val="47274263"/>
    <w:rsid w:val="47298745"/>
    <w:rsid w:val="472CE182"/>
    <w:rsid w:val="4733386C"/>
    <w:rsid w:val="4734FF1F"/>
    <w:rsid w:val="47356737"/>
    <w:rsid w:val="473629A0"/>
    <w:rsid w:val="4736359E"/>
    <w:rsid w:val="473ADD9B"/>
    <w:rsid w:val="4741619A"/>
    <w:rsid w:val="47439872"/>
    <w:rsid w:val="4744727E"/>
    <w:rsid w:val="47458F60"/>
    <w:rsid w:val="474951E6"/>
    <w:rsid w:val="474A2199"/>
    <w:rsid w:val="474F4E33"/>
    <w:rsid w:val="4753B4AB"/>
    <w:rsid w:val="47553048"/>
    <w:rsid w:val="475E9D5D"/>
    <w:rsid w:val="47646392"/>
    <w:rsid w:val="4769070F"/>
    <w:rsid w:val="476AF70A"/>
    <w:rsid w:val="476ED0E9"/>
    <w:rsid w:val="476FB2E7"/>
    <w:rsid w:val="47741C10"/>
    <w:rsid w:val="4776DA69"/>
    <w:rsid w:val="477B3CCF"/>
    <w:rsid w:val="477E5182"/>
    <w:rsid w:val="4781E643"/>
    <w:rsid w:val="4783EDF4"/>
    <w:rsid w:val="4784D1C0"/>
    <w:rsid w:val="47850BAB"/>
    <w:rsid w:val="4785BFE7"/>
    <w:rsid w:val="478C2BE2"/>
    <w:rsid w:val="47935CF4"/>
    <w:rsid w:val="47944A02"/>
    <w:rsid w:val="479CBEB1"/>
    <w:rsid w:val="479CF95E"/>
    <w:rsid w:val="47A088CE"/>
    <w:rsid w:val="47A622EC"/>
    <w:rsid w:val="47A8DFCE"/>
    <w:rsid w:val="47A94821"/>
    <w:rsid w:val="47AD5A1B"/>
    <w:rsid w:val="47AEE6FD"/>
    <w:rsid w:val="47B18125"/>
    <w:rsid w:val="47B46FD7"/>
    <w:rsid w:val="47B6B664"/>
    <w:rsid w:val="47B7EE81"/>
    <w:rsid w:val="47B8740A"/>
    <w:rsid w:val="47BAE4EF"/>
    <w:rsid w:val="47BEAEEC"/>
    <w:rsid w:val="47BF89A4"/>
    <w:rsid w:val="47C06DE7"/>
    <w:rsid w:val="47C16887"/>
    <w:rsid w:val="47C42668"/>
    <w:rsid w:val="47C60083"/>
    <w:rsid w:val="47C70729"/>
    <w:rsid w:val="47C96F95"/>
    <w:rsid w:val="47CD1E97"/>
    <w:rsid w:val="47D021E9"/>
    <w:rsid w:val="47D19160"/>
    <w:rsid w:val="47D1CB45"/>
    <w:rsid w:val="47D8BB61"/>
    <w:rsid w:val="47DD5C97"/>
    <w:rsid w:val="47DE0CBD"/>
    <w:rsid w:val="47DEFF29"/>
    <w:rsid w:val="47E153C4"/>
    <w:rsid w:val="47E185C2"/>
    <w:rsid w:val="47E39BC0"/>
    <w:rsid w:val="47E5A878"/>
    <w:rsid w:val="47E606B5"/>
    <w:rsid w:val="47E7C99E"/>
    <w:rsid w:val="47EC09D7"/>
    <w:rsid w:val="47EE9CB7"/>
    <w:rsid w:val="47EEB529"/>
    <w:rsid w:val="47F0989F"/>
    <w:rsid w:val="47F53B0C"/>
    <w:rsid w:val="47FD2947"/>
    <w:rsid w:val="48014F04"/>
    <w:rsid w:val="4805D982"/>
    <w:rsid w:val="4807CF18"/>
    <w:rsid w:val="480836EE"/>
    <w:rsid w:val="481006C2"/>
    <w:rsid w:val="4810F44F"/>
    <w:rsid w:val="4815B4C0"/>
    <w:rsid w:val="4817AC1B"/>
    <w:rsid w:val="481D18FD"/>
    <w:rsid w:val="481EF4AC"/>
    <w:rsid w:val="481F495B"/>
    <w:rsid w:val="48210529"/>
    <w:rsid w:val="48222A2E"/>
    <w:rsid w:val="4822452C"/>
    <w:rsid w:val="482B954F"/>
    <w:rsid w:val="482E0AF1"/>
    <w:rsid w:val="4830E936"/>
    <w:rsid w:val="4831990A"/>
    <w:rsid w:val="483E175D"/>
    <w:rsid w:val="483F37E8"/>
    <w:rsid w:val="4844A4F1"/>
    <w:rsid w:val="484E03E6"/>
    <w:rsid w:val="485D55D1"/>
    <w:rsid w:val="48664E87"/>
    <w:rsid w:val="4869BA35"/>
    <w:rsid w:val="486D7A90"/>
    <w:rsid w:val="487952B7"/>
    <w:rsid w:val="4880ADF8"/>
    <w:rsid w:val="4882AEBF"/>
    <w:rsid w:val="48842A8F"/>
    <w:rsid w:val="48871494"/>
    <w:rsid w:val="488B0E18"/>
    <w:rsid w:val="489775AF"/>
    <w:rsid w:val="4897D538"/>
    <w:rsid w:val="489D9BBA"/>
    <w:rsid w:val="48A22CB5"/>
    <w:rsid w:val="48A9DB35"/>
    <w:rsid w:val="48AE4BC9"/>
    <w:rsid w:val="48B0EC9A"/>
    <w:rsid w:val="48B25B3B"/>
    <w:rsid w:val="48B39B92"/>
    <w:rsid w:val="48B42225"/>
    <w:rsid w:val="48B64309"/>
    <w:rsid w:val="48B86E9B"/>
    <w:rsid w:val="48B9BE5F"/>
    <w:rsid w:val="48BD12F2"/>
    <w:rsid w:val="48BE52F7"/>
    <w:rsid w:val="48BF4D3C"/>
    <w:rsid w:val="48C1F67A"/>
    <w:rsid w:val="48C33B06"/>
    <w:rsid w:val="48C42DD2"/>
    <w:rsid w:val="48C7E06E"/>
    <w:rsid w:val="48C96BF4"/>
    <w:rsid w:val="48CD0FB7"/>
    <w:rsid w:val="48CD6A20"/>
    <w:rsid w:val="48CEA27E"/>
    <w:rsid w:val="48D1981F"/>
    <w:rsid w:val="48D270D3"/>
    <w:rsid w:val="48D5F296"/>
    <w:rsid w:val="48E00EEC"/>
    <w:rsid w:val="48E1C299"/>
    <w:rsid w:val="48EB8725"/>
    <w:rsid w:val="48EE60CD"/>
    <w:rsid w:val="48EF495A"/>
    <w:rsid w:val="48F33E40"/>
    <w:rsid w:val="48F7FF25"/>
    <w:rsid w:val="48F837DA"/>
    <w:rsid w:val="48FBE942"/>
    <w:rsid w:val="49004682"/>
    <w:rsid w:val="4902F9DE"/>
    <w:rsid w:val="49045A35"/>
    <w:rsid w:val="491004AB"/>
    <w:rsid w:val="49111319"/>
    <w:rsid w:val="49115190"/>
    <w:rsid w:val="4911DFD3"/>
    <w:rsid w:val="4912FBE4"/>
    <w:rsid w:val="4915C1AF"/>
    <w:rsid w:val="4920B9A8"/>
    <w:rsid w:val="4921D9BE"/>
    <w:rsid w:val="492B2AB8"/>
    <w:rsid w:val="4936C930"/>
    <w:rsid w:val="493879D9"/>
    <w:rsid w:val="493D770C"/>
    <w:rsid w:val="493DAC10"/>
    <w:rsid w:val="49414B79"/>
    <w:rsid w:val="4945F2E6"/>
    <w:rsid w:val="494BE999"/>
    <w:rsid w:val="4952E3A1"/>
    <w:rsid w:val="4953CFD1"/>
    <w:rsid w:val="4953F012"/>
    <w:rsid w:val="4956AFB3"/>
    <w:rsid w:val="495ABF4C"/>
    <w:rsid w:val="495AC17B"/>
    <w:rsid w:val="495AE159"/>
    <w:rsid w:val="4961BA7D"/>
    <w:rsid w:val="49662A14"/>
    <w:rsid w:val="496898A3"/>
    <w:rsid w:val="496B8E73"/>
    <w:rsid w:val="496CAC1B"/>
    <w:rsid w:val="496FD612"/>
    <w:rsid w:val="4970857C"/>
    <w:rsid w:val="4970CD42"/>
    <w:rsid w:val="4971E357"/>
    <w:rsid w:val="497E0708"/>
    <w:rsid w:val="4982578A"/>
    <w:rsid w:val="498319DC"/>
    <w:rsid w:val="498720E6"/>
    <w:rsid w:val="4987ADA7"/>
    <w:rsid w:val="498C203E"/>
    <w:rsid w:val="498D3147"/>
    <w:rsid w:val="498D3B4C"/>
    <w:rsid w:val="49945D66"/>
    <w:rsid w:val="4994DCE7"/>
    <w:rsid w:val="49993D02"/>
    <w:rsid w:val="499F56F0"/>
    <w:rsid w:val="49A56EAF"/>
    <w:rsid w:val="49A6AE5B"/>
    <w:rsid w:val="49A9FB9A"/>
    <w:rsid w:val="49AACD81"/>
    <w:rsid w:val="49B5EA9D"/>
    <w:rsid w:val="49B62682"/>
    <w:rsid w:val="49B78737"/>
    <w:rsid w:val="49B9A0DD"/>
    <w:rsid w:val="49BA7B43"/>
    <w:rsid w:val="49BB11BA"/>
    <w:rsid w:val="49C5CC3E"/>
    <w:rsid w:val="49C6D943"/>
    <w:rsid w:val="49CC582A"/>
    <w:rsid w:val="49CC5B00"/>
    <w:rsid w:val="49D13151"/>
    <w:rsid w:val="49D760D2"/>
    <w:rsid w:val="49D88FDB"/>
    <w:rsid w:val="49E8F702"/>
    <w:rsid w:val="49E96DD7"/>
    <w:rsid w:val="49EA642B"/>
    <w:rsid w:val="49F64EAF"/>
    <w:rsid w:val="49F72D9A"/>
    <w:rsid w:val="4A015A53"/>
    <w:rsid w:val="4A029274"/>
    <w:rsid w:val="4A04F48A"/>
    <w:rsid w:val="4A062AA7"/>
    <w:rsid w:val="4A07159A"/>
    <w:rsid w:val="4A0934BC"/>
    <w:rsid w:val="4A14E19A"/>
    <w:rsid w:val="4A151C4A"/>
    <w:rsid w:val="4A1577C8"/>
    <w:rsid w:val="4A1816E6"/>
    <w:rsid w:val="4A1A22D6"/>
    <w:rsid w:val="4A1B2ADF"/>
    <w:rsid w:val="4A1DA00B"/>
    <w:rsid w:val="4A1F5C8A"/>
    <w:rsid w:val="4A241E5F"/>
    <w:rsid w:val="4A292F62"/>
    <w:rsid w:val="4A296EC2"/>
    <w:rsid w:val="4A2C50EE"/>
    <w:rsid w:val="4A2F3AF5"/>
    <w:rsid w:val="4A30EE5B"/>
    <w:rsid w:val="4A3126CE"/>
    <w:rsid w:val="4A33B509"/>
    <w:rsid w:val="4A36D75F"/>
    <w:rsid w:val="4A376C22"/>
    <w:rsid w:val="4A380D2E"/>
    <w:rsid w:val="4A380EB5"/>
    <w:rsid w:val="4A385FAB"/>
    <w:rsid w:val="4A38FAA1"/>
    <w:rsid w:val="4A3A0ED8"/>
    <w:rsid w:val="4A3A22BA"/>
    <w:rsid w:val="4A3A64E3"/>
    <w:rsid w:val="4A3FD5C7"/>
    <w:rsid w:val="4A4105C8"/>
    <w:rsid w:val="4A413C79"/>
    <w:rsid w:val="4A441E0A"/>
    <w:rsid w:val="4A472716"/>
    <w:rsid w:val="4A487464"/>
    <w:rsid w:val="4A48BE4D"/>
    <w:rsid w:val="4A49746F"/>
    <w:rsid w:val="4A510120"/>
    <w:rsid w:val="4A543A70"/>
    <w:rsid w:val="4A56A21B"/>
    <w:rsid w:val="4A57C60A"/>
    <w:rsid w:val="4A5811E2"/>
    <w:rsid w:val="4A5F156B"/>
    <w:rsid w:val="4A5F7B32"/>
    <w:rsid w:val="4A60630F"/>
    <w:rsid w:val="4A6D9DDE"/>
    <w:rsid w:val="4A7036F7"/>
    <w:rsid w:val="4A71C2F7"/>
    <w:rsid w:val="4A772D1E"/>
    <w:rsid w:val="4A7BF81D"/>
    <w:rsid w:val="4A80A93C"/>
    <w:rsid w:val="4A80E114"/>
    <w:rsid w:val="4A859C21"/>
    <w:rsid w:val="4A85A15D"/>
    <w:rsid w:val="4A85C94B"/>
    <w:rsid w:val="4A8BF0BC"/>
    <w:rsid w:val="4A8F4BB1"/>
    <w:rsid w:val="4A96F173"/>
    <w:rsid w:val="4A98D922"/>
    <w:rsid w:val="4A9B4FFA"/>
    <w:rsid w:val="4A9B7ABB"/>
    <w:rsid w:val="4A9CF5C9"/>
    <w:rsid w:val="4A9E10C7"/>
    <w:rsid w:val="4AA7DA0C"/>
    <w:rsid w:val="4AAABC02"/>
    <w:rsid w:val="4AAC8F27"/>
    <w:rsid w:val="4AB80AC0"/>
    <w:rsid w:val="4AB8B0B8"/>
    <w:rsid w:val="4AC0A758"/>
    <w:rsid w:val="4AC4DF2B"/>
    <w:rsid w:val="4AC5173E"/>
    <w:rsid w:val="4AC57E24"/>
    <w:rsid w:val="4AC75B8C"/>
    <w:rsid w:val="4AC8A2D3"/>
    <w:rsid w:val="4ACA023F"/>
    <w:rsid w:val="4ACB2DB6"/>
    <w:rsid w:val="4ACB8FAB"/>
    <w:rsid w:val="4AD34A2F"/>
    <w:rsid w:val="4AD5096D"/>
    <w:rsid w:val="4AD8FC82"/>
    <w:rsid w:val="4ADA1484"/>
    <w:rsid w:val="4ADB2DBB"/>
    <w:rsid w:val="4ADEE95E"/>
    <w:rsid w:val="4AE03406"/>
    <w:rsid w:val="4AE22246"/>
    <w:rsid w:val="4AE6F20E"/>
    <w:rsid w:val="4AE94128"/>
    <w:rsid w:val="4AEC1099"/>
    <w:rsid w:val="4AEC5A76"/>
    <w:rsid w:val="4AF3C7A1"/>
    <w:rsid w:val="4AF3F288"/>
    <w:rsid w:val="4AF485E7"/>
    <w:rsid w:val="4AFDE3C3"/>
    <w:rsid w:val="4B009FE4"/>
    <w:rsid w:val="4B021759"/>
    <w:rsid w:val="4B02DD4A"/>
    <w:rsid w:val="4B0413F3"/>
    <w:rsid w:val="4B059513"/>
    <w:rsid w:val="4B145DA7"/>
    <w:rsid w:val="4B1555C3"/>
    <w:rsid w:val="4B15C4DB"/>
    <w:rsid w:val="4B189D4E"/>
    <w:rsid w:val="4B1BECDF"/>
    <w:rsid w:val="4B1FACDD"/>
    <w:rsid w:val="4B20C8CE"/>
    <w:rsid w:val="4B22B9DE"/>
    <w:rsid w:val="4B25E88D"/>
    <w:rsid w:val="4B29565F"/>
    <w:rsid w:val="4B2FAA2A"/>
    <w:rsid w:val="4B327E62"/>
    <w:rsid w:val="4B32FBCA"/>
    <w:rsid w:val="4B33BCEA"/>
    <w:rsid w:val="4B360EAE"/>
    <w:rsid w:val="4B363C6A"/>
    <w:rsid w:val="4B3FF8E8"/>
    <w:rsid w:val="4B421180"/>
    <w:rsid w:val="4B42C030"/>
    <w:rsid w:val="4B472D71"/>
    <w:rsid w:val="4B49E951"/>
    <w:rsid w:val="4B4AFEC7"/>
    <w:rsid w:val="4B53B5D8"/>
    <w:rsid w:val="4B53E5CC"/>
    <w:rsid w:val="4B595063"/>
    <w:rsid w:val="4B5D182B"/>
    <w:rsid w:val="4B632AC4"/>
    <w:rsid w:val="4B65F6D7"/>
    <w:rsid w:val="4B667E5C"/>
    <w:rsid w:val="4B6C2F25"/>
    <w:rsid w:val="4B6EE149"/>
    <w:rsid w:val="4B73D26D"/>
    <w:rsid w:val="4B75B81F"/>
    <w:rsid w:val="4B7632C3"/>
    <w:rsid w:val="4B78DE10"/>
    <w:rsid w:val="4B797732"/>
    <w:rsid w:val="4B7B1C58"/>
    <w:rsid w:val="4B7B8D59"/>
    <w:rsid w:val="4B7E9D88"/>
    <w:rsid w:val="4B7EC7BA"/>
    <w:rsid w:val="4B843371"/>
    <w:rsid w:val="4B8C304E"/>
    <w:rsid w:val="4B90A365"/>
    <w:rsid w:val="4B95DD68"/>
    <w:rsid w:val="4B974BF4"/>
    <w:rsid w:val="4B98031F"/>
    <w:rsid w:val="4B9CC56D"/>
    <w:rsid w:val="4B9D0036"/>
    <w:rsid w:val="4BA52394"/>
    <w:rsid w:val="4BA5696C"/>
    <w:rsid w:val="4BA6BA03"/>
    <w:rsid w:val="4BA77DB8"/>
    <w:rsid w:val="4BA960F1"/>
    <w:rsid w:val="4BABE906"/>
    <w:rsid w:val="4BAEF9C3"/>
    <w:rsid w:val="4BB075CC"/>
    <w:rsid w:val="4BB0DBEE"/>
    <w:rsid w:val="4BB199E7"/>
    <w:rsid w:val="4BB70700"/>
    <w:rsid w:val="4BB935B5"/>
    <w:rsid w:val="4BBBCB51"/>
    <w:rsid w:val="4BBBE8DE"/>
    <w:rsid w:val="4BBDE032"/>
    <w:rsid w:val="4BBE7C34"/>
    <w:rsid w:val="4BC1350B"/>
    <w:rsid w:val="4BC1E35E"/>
    <w:rsid w:val="4BC537EC"/>
    <w:rsid w:val="4BC74A02"/>
    <w:rsid w:val="4BCFDB40"/>
    <w:rsid w:val="4BD03835"/>
    <w:rsid w:val="4BD80F5B"/>
    <w:rsid w:val="4BDBAF58"/>
    <w:rsid w:val="4BE094F4"/>
    <w:rsid w:val="4BE58FB0"/>
    <w:rsid w:val="4BEADFC5"/>
    <w:rsid w:val="4BEE9F1D"/>
    <w:rsid w:val="4BF1D189"/>
    <w:rsid w:val="4BF78406"/>
    <w:rsid w:val="4BF989FA"/>
    <w:rsid w:val="4BF9AA71"/>
    <w:rsid w:val="4BFACFF5"/>
    <w:rsid w:val="4C02237D"/>
    <w:rsid w:val="4C028B3C"/>
    <w:rsid w:val="4C0309C5"/>
    <w:rsid w:val="4C04AF3E"/>
    <w:rsid w:val="4C064672"/>
    <w:rsid w:val="4C09C9C9"/>
    <w:rsid w:val="4C113842"/>
    <w:rsid w:val="4C16AAF9"/>
    <w:rsid w:val="4C16B710"/>
    <w:rsid w:val="4C18BBAD"/>
    <w:rsid w:val="4C1994D7"/>
    <w:rsid w:val="4C1AF382"/>
    <w:rsid w:val="4C1D06BF"/>
    <w:rsid w:val="4C1EC520"/>
    <w:rsid w:val="4C21177D"/>
    <w:rsid w:val="4C23A5DF"/>
    <w:rsid w:val="4C25CE9F"/>
    <w:rsid w:val="4C26CF46"/>
    <w:rsid w:val="4C29391A"/>
    <w:rsid w:val="4C29E24A"/>
    <w:rsid w:val="4C2A15FF"/>
    <w:rsid w:val="4C2E5429"/>
    <w:rsid w:val="4C3070DA"/>
    <w:rsid w:val="4C345121"/>
    <w:rsid w:val="4C369658"/>
    <w:rsid w:val="4C3A4F89"/>
    <w:rsid w:val="4C3BD014"/>
    <w:rsid w:val="4C3EC20C"/>
    <w:rsid w:val="4C3F48D1"/>
    <w:rsid w:val="4C403AC8"/>
    <w:rsid w:val="4C43A509"/>
    <w:rsid w:val="4C47A7B4"/>
    <w:rsid w:val="4C47CEC5"/>
    <w:rsid w:val="4C483E31"/>
    <w:rsid w:val="4C483E8D"/>
    <w:rsid w:val="4C50EDDA"/>
    <w:rsid w:val="4C53564F"/>
    <w:rsid w:val="4C55AA59"/>
    <w:rsid w:val="4C5AD9EF"/>
    <w:rsid w:val="4C5C1030"/>
    <w:rsid w:val="4C5C2147"/>
    <w:rsid w:val="4C5E95BF"/>
    <w:rsid w:val="4C636844"/>
    <w:rsid w:val="4C63C625"/>
    <w:rsid w:val="4C6505BC"/>
    <w:rsid w:val="4C6701F4"/>
    <w:rsid w:val="4C6878B0"/>
    <w:rsid w:val="4C6F5323"/>
    <w:rsid w:val="4C70E9E0"/>
    <w:rsid w:val="4C712ADC"/>
    <w:rsid w:val="4C779AA3"/>
    <w:rsid w:val="4C7939E0"/>
    <w:rsid w:val="4C7BD3C6"/>
    <w:rsid w:val="4C7C938C"/>
    <w:rsid w:val="4C83A060"/>
    <w:rsid w:val="4C87A053"/>
    <w:rsid w:val="4C8A1C2C"/>
    <w:rsid w:val="4C8A89F9"/>
    <w:rsid w:val="4C8C00A2"/>
    <w:rsid w:val="4C8D7666"/>
    <w:rsid w:val="4C9195D6"/>
    <w:rsid w:val="4C9BDFBE"/>
    <w:rsid w:val="4CA18CEB"/>
    <w:rsid w:val="4CA898A1"/>
    <w:rsid w:val="4CAA15E7"/>
    <w:rsid w:val="4CAE529D"/>
    <w:rsid w:val="4CAF4BEF"/>
    <w:rsid w:val="4CAFB5A1"/>
    <w:rsid w:val="4CB365EE"/>
    <w:rsid w:val="4CB36E73"/>
    <w:rsid w:val="4CBA0C89"/>
    <w:rsid w:val="4CBCA57F"/>
    <w:rsid w:val="4CC03D38"/>
    <w:rsid w:val="4CC409C2"/>
    <w:rsid w:val="4CCA6818"/>
    <w:rsid w:val="4CCAE741"/>
    <w:rsid w:val="4CD0B672"/>
    <w:rsid w:val="4CD6FF11"/>
    <w:rsid w:val="4CD7B5AD"/>
    <w:rsid w:val="4CDD9AD2"/>
    <w:rsid w:val="4CE10962"/>
    <w:rsid w:val="4CE3A4A2"/>
    <w:rsid w:val="4CE42BD8"/>
    <w:rsid w:val="4CE5B110"/>
    <w:rsid w:val="4CE65DBD"/>
    <w:rsid w:val="4CE7BB8E"/>
    <w:rsid w:val="4CED9FF3"/>
    <w:rsid w:val="4CEE5777"/>
    <w:rsid w:val="4CF2B22B"/>
    <w:rsid w:val="4CF507CC"/>
    <w:rsid w:val="4CFA5DE6"/>
    <w:rsid w:val="4CFB05C1"/>
    <w:rsid w:val="4CFBE2E0"/>
    <w:rsid w:val="4CFE0097"/>
    <w:rsid w:val="4CFF109F"/>
    <w:rsid w:val="4D0288D5"/>
    <w:rsid w:val="4D08EAC1"/>
    <w:rsid w:val="4D0A4A58"/>
    <w:rsid w:val="4D0C84E3"/>
    <w:rsid w:val="4D151C13"/>
    <w:rsid w:val="4D170CA0"/>
    <w:rsid w:val="4D1E216B"/>
    <w:rsid w:val="4D218CEA"/>
    <w:rsid w:val="4D21B8A2"/>
    <w:rsid w:val="4D21E53A"/>
    <w:rsid w:val="4D225382"/>
    <w:rsid w:val="4D27A6C2"/>
    <w:rsid w:val="4D284F9F"/>
    <w:rsid w:val="4D286062"/>
    <w:rsid w:val="4D2A872B"/>
    <w:rsid w:val="4D2B51DA"/>
    <w:rsid w:val="4D2EDF4E"/>
    <w:rsid w:val="4D2F531E"/>
    <w:rsid w:val="4D307805"/>
    <w:rsid w:val="4D3138B6"/>
    <w:rsid w:val="4D3155AC"/>
    <w:rsid w:val="4D329515"/>
    <w:rsid w:val="4D32C248"/>
    <w:rsid w:val="4D3966CD"/>
    <w:rsid w:val="4D3EB65C"/>
    <w:rsid w:val="4D4458A7"/>
    <w:rsid w:val="4D4F991F"/>
    <w:rsid w:val="4D4FDA95"/>
    <w:rsid w:val="4D5717DA"/>
    <w:rsid w:val="4D57A10D"/>
    <w:rsid w:val="4D583507"/>
    <w:rsid w:val="4D63C724"/>
    <w:rsid w:val="4D6B7ACE"/>
    <w:rsid w:val="4D6D755C"/>
    <w:rsid w:val="4D704504"/>
    <w:rsid w:val="4D775BB8"/>
    <w:rsid w:val="4D78A58D"/>
    <w:rsid w:val="4D78F22D"/>
    <w:rsid w:val="4D7A33C0"/>
    <w:rsid w:val="4D7B6D87"/>
    <w:rsid w:val="4D7D376E"/>
    <w:rsid w:val="4D821B5C"/>
    <w:rsid w:val="4D8656C6"/>
    <w:rsid w:val="4D889C9D"/>
    <w:rsid w:val="4D88D8B4"/>
    <w:rsid w:val="4D896865"/>
    <w:rsid w:val="4D91A6AC"/>
    <w:rsid w:val="4D930BA8"/>
    <w:rsid w:val="4D9692B8"/>
    <w:rsid w:val="4D9693FB"/>
    <w:rsid w:val="4D96A056"/>
    <w:rsid w:val="4D9BC424"/>
    <w:rsid w:val="4D9CC762"/>
    <w:rsid w:val="4D9CF643"/>
    <w:rsid w:val="4DA05F45"/>
    <w:rsid w:val="4DA1E9F4"/>
    <w:rsid w:val="4DA336BF"/>
    <w:rsid w:val="4DA5DD50"/>
    <w:rsid w:val="4DAEB439"/>
    <w:rsid w:val="4DB11DEB"/>
    <w:rsid w:val="4DB148F0"/>
    <w:rsid w:val="4DB3C8EC"/>
    <w:rsid w:val="4DB5F3EE"/>
    <w:rsid w:val="4DBB66C2"/>
    <w:rsid w:val="4DBBBB19"/>
    <w:rsid w:val="4DBE7CCD"/>
    <w:rsid w:val="4DBFEF82"/>
    <w:rsid w:val="4DC33F95"/>
    <w:rsid w:val="4DC4DECE"/>
    <w:rsid w:val="4DCB1663"/>
    <w:rsid w:val="4DCD7402"/>
    <w:rsid w:val="4DCED2EB"/>
    <w:rsid w:val="4DCFD116"/>
    <w:rsid w:val="4DD03581"/>
    <w:rsid w:val="4DD57E0D"/>
    <w:rsid w:val="4DD66334"/>
    <w:rsid w:val="4DD8F819"/>
    <w:rsid w:val="4DDAA805"/>
    <w:rsid w:val="4DDB383B"/>
    <w:rsid w:val="4DDBFFA3"/>
    <w:rsid w:val="4DE09B46"/>
    <w:rsid w:val="4DE4E9B7"/>
    <w:rsid w:val="4DE6DCF1"/>
    <w:rsid w:val="4DE9426D"/>
    <w:rsid w:val="4DEB1E1E"/>
    <w:rsid w:val="4DF0A8AC"/>
    <w:rsid w:val="4DF25E63"/>
    <w:rsid w:val="4DF5F395"/>
    <w:rsid w:val="4DFCB1E4"/>
    <w:rsid w:val="4DFD3ADF"/>
    <w:rsid w:val="4DFE7042"/>
    <w:rsid w:val="4E0198F7"/>
    <w:rsid w:val="4E02A15C"/>
    <w:rsid w:val="4E072532"/>
    <w:rsid w:val="4E082E00"/>
    <w:rsid w:val="4E08EF55"/>
    <w:rsid w:val="4E0BE795"/>
    <w:rsid w:val="4E117069"/>
    <w:rsid w:val="4E11FE47"/>
    <w:rsid w:val="4E15832F"/>
    <w:rsid w:val="4E15D18D"/>
    <w:rsid w:val="4E1742FB"/>
    <w:rsid w:val="4E1C1224"/>
    <w:rsid w:val="4E228996"/>
    <w:rsid w:val="4E2A5B83"/>
    <w:rsid w:val="4E2AA1C7"/>
    <w:rsid w:val="4E2E329E"/>
    <w:rsid w:val="4E2FA314"/>
    <w:rsid w:val="4E304D9D"/>
    <w:rsid w:val="4E331A98"/>
    <w:rsid w:val="4E34B26C"/>
    <w:rsid w:val="4E41F286"/>
    <w:rsid w:val="4E421D38"/>
    <w:rsid w:val="4E483063"/>
    <w:rsid w:val="4E498FF5"/>
    <w:rsid w:val="4E49E234"/>
    <w:rsid w:val="4E5192FA"/>
    <w:rsid w:val="4E533C89"/>
    <w:rsid w:val="4E53B804"/>
    <w:rsid w:val="4E540B5E"/>
    <w:rsid w:val="4E55DCEA"/>
    <w:rsid w:val="4E55FF42"/>
    <w:rsid w:val="4E594D02"/>
    <w:rsid w:val="4E5A1DAB"/>
    <w:rsid w:val="4E61B56B"/>
    <w:rsid w:val="4E641921"/>
    <w:rsid w:val="4E655946"/>
    <w:rsid w:val="4E6919EA"/>
    <w:rsid w:val="4E6A9240"/>
    <w:rsid w:val="4E6B03E5"/>
    <w:rsid w:val="4E6D38EC"/>
    <w:rsid w:val="4E6DAE09"/>
    <w:rsid w:val="4E734BD1"/>
    <w:rsid w:val="4E75FAD5"/>
    <w:rsid w:val="4E7956E5"/>
    <w:rsid w:val="4E79BF34"/>
    <w:rsid w:val="4E79FFB8"/>
    <w:rsid w:val="4E801504"/>
    <w:rsid w:val="4E86DBB7"/>
    <w:rsid w:val="4E8AF377"/>
    <w:rsid w:val="4E8E00D8"/>
    <w:rsid w:val="4E8E648B"/>
    <w:rsid w:val="4E8F84B1"/>
    <w:rsid w:val="4E92082F"/>
    <w:rsid w:val="4E93DE38"/>
    <w:rsid w:val="4E940986"/>
    <w:rsid w:val="4E94E4F9"/>
    <w:rsid w:val="4E9936CF"/>
    <w:rsid w:val="4E993D61"/>
    <w:rsid w:val="4E9BE7BB"/>
    <w:rsid w:val="4E9CF80A"/>
    <w:rsid w:val="4E9D2BD1"/>
    <w:rsid w:val="4E9FFD7D"/>
    <w:rsid w:val="4EA163CF"/>
    <w:rsid w:val="4EA1A491"/>
    <w:rsid w:val="4EA2C81B"/>
    <w:rsid w:val="4EA311D0"/>
    <w:rsid w:val="4EA4DCD2"/>
    <w:rsid w:val="4EAA52A5"/>
    <w:rsid w:val="4EAC1D91"/>
    <w:rsid w:val="4EB345CF"/>
    <w:rsid w:val="4EB49C4C"/>
    <w:rsid w:val="4EB4B1E2"/>
    <w:rsid w:val="4EB6DBE6"/>
    <w:rsid w:val="4EBA135E"/>
    <w:rsid w:val="4EBC060C"/>
    <w:rsid w:val="4EBC061D"/>
    <w:rsid w:val="4EC39D79"/>
    <w:rsid w:val="4EC51FBD"/>
    <w:rsid w:val="4EC54110"/>
    <w:rsid w:val="4EC592C9"/>
    <w:rsid w:val="4ECB1A17"/>
    <w:rsid w:val="4ECBF39F"/>
    <w:rsid w:val="4ECD0158"/>
    <w:rsid w:val="4ECFA599"/>
    <w:rsid w:val="4ED2582E"/>
    <w:rsid w:val="4ED42AA2"/>
    <w:rsid w:val="4ED5695D"/>
    <w:rsid w:val="4ED5B4AB"/>
    <w:rsid w:val="4EDD3263"/>
    <w:rsid w:val="4EDE2176"/>
    <w:rsid w:val="4EE0B5FE"/>
    <w:rsid w:val="4EE35CD1"/>
    <w:rsid w:val="4EE4AB90"/>
    <w:rsid w:val="4EE61343"/>
    <w:rsid w:val="4EEAB9B9"/>
    <w:rsid w:val="4EEB34B6"/>
    <w:rsid w:val="4EF05C1C"/>
    <w:rsid w:val="4EF0E776"/>
    <w:rsid w:val="4EF11DE9"/>
    <w:rsid w:val="4EF4D658"/>
    <w:rsid w:val="4EF5B6F2"/>
    <w:rsid w:val="4EFC2F39"/>
    <w:rsid w:val="4F009202"/>
    <w:rsid w:val="4F035617"/>
    <w:rsid w:val="4F084843"/>
    <w:rsid w:val="4F088E8F"/>
    <w:rsid w:val="4F0A0F44"/>
    <w:rsid w:val="4F0A8643"/>
    <w:rsid w:val="4F0E5543"/>
    <w:rsid w:val="4F0EB11B"/>
    <w:rsid w:val="4F0F4C70"/>
    <w:rsid w:val="4F11E796"/>
    <w:rsid w:val="4F13513F"/>
    <w:rsid w:val="4F17B3FC"/>
    <w:rsid w:val="4F1C8B1C"/>
    <w:rsid w:val="4F1DA849"/>
    <w:rsid w:val="4F201266"/>
    <w:rsid w:val="4F243C61"/>
    <w:rsid w:val="4F245E9B"/>
    <w:rsid w:val="4F2F0F01"/>
    <w:rsid w:val="4F315CD2"/>
    <w:rsid w:val="4F329AAF"/>
    <w:rsid w:val="4F340619"/>
    <w:rsid w:val="4F3C4A8E"/>
    <w:rsid w:val="4F3F6074"/>
    <w:rsid w:val="4F4221C6"/>
    <w:rsid w:val="4F458646"/>
    <w:rsid w:val="4F47724A"/>
    <w:rsid w:val="4F47F975"/>
    <w:rsid w:val="4F56666F"/>
    <w:rsid w:val="4F56CF41"/>
    <w:rsid w:val="4F57342D"/>
    <w:rsid w:val="4F5773BB"/>
    <w:rsid w:val="4F596856"/>
    <w:rsid w:val="4F5B81DA"/>
    <w:rsid w:val="4F614411"/>
    <w:rsid w:val="4F63E077"/>
    <w:rsid w:val="4F6D69C7"/>
    <w:rsid w:val="4F6FDA47"/>
    <w:rsid w:val="4F704A37"/>
    <w:rsid w:val="4F70565E"/>
    <w:rsid w:val="4F73D4C8"/>
    <w:rsid w:val="4F73D7F7"/>
    <w:rsid w:val="4F7405D9"/>
    <w:rsid w:val="4F7C3409"/>
    <w:rsid w:val="4F7F9A1F"/>
    <w:rsid w:val="4F81C75A"/>
    <w:rsid w:val="4F827240"/>
    <w:rsid w:val="4F8A81B1"/>
    <w:rsid w:val="4F8C5FDC"/>
    <w:rsid w:val="4F8DCB44"/>
    <w:rsid w:val="4F8E28D7"/>
    <w:rsid w:val="4F920034"/>
    <w:rsid w:val="4F925660"/>
    <w:rsid w:val="4F94090E"/>
    <w:rsid w:val="4F944446"/>
    <w:rsid w:val="4FA252A2"/>
    <w:rsid w:val="4FA5BBA3"/>
    <w:rsid w:val="4FA6353F"/>
    <w:rsid w:val="4FA847CD"/>
    <w:rsid w:val="4FAE7817"/>
    <w:rsid w:val="4FB411DF"/>
    <w:rsid w:val="4FC1E4EF"/>
    <w:rsid w:val="4FC23B7B"/>
    <w:rsid w:val="4FC97F54"/>
    <w:rsid w:val="4FCBB5AA"/>
    <w:rsid w:val="4FCED47A"/>
    <w:rsid w:val="4FD26426"/>
    <w:rsid w:val="4FD32145"/>
    <w:rsid w:val="4FD3EBFB"/>
    <w:rsid w:val="4FD6FC21"/>
    <w:rsid w:val="4FD70869"/>
    <w:rsid w:val="4FD7D8CC"/>
    <w:rsid w:val="4FDD99CD"/>
    <w:rsid w:val="4FDFBED4"/>
    <w:rsid w:val="4FE10D2E"/>
    <w:rsid w:val="4FE1E481"/>
    <w:rsid w:val="4FE9CCD9"/>
    <w:rsid w:val="4FF29AB3"/>
    <w:rsid w:val="4FF32E37"/>
    <w:rsid w:val="4FFCBF45"/>
    <w:rsid w:val="50035B56"/>
    <w:rsid w:val="5003E9F3"/>
    <w:rsid w:val="50092C9C"/>
    <w:rsid w:val="5009A52C"/>
    <w:rsid w:val="500E8D7D"/>
    <w:rsid w:val="5011BE34"/>
    <w:rsid w:val="50128C54"/>
    <w:rsid w:val="5012B7C8"/>
    <w:rsid w:val="5016112D"/>
    <w:rsid w:val="5017F3C1"/>
    <w:rsid w:val="50255655"/>
    <w:rsid w:val="502E2F47"/>
    <w:rsid w:val="502F519E"/>
    <w:rsid w:val="5030248E"/>
    <w:rsid w:val="5030B12F"/>
    <w:rsid w:val="5030D7F6"/>
    <w:rsid w:val="5033557F"/>
    <w:rsid w:val="5036ED01"/>
    <w:rsid w:val="503AA878"/>
    <w:rsid w:val="503D6EBD"/>
    <w:rsid w:val="50429E30"/>
    <w:rsid w:val="5046032E"/>
    <w:rsid w:val="504D0D4B"/>
    <w:rsid w:val="504E0726"/>
    <w:rsid w:val="504F0CC7"/>
    <w:rsid w:val="50505904"/>
    <w:rsid w:val="5058C539"/>
    <w:rsid w:val="50593112"/>
    <w:rsid w:val="505ECC7A"/>
    <w:rsid w:val="506083F7"/>
    <w:rsid w:val="5063A40B"/>
    <w:rsid w:val="5064E017"/>
    <w:rsid w:val="50670722"/>
    <w:rsid w:val="5067C400"/>
    <w:rsid w:val="5069C4CB"/>
    <w:rsid w:val="506AC1AD"/>
    <w:rsid w:val="506EB370"/>
    <w:rsid w:val="507498D9"/>
    <w:rsid w:val="5075618E"/>
    <w:rsid w:val="50759541"/>
    <w:rsid w:val="50771E9A"/>
    <w:rsid w:val="507ED268"/>
    <w:rsid w:val="50804AFA"/>
    <w:rsid w:val="508069C7"/>
    <w:rsid w:val="5085DCFF"/>
    <w:rsid w:val="5086871E"/>
    <w:rsid w:val="5089D49A"/>
    <w:rsid w:val="508BC98B"/>
    <w:rsid w:val="508BF97B"/>
    <w:rsid w:val="508C9800"/>
    <w:rsid w:val="508EB89C"/>
    <w:rsid w:val="5090439E"/>
    <w:rsid w:val="509428F7"/>
    <w:rsid w:val="50963A92"/>
    <w:rsid w:val="5097EB59"/>
    <w:rsid w:val="509AB087"/>
    <w:rsid w:val="509D8FBD"/>
    <w:rsid w:val="509F3265"/>
    <w:rsid w:val="509FB8CC"/>
    <w:rsid w:val="50A10537"/>
    <w:rsid w:val="50A32C80"/>
    <w:rsid w:val="50ADD6DC"/>
    <w:rsid w:val="50AF786C"/>
    <w:rsid w:val="50B4AE6B"/>
    <w:rsid w:val="50B8B6B8"/>
    <w:rsid w:val="50BD5ACF"/>
    <w:rsid w:val="50C00CC2"/>
    <w:rsid w:val="50C67094"/>
    <w:rsid w:val="50C88A0A"/>
    <w:rsid w:val="50CA2FED"/>
    <w:rsid w:val="50D3A9C2"/>
    <w:rsid w:val="50D3FE3E"/>
    <w:rsid w:val="50D48166"/>
    <w:rsid w:val="50D5FE1D"/>
    <w:rsid w:val="50D7CED8"/>
    <w:rsid w:val="50DAD781"/>
    <w:rsid w:val="50DD3AFB"/>
    <w:rsid w:val="50E292C4"/>
    <w:rsid w:val="50E72F19"/>
    <w:rsid w:val="50E9A6D4"/>
    <w:rsid w:val="50F2F94F"/>
    <w:rsid w:val="50F748DA"/>
    <w:rsid w:val="50FA6899"/>
    <w:rsid w:val="50FD01DE"/>
    <w:rsid w:val="50FE31EC"/>
    <w:rsid w:val="510359EF"/>
    <w:rsid w:val="5103C13A"/>
    <w:rsid w:val="51050076"/>
    <w:rsid w:val="5106A3A9"/>
    <w:rsid w:val="510D5675"/>
    <w:rsid w:val="5110EBAF"/>
    <w:rsid w:val="5116B471"/>
    <w:rsid w:val="511EDEAA"/>
    <w:rsid w:val="51230AA7"/>
    <w:rsid w:val="51247141"/>
    <w:rsid w:val="5125E86C"/>
    <w:rsid w:val="51289FF8"/>
    <w:rsid w:val="512A6A52"/>
    <w:rsid w:val="512D38EC"/>
    <w:rsid w:val="512F22D8"/>
    <w:rsid w:val="5130C93D"/>
    <w:rsid w:val="51370452"/>
    <w:rsid w:val="5137FEC2"/>
    <w:rsid w:val="513820F4"/>
    <w:rsid w:val="513EC691"/>
    <w:rsid w:val="513F50EE"/>
    <w:rsid w:val="5141B07F"/>
    <w:rsid w:val="5146783B"/>
    <w:rsid w:val="514BD5C8"/>
    <w:rsid w:val="514C7C65"/>
    <w:rsid w:val="515023C4"/>
    <w:rsid w:val="51509143"/>
    <w:rsid w:val="5151ED96"/>
    <w:rsid w:val="51545E4E"/>
    <w:rsid w:val="51557232"/>
    <w:rsid w:val="51565D44"/>
    <w:rsid w:val="515773EA"/>
    <w:rsid w:val="5158C55C"/>
    <w:rsid w:val="515C9ED6"/>
    <w:rsid w:val="515D61D7"/>
    <w:rsid w:val="515F1EC4"/>
    <w:rsid w:val="515FC1B4"/>
    <w:rsid w:val="516506F9"/>
    <w:rsid w:val="51665292"/>
    <w:rsid w:val="516761A4"/>
    <w:rsid w:val="5167C567"/>
    <w:rsid w:val="516C9794"/>
    <w:rsid w:val="516F206E"/>
    <w:rsid w:val="51727E5A"/>
    <w:rsid w:val="5172FE88"/>
    <w:rsid w:val="517320C4"/>
    <w:rsid w:val="5174924E"/>
    <w:rsid w:val="51757BEC"/>
    <w:rsid w:val="5176F39D"/>
    <w:rsid w:val="51789FB0"/>
    <w:rsid w:val="517F1D6F"/>
    <w:rsid w:val="51810267"/>
    <w:rsid w:val="51870290"/>
    <w:rsid w:val="5187D798"/>
    <w:rsid w:val="51891177"/>
    <w:rsid w:val="518CA813"/>
    <w:rsid w:val="5192B6DA"/>
    <w:rsid w:val="51930441"/>
    <w:rsid w:val="5193E02E"/>
    <w:rsid w:val="5195B12E"/>
    <w:rsid w:val="51AE45ED"/>
    <w:rsid w:val="51B45566"/>
    <w:rsid w:val="51B839F8"/>
    <w:rsid w:val="51B87600"/>
    <w:rsid w:val="51B87DDB"/>
    <w:rsid w:val="51C1657C"/>
    <w:rsid w:val="51C68511"/>
    <w:rsid w:val="51CB9529"/>
    <w:rsid w:val="51CDD476"/>
    <w:rsid w:val="51D3F749"/>
    <w:rsid w:val="51D6FB13"/>
    <w:rsid w:val="51DC45CD"/>
    <w:rsid w:val="51E482AB"/>
    <w:rsid w:val="51E5ECE9"/>
    <w:rsid w:val="51E7A570"/>
    <w:rsid w:val="51ED3112"/>
    <w:rsid w:val="51F28C8C"/>
    <w:rsid w:val="51FA178D"/>
    <w:rsid w:val="51FCC07F"/>
    <w:rsid w:val="51FFAFCC"/>
    <w:rsid w:val="52079D23"/>
    <w:rsid w:val="52094094"/>
    <w:rsid w:val="520D70F0"/>
    <w:rsid w:val="52106F40"/>
    <w:rsid w:val="5210C9B8"/>
    <w:rsid w:val="521303CE"/>
    <w:rsid w:val="5213558D"/>
    <w:rsid w:val="52154676"/>
    <w:rsid w:val="52162BB1"/>
    <w:rsid w:val="52197808"/>
    <w:rsid w:val="521B0533"/>
    <w:rsid w:val="521B75B2"/>
    <w:rsid w:val="521D48EB"/>
    <w:rsid w:val="521FF4E6"/>
    <w:rsid w:val="5223756D"/>
    <w:rsid w:val="5224032E"/>
    <w:rsid w:val="52271102"/>
    <w:rsid w:val="52289AA4"/>
    <w:rsid w:val="522C3793"/>
    <w:rsid w:val="522ECAC5"/>
    <w:rsid w:val="5230E813"/>
    <w:rsid w:val="52311F28"/>
    <w:rsid w:val="52322AD2"/>
    <w:rsid w:val="52328737"/>
    <w:rsid w:val="5233B8F5"/>
    <w:rsid w:val="52380E8E"/>
    <w:rsid w:val="523B2E07"/>
    <w:rsid w:val="52471EDB"/>
    <w:rsid w:val="524BE5A8"/>
    <w:rsid w:val="524DC797"/>
    <w:rsid w:val="524DDC7B"/>
    <w:rsid w:val="524DF3CD"/>
    <w:rsid w:val="52555B0E"/>
    <w:rsid w:val="5256AD4F"/>
    <w:rsid w:val="5258B019"/>
    <w:rsid w:val="525BBC6C"/>
    <w:rsid w:val="52613F29"/>
    <w:rsid w:val="52645138"/>
    <w:rsid w:val="5267C32F"/>
    <w:rsid w:val="526984B2"/>
    <w:rsid w:val="5276EE11"/>
    <w:rsid w:val="527B0B1A"/>
    <w:rsid w:val="527BA61C"/>
    <w:rsid w:val="527E2327"/>
    <w:rsid w:val="5288D414"/>
    <w:rsid w:val="528935F9"/>
    <w:rsid w:val="528EE88E"/>
    <w:rsid w:val="52933D0F"/>
    <w:rsid w:val="52945751"/>
    <w:rsid w:val="5296F31B"/>
    <w:rsid w:val="52A401A7"/>
    <w:rsid w:val="52AB78B9"/>
    <w:rsid w:val="52ABD31C"/>
    <w:rsid w:val="52AE8D9F"/>
    <w:rsid w:val="52B08389"/>
    <w:rsid w:val="52B12C8B"/>
    <w:rsid w:val="52B1C3EB"/>
    <w:rsid w:val="52B54E13"/>
    <w:rsid w:val="52B56127"/>
    <w:rsid w:val="52B57F5A"/>
    <w:rsid w:val="52BAB2A3"/>
    <w:rsid w:val="52BCE73C"/>
    <w:rsid w:val="52BD1B1B"/>
    <w:rsid w:val="52BDF68A"/>
    <w:rsid w:val="52D20837"/>
    <w:rsid w:val="52D68524"/>
    <w:rsid w:val="52D6F968"/>
    <w:rsid w:val="52D875FA"/>
    <w:rsid w:val="52D9BF47"/>
    <w:rsid w:val="52DA6963"/>
    <w:rsid w:val="52DD6C24"/>
    <w:rsid w:val="52E9BAE1"/>
    <w:rsid w:val="52EA4DF1"/>
    <w:rsid w:val="52EA502C"/>
    <w:rsid w:val="52F1E127"/>
    <w:rsid w:val="52F6DE4A"/>
    <w:rsid w:val="52FB6B1D"/>
    <w:rsid w:val="52FF8929"/>
    <w:rsid w:val="5300F5EB"/>
    <w:rsid w:val="53015372"/>
    <w:rsid w:val="53076C09"/>
    <w:rsid w:val="530860E9"/>
    <w:rsid w:val="530D7DCD"/>
    <w:rsid w:val="5310D9D1"/>
    <w:rsid w:val="53110AD9"/>
    <w:rsid w:val="531202AD"/>
    <w:rsid w:val="531410AA"/>
    <w:rsid w:val="53180E3E"/>
    <w:rsid w:val="5319A1EF"/>
    <w:rsid w:val="5320E9D6"/>
    <w:rsid w:val="5326A981"/>
    <w:rsid w:val="53270FB7"/>
    <w:rsid w:val="53278225"/>
    <w:rsid w:val="532A7D83"/>
    <w:rsid w:val="532BFDBD"/>
    <w:rsid w:val="5330B41D"/>
    <w:rsid w:val="5331F5A4"/>
    <w:rsid w:val="5334FA93"/>
    <w:rsid w:val="533597F7"/>
    <w:rsid w:val="5335BB89"/>
    <w:rsid w:val="533A3EDF"/>
    <w:rsid w:val="533A9FED"/>
    <w:rsid w:val="53406060"/>
    <w:rsid w:val="5340A753"/>
    <w:rsid w:val="5348C41C"/>
    <w:rsid w:val="534E4028"/>
    <w:rsid w:val="534F2BA9"/>
    <w:rsid w:val="535462B8"/>
    <w:rsid w:val="53563B75"/>
    <w:rsid w:val="5356EBA0"/>
    <w:rsid w:val="5359DC60"/>
    <w:rsid w:val="535A5EC2"/>
    <w:rsid w:val="535D0510"/>
    <w:rsid w:val="536185BD"/>
    <w:rsid w:val="53622212"/>
    <w:rsid w:val="536283FA"/>
    <w:rsid w:val="5365F834"/>
    <w:rsid w:val="5367628C"/>
    <w:rsid w:val="53678B90"/>
    <w:rsid w:val="5367B3B5"/>
    <w:rsid w:val="536DB5A0"/>
    <w:rsid w:val="536E2228"/>
    <w:rsid w:val="5370A9AB"/>
    <w:rsid w:val="5372B58C"/>
    <w:rsid w:val="537908D8"/>
    <w:rsid w:val="537A137D"/>
    <w:rsid w:val="537DDD85"/>
    <w:rsid w:val="53806BDF"/>
    <w:rsid w:val="5382DBBB"/>
    <w:rsid w:val="53873D99"/>
    <w:rsid w:val="538A8F47"/>
    <w:rsid w:val="538D97AD"/>
    <w:rsid w:val="5390DE97"/>
    <w:rsid w:val="5391BA18"/>
    <w:rsid w:val="5396EA9D"/>
    <w:rsid w:val="5398C3DE"/>
    <w:rsid w:val="539DA7B9"/>
    <w:rsid w:val="539F7CA9"/>
    <w:rsid w:val="53A14364"/>
    <w:rsid w:val="53A2E762"/>
    <w:rsid w:val="53A309EE"/>
    <w:rsid w:val="53A71F1B"/>
    <w:rsid w:val="53AA25F3"/>
    <w:rsid w:val="53AB73F3"/>
    <w:rsid w:val="53ADFAC3"/>
    <w:rsid w:val="53AF62E7"/>
    <w:rsid w:val="53B7DCC2"/>
    <w:rsid w:val="53BADF10"/>
    <w:rsid w:val="53BB45C8"/>
    <w:rsid w:val="53BFD5A0"/>
    <w:rsid w:val="53C08DD8"/>
    <w:rsid w:val="53C1AAAA"/>
    <w:rsid w:val="53C6595E"/>
    <w:rsid w:val="53C9FAAB"/>
    <w:rsid w:val="53CBC225"/>
    <w:rsid w:val="53CC8553"/>
    <w:rsid w:val="53CD72E5"/>
    <w:rsid w:val="53CE65EA"/>
    <w:rsid w:val="53CFFBEE"/>
    <w:rsid w:val="53D0242E"/>
    <w:rsid w:val="53D08A7B"/>
    <w:rsid w:val="53D2AD45"/>
    <w:rsid w:val="53D3344B"/>
    <w:rsid w:val="53D43ABE"/>
    <w:rsid w:val="53D5BA89"/>
    <w:rsid w:val="53D63108"/>
    <w:rsid w:val="53D8A5F9"/>
    <w:rsid w:val="53D9D698"/>
    <w:rsid w:val="53DA723A"/>
    <w:rsid w:val="53DD5404"/>
    <w:rsid w:val="53DDCE54"/>
    <w:rsid w:val="53DFD5BF"/>
    <w:rsid w:val="53E2A17F"/>
    <w:rsid w:val="53E44965"/>
    <w:rsid w:val="53E7CC74"/>
    <w:rsid w:val="53E8CF3E"/>
    <w:rsid w:val="53E9C08D"/>
    <w:rsid w:val="53EA5C98"/>
    <w:rsid w:val="53ED1FC9"/>
    <w:rsid w:val="53EECEE7"/>
    <w:rsid w:val="53F176B9"/>
    <w:rsid w:val="53F31BA4"/>
    <w:rsid w:val="53F7378F"/>
    <w:rsid w:val="53F7FD92"/>
    <w:rsid w:val="53F84FDA"/>
    <w:rsid w:val="53FA12E4"/>
    <w:rsid w:val="53FA252A"/>
    <w:rsid w:val="53FBEFEB"/>
    <w:rsid w:val="53FE9EE0"/>
    <w:rsid w:val="54042E40"/>
    <w:rsid w:val="540A67F5"/>
    <w:rsid w:val="540A7AB9"/>
    <w:rsid w:val="540AA37D"/>
    <w:rsid w:val="540E38AD"/>
    <w:rsid w:val="540EF428"/>
    <w:rsid w:val="540F803B"/>
    <w:rsid w:val="5412A00D"/>
    <w:rsid w:val="5412C00C"/>
    <w:rsid w:val="541411C1"/>
    <w:rsid w:val="541958BC"/>
    <w:rsid w:val="541A41DD"/>
    <w:rsid w:val="5422793C"/>
    <w:rsid w:val="54255285"/>
    <w:rsid w:val="5425EA3D"/>
    <w:rsid w:val="54276EF4"/>
    <w:rsid w:val="542A8C06"/>
    <w:rsid w:val="542F9BB7"/>
    <w:rsid w:val="542FC37E"/>
    <w:rsid w:val="5431400A"/>
    <w:rsid w:val="543843BD"/>
    <w:rsid w:val="5439E0D7"/>
    <w:rsid w:val="543A1AE8"/>
    <w:rsid w:val="543BF8E6"/>
    <w:rsid w:val="543C18DE"/>
    <w:rsid w:val="5443718F"/>
    <w:rsid w:val="5446E369"/>
    <w:rsid w:val="544AF64E"/>
    <w:rsid w:val="544F2CE5"/>
    <w:rsid w:val="5456634D"/>
    <w:rsid w:val="545AC799"/>
    <w:rsid w:val="545B1A50"/>
    <w:rsid w:val="545BFBE8"/>
    <w:rsid w:val="545C6D3C"/>
    <w:rsid w:val="545F6F5E"/>
    <w:rsid w:val="5463B0F9"/>
    <w:rsid w:val="5468506A"/>
    <w:rsid w:val="5468780E"/>
    <w:rsid w:val="54764945"/>
    <w:rsid w:val="54764D22"/>
    <w:rsid w:val="5476591F"/>
    <w:rsid w:val="547802DB"/>
    <w:rsid w:val="5479CA82"/>
    <w:rsid w:val="547A934B"/>
    <w:rsid w:val="54842D53"/>
    <w:rsid w:val="5484A802"/>
    <w:rsid w:val="548C105C"/>
    <w:rsid w:val="548D17F5"/>
    <w:rsid w:val="548D4DFC"/>
    <w:rsid w:val="549072C1"/>
    <w:rsid w:val="54926159"/>
    <w:rsid w:val="549A784F"/>
    <w:rsid w:val="549CC761"/>
    <w:rsid w:val="549FC0A1"/>
    <w:rsid w:val="54A18DD1"/>
    <w:rsid w:val="54A9F938"/>
    <w:rsid w:val="54AAFCF6"/>
    <w:rsid w:val="54AB48C5"/>
    <w:rsid w:val="54ACE03B"/>
    <w:rsid w:val="54AD884C"/>
    <w:rsid w:val="54AE6290"/>
    <w:rsid w:val="54B030C2"/>
    <w:rsid w:val="54B548C6"/>
    <w:rsid w:val="54BB550D"/>
    <w:rsid w:val="54BB6B7B"/>
    <w:rsid w:val="54BC23B9"/>
    <w:rsid w:val="54BCD500"/>
    <w:rsid w:val="54BD89C0"/>
    <w:rsid w:val="54BFA180"/>
    <w:rsid w:val="54C291AB"/>
    <w:rsid w:val="54C42DF9"/>
    <w:rsid w:val="54C4AD01"/>
    <w:rsid w:val="54C6DE59"/>
    <w:rsid w:val="54C70576"/>
    <w:rsid w:val="54C70FD2"/>
    <w:rsid w:val="54C823D3"/>
    <w:rsid w:val="54C8E514"/>
    <w:rsid w:val="54D0BE9E"/>
    <w:rsid w:val="54D1ADBD"/>
    <w:rsid w:val="54D55F3A"/>
    <w:rsid w:val="54DA952F"/>
    <w:rsid w:val="54DAD4FB"/>
    <w:rsid w:val="54DD5FDF"/>
    <w:rsid w:val="54DE1EEB"/>
    <w:rsid w:val="54DF1076"/>
    <w:rsid w:val="54DFED49"/>
    <w:rsid w:val="54E11414"/>
    <w:rsid w:val="54E74C8E"/>
    <w:rsid w:val="54E86285"/>
    <w:rsid w:val="54E8A00B"/>
    <w:rsid w:val="54EAAC85"/>
    <w:rsid w:val="54ECB42D"/>
    <w:rsid w:val="54ED4BE7"/>
    <w:rsid w:val="54F0A087"/>
    <w:rsid w:val="54F175BB"/>
    <w:rsid w:val="54F97D99"/>
    <w:rsid w:val="54FD23D1"/>
    <w:rsid w:val="54FEE477"/>
    <w:rsid w:val="5501371F"/>
    <w:rsid w:val="5502A14D"/>
    <w:rsid w:val="55032849"/>
    <w:rsid w:val="5503C919"/>
    <w:rsid w:val="5504638F"/>
    <w:rsid w:val="5504AB79"/>
    <w:rsid w:val="550879A6"/>
    <w:rsid w:val="5508CFBD"/>
    <w:rsid w:val="550B4CDD"/>
    <w:rsid w:val="550CD616"/>
    <w:rsid w:val="55103A04"/>
    <w:rsid w:val="551060DB"/>
    <w:rsid w:val="55122894"/>
    <w:rsid w:val="55143C77"/>
    <w:rsid w:val="55155578"/>
    <w:rsid w:val="5519EE01"/>
    <w:rsid w:val="551A1CDD"/>
    <w:rsid w:val="551A9CBE"/>
    <w:rsid w:val="551B3AA3"/>
    <w:rsid w:val="551DF2D8"/>
    <w:rsid w:val="551E4D6A"/>
    <w:rsid w:val="551EF43D"/>
    <w:rsid w:val="55210D93"/>
    <w:rsid w:val="5525199E"/>
    <w:rsid w:val="552C84F3"/>
    <w:rsid w:val="553080CA"/>
    <w:rsid w:val="5530DB27"/>
    <w:rsid w:val="5531BE01"/>
    <w:rsid w:val="5532E5FA"/>
    <w:rsid w:val="55335BF5"/>
    <w:rsid w:val="5536635A"/>
    <w:rsid w:val="553746DA"/>
    <w:rsid w:val="55388A5F"/>
    <w:rsid w:val="553FE3C0"/>
    <w:rsid w:val="55448611"/>
    <w:rsid w:val="5546994C"/>
    <w:rsid w:val="55498F0E"/>
    <w:rsid w:val="554DE3DA"/>
    <w:rsid w:val="55573779"/>
    <w:rsid w:val="555A8886"/>
    <w:rsid w:val="555B2A2C"/>
    <w:rsid w:val="555B5879"/>
    <w:rsid w:val="555CD376"/>
    <w:rsid w:val="555E88FE"/>
    <w:rsid w:val="5562AC2C"/>
    <w:rsid w:val="5562E298"/>
    <w:rsid w:val="55637FA7"/>
    <w:rsid w:val="5567D750"/>
    <w:rsid w:val="556F07B7"/>
    <w:rsid w:val="5573C170"/>
    <w:rsid w:val="557A662D"/>
    <w:rsid w:val="557BFD9C"/>
    <w:rsid w:val="557CCAC9"/>
    <w:rsid w:val="557D8BBB"/>
    <w:rsid w:val="557F7CBF"/>
    <w:rsid w:val="55818FFF"/>
    <w:rsid w:val="55820BBC"/>
    <w:rsid w:val="5583BBD4"/>
    <w:rsid w:val="558496EC"/>
    <w:rsid w:val="55851434"/>
    <w:rsid w:val="5587773A"/>
    <w:rsid w:val="5589D653"/>
    <w:rsid w:val="558D4F17"/>
    <w:rsid w:val="558F3BBE"/>
    <w:rsid w:val="559B45FD"/>
    <w:rsid w:val="55A15F36"/>
    <w:rsid w:val="55A167B9"/>
    <w:rsid w:val="55A413FF"/>
    <w:rsid w:val="55A8B9AC"/>
    <w:rsid w:val="55AB6C05"/>
    <w:rsid w:val="55AE6745"/>
    <w:rsid w:val="55AF3807"/>
    <w:rsid w:val="55AF7D71"/>
    <w:rsid w:val="55B0C7A2"/>
    <w:rsid w:val="55BC4620"/>
    <w:rsid w:val="55BE2BA8"/>
    <w:rsid w:val="55BE75F5"/>
    <w:rsid w:val="55C321C0"/>
    <w:rsid w:val="55C38C6A"/>
    <w:rsid w:val="55C39C73"/>
    <w:rsid w:val="55C508B7"/>
    <w:rsid w:val="55CE4E98"/>
    <w:rsid w:val="55D45898"/>
    <w:rsid w:val="55D5504B"/>
    <w:rsid w:val="55E4317A"/>
    <w:rsid w:val="55E81666"/>
    <w:rsid w:val="55EE5C95"/>
    <w:rsid w:val="55F01EA6"/>
    <w:rsid w:val="55F38D2D"/>
    <w:rsid w:val="55F5EFE2"/>
    <w:rsid w:val="55F8693F"/>
    <w:rsid w:val="55F932BE"/>
    <w:rsid w:val="55FC29BA"/>
    <w:rsid w:val="55FC3890"/>
    <w:rsid w:val="56022513"/>
    <w:rsid w:val="5604F138"/>
    <w:rsid w:val="560665DB"/>
    <w:rsid w:val="560752CF"/>
    <w:rsid w:val="560D7ACB"/>
    <w:rsid w:val="560F457A"/>
    <w:rsid w:val="561980BB"/>
    <w:rsid w:val="5619F4DC"/>
    <w:rsid w:val="561B37C4"/>
    <w:rsid w:val="561B9CC3"/>
    <w:rsid w:val="562177AC"/>
    <w:rsid w:val="56239EE3"/>
    <w:rsid w:val="56280DAF"/>
    <w:rsid w:val="56295E6B"/>
    <w:rsid w:val="562A6918"/>
    <w:rsid w:val="562ED2D4"/>
    <w:rsid w:val="562F744C"/>
    <w:rsid w:val="563591AB"/>
    <w:rsid w:val="56359924"/>
    <w:rsid w:val="5638781C"/>
    <w:rsid w:val="563A8061"/>
    <w:rsid w:val="563A9878"/>
    <w:rsid w:val="563BBB3F"/>
    <w:rsid w:val="563CA041"/>
    <w:rsid w:val="563D2775"/>
    <w:rsid w:val="563E4EDF"/>
    <w:rsid w:val="563FFD97"/>
    <w:rsid w:val="56419AE6"/>
    <w:rsid w:val="564BF1CB"/>
    <w:rsid w:val="5651CA57"/>
    <w:rsid w:val="56560129"/>
    <w:rsid w:val="5656E570"/>
    <w:rsid w:val="5656EBAB"/>
    <w:rsid w:val="565DC7C7"/>
    <w:rsid w:val="5667CAF8"/>
    <w:rsid w:val="5669B033"/>
    <w:rsid w:val="566A24A9"/>
    <w:rsid w:val="567157AB"/>
    <w:rsid w:val="5671F692"/>
    <w:rsid w:val="5675C9CB"/>
    <w:rsid w:val="567796B3"/>
    <w:rsid w:val="5680F5B4"/>
    <w:rsid w:val="56825FAF"/>
    <w:rsid w:val="5683679F"/>
    <w:rsid w:val="56875E14"/>
    <w:rsid w:val="5688A2B4"/>
    <w:rsid w:val="568A4AA3"/>
    <w:rsid w:val="568B26E9"/>
    <w:rsid w:val="568FF62B"/>
    <w:rsid w:val="569073E6"/>
    <w:rsid w:val="56955223"/>
    <w:rsid w:val="569B5DF8"/>
    <w:rsid w:val="569D5BCB"/>
    <w:rsid w:val="569D789E"/>
    <w:rsid w:val="569FA298"/>
    <w:rsid w:val="56AC9B55"/>
    <w:rsid w:val="56ADA2B8"/>
    <w:rsid w:val="56ADBC91"/>
    <w:rsid w:val="56ADE8F0"/>
    <w:rsid w:val="56AF3B69"/>
    <w:rsid w:val="56AF7C4E"/>
    <w:rsid w:val="56B22001"/>
    <w:rsid w:val="56B6E380"/>
    <w:rsid w:val="56BBD463"/>
    <w:rsid w:val="56BCDDF4"/>
    <w:rsid w:val="56C0322E"/>
    <w:rsid w:val="56C192F8"/>
    <w:rsid w:val="56C25522"/>
    <w:rsid w:val="56C52E4A"/>
    <w:rsid w:val="56C9C398"/>
    <w:rsid w:val="56CCA762"/>
    <w:rsid w:val="56CDB844"/>
    <w:rsid w:val="56DAE001"/>
    <w:rsid w:val="56DC5A01"/>
    <w:rsid w:val="56DD9D71"/>
    <w:rsid w:val="56DF5252"/>
    <w:rsid w:val="56E2F145"/>
    <w:rsid w:val="56E4909C"/>
    <w:rsid w:val="56E4B943"/>
    <w:rsid w:val="56E4D1C3"/>
    <w:rsid w:val="56E74E47"/>
    <w:rsid w:val="56E80926"/>
    <w:rsid w:val="56E9532B"/>
    <w:rsid w:val="56EA305F"/>
    <w:rsid w:val="56F016D7"/>
    <w:rsid w:val="56F642BF"/>
    <w:rsid w:val="56F87ABF"/>
    <w:rsid w:val="56FF186D"/>
    <w:rsid w:val="57074C67"/>
    <w:rsid w:val="570D78F5"/>
    <w:rsid w:val="570D8368"/>
    <w:rsid w:val="570E7F0D"/>
    <w:rsid w:val="570F3CDD"/>
    <w:rsid w:val="571301BA"/>
    <w:rsid w:val="57165BCB"/>
    <w:rsid w:val="57181201"/>
    <w:rsid w:val="5718E778"/>
    <w:rsid w:val="5719C760"/>
    <w:rsid w:val="571C0AD2"/>
    <w:rsid w:val="571D6060"/>
    <w:rsid w:val="571DFC5D"/>
    <w:rsid w:val="5723EE79"/>
    <w:rsid w:val="572B8A5C"/>
    <w:rsid w:val="572CE056"/>
    <w:rsid w:val="57302D30"/>
    <w:rsid w:val="5730F0A8"/>
    <w:rsid w:val="573724A6"/>
    <w:rsid w:val="5739B36C"/>
    <w:rsid w:val="573AA4AA"/>
    <w:rsid w:val="5744D6F2"/>
    <w:rsid w:val="574664F7"/>
    <w:rsid w:val="5746A85E"/>
    <w:rsid w:val="5746A9EA"/>
    <w:rsid w:val="574B88B4"/>
    <w:rsid w:val="574BB076"/>
    <w:rsid w:val="574D256F"/>
    <w:rsid w:val="5756DFF6"/>
    <w:rsid w:val="5757BB28"/>
    <w:rsid w:val="5759C9F9"/>
    <w:rsid w:val="575BB820"/>
    <w:rsid w:val="575E71B9"/>
    <w:rsid w:val="575F8F71"/>
    <w:rsid w:val="57635631"/>
    <w:rsid w:val="5764EDF4"/>
    <w:rsid w:val="5767346C"/>
    <w:rsid w:val="5768FB39"/>
    <w:rsid w:val="5769B607"/>
    <w:rsid w:val="576A905B"/>
    <w:rsid w:val="57706804"/>
    <w:rsid w:val="5774626F"/>
    <w:rsid w:val="57749A76"/>
    <w:rsid w:val="577600D6"/>
    <w:rsid w:val="577E0265"/>
    <w:rsid w:val="5780F842"/>
    <w:rsid w:val="5782F98D"/>
    <w:rsid w:val="578A71E9"/>
    <w:rsid w:val="578C2BC8"/>
    <w:rsid w:val="578C5AA0"/>
    <w:rsid w:val="578C8804"/>
    <w:rsid w:val="578C8C9D"/>
    <w:rsid w:val="578DDB7A"/>
    <w:rsid w:val="579ADA42"/>
    <w:rsid w:val="579D92B5"/>
    <w:rsid w:val="57A18E1F"/>
    <w:rsid w:val="57AA4612"/>
    <w:rsid w:val="57ABEB1E"/>
    <w:rsid w:val="57ADE0BE"/>
    <w:rsid w:val="57C35058"/>
    <w:rsid w:val="57C5CE21"/>
    <w:rsid w:val="57CF9290"/>
    <w:rsid w:val="57D00708"/>
    <w:rsid w:val="57D04635"/>
    <w:rsid w:val="57D1351A"/>
    <w:rsid w:val="57D31708"/>
    <w:rsid w:val="57D6855A"/>
    <w:rsid w:val="57DF19BA"/>
    <w:rsid w:val="57EB6305"/>
    <w:rsid w:val="57EBD6AF"/>
    <w:rsid w:val="57ECD936"/>
    <w:rsid w:val="57F33E77"/>
    <w:rsid w:val="57F4A78B"/>
    <w:rsid w:val="57F53F8E"/>
    <w:rsid w:val="57F9E5F3"/>
    <w:rsid w:val="57FB8127"/>
    <w:rsid w:val="57FBAAB2"/>
    <w:rsid w:val="57FDF970"/>
    <w:rsid w:val="57FE8D04"/>
    <w:rsid w:val="57FF86CD"/>
    <w:rsid w:val="58009B9E"/>
    <w:rsid w:val="5810AB6E"/>
    <w:rsid w:val="581AF5D4"/>
    <w:rsid w:val="581C38A1"/>
    <w:rsid w:val="581DA537"/>
    <w:rsid w:val="581E0150"/>
    <w:rsid w:val="581FC218"/>
    <w:rsid w:val="5822D114"/>
    <w:rsid w:val="5825C0A6"/>
    <w:rsid w:val="582ACAC6"/>
    <w:rsid w:val="582DB587"/>
    <w:rsid w:val="582DB7DF"/>
    <w:rsid w:val="582E1367"/>
    <w:rsid w:val="5833610B"/>
    <w:rsid w:val="58354ABA"/>
    <w:rsid w:val="583B77E7"/>
    <w:rsid w:val="583F5882"/>
    <w:rsid w:val="5841C1C0"/>
    <w:rsid w:val="5843AF57"/>
    <w:rsid w:val="58450A1E"/>
    <w:rsid w:val="58464B82"/>
    <w:rsid w:val="5848E506"/>
    <w:rsid w:val="584E1F51"/>
    <w:rsid w:val="5851112E"/>
    <w:rsid w:val="58512724"/>
    <w:rsid w:val="5855276C"/>
    <w:rsid w:val="5856B835"/>
    <w:rsid w:val="585A0630"/>
    <w:rsid w:val="58616638"/>
    <w:rsid w:val="58655D80"/>
    <w:rsid w:val="5869732E"/>
    <w:rsid w:val="586EF14D"/>
    <w:rsid w:val="586F3F69"/>
    <w:rsid w:val="58715C1F"/>
    <w:rsid w:val="5872E8AC"/>
    <w:rsid w:val="58734C24"/>
    <w:rsid w:val="5873F026"/>
    <w:rsid w:val="58752BD5"/>
    <w:rsid w:val="5875A77D"/>
    <w:rsid w:val="5877E514"/>
    <w:rsid w:val="58794DDD"/>
    <w:rsid w:val="587952D9"/>
    <w:rsid w:val="587B8EE5"/>
    <w:rsid w:val="587BF194"/>
    <w:rsid w:val="587CD4F9"/>
    <w:rsid w:val="58829303"/>
    <w:rsid w:val="588CB2F7"/>
    <w:rsid w:val="588D7129"/>
    <w:rsid w:val="588EF8D4"/>
    <w:rsid w:val="58904E19"/>
    <w:rsid w:val="5892B34B"/>
    <w:rsid w:val="5894E015"/>
    <w:rsid w:val="5898267B"/>
    <w:rsid w:val="5898A4BE"/>
    <w:rsid w:val="589C5DCE"/>
    <w:rsid w:val="589C896E"/>
    <w:rsid w:val="589E4C03"/>
    <w:rsid w:val="589E6B7E"/>
    <w:rsid w:val="58A1863C"/>
    <w:rsid w:val="58A61648"/>
    <w:rsid w:val="58A763A3"/>
    <w:rsid w:val="58A7F37E"/>
    <w:rsid w:val="58AA1D46"/>
    <w:rsid w:val="58AC9DEE"/>
    <w:rsid w:val="58AE594C"/>
    <w:rsid w:val="58AE6D89"/>
    <w:rsid w:val="58AF7D05"/>
    <w:rsid w:val="58B2FA58"/>
    <w:rsid w:val="58B90D3E"/>
    <w:rsid w:val="58BD165A"/>
    <w:rsid w:val="58C3BE2E"/>
    <w:rsid w:val="58C737B7"/>
    <w:rsid w:val="58C98525"/>
    <w:rsid w:val="58D42701"/>
    <w:rsid w:val="58D55238"/>
    <w:rsid w:val="58D5AC51"/>
    <w:rsid w:val="58E007B2"/>
    <w:rsid w:val="58E07CF8"/>
    <w:rsid w:val="58E344F9"/>
    <w:rsid w:val="58E3CAFF"/>
    <w:rsid w:val="58E76058"/>
    <w:rsid w:val="58E91A9B"/>
    <w:rsid w:val="58EA495B"/>
    <w:rsid w:val="58EB477C"/>
    <w:rsid w:val="58ED03A1"/>
    <w:rsid w:val="58EE64E8"/>
    <w:rsid w:val="58EFDEEE"/>
    <w:rsid w:val="58F20F8C"/>
    <w:rsid w:val="58F2F3C8"/>
    <w:rsid w:val="58F4C950"/>
    <w:rsid w:val="58F5EBA9"/>
    <w:rsid w:val="58F6855C"/>
    <w:rsid w:val="58F87F6A"/>
    <w:rsid w:val="58F8ADC1"/>
    <w:rsid w:val="58FF1D13"/>
    <w:rsid w:val="59020F29"/>
    <w:rsid w:val="590464B8"/>
    <w:rsid w:val="5906D5EE"/>
    <w:rsid w:val="59093CDC"/>
    <w:rsid w:val="590A8322"/>
    <w:rsid w:val="590F401E"/>
    <w:rsid w:val="59130E3C"/>
    <w:rsid w:val="5916F1AC"/>
    <w:rsid w:val="5917AB9E"/>
    <w:rsid w:val="591AFB3A"/>
    <w:rsid w:val="591BB98D"/>
    <w:rsid w:val="591D401F"/>
    <w:rsid w:val="5920A460"/>
    <w:rsid w:val="59241CEC"/>
    <w:rsid w:val="59258E6C"/>
    <w:rsid w:val="5925E3F4"/>
    <w:rsid w:val="592900CB"/>
    <w:rsid w:val="592AE16D"/>
    <w:rsid w:val="5931E2CD"/>
    <w:rsid w:val="59370AB3"/>
    <w:rsid w:val="593BC2D1"/>
    <w:rsid w:val="5940D39F"/>
    <w:rsid w:val="59427517"/>
    <w:rsid w:val="5943DBC4"/>
    <w:rsid w:val="59449FF6"/>
    <w:rsid w:val="59478013"/>
    <w:rsid w:val="5949427D"/>
    <w:rsid w:val="5949F6C5"/>
    <w:rsid w:val="594AC142"/>
    <w:rsid w:val="59527C29"/>
    <w:rsid w:val="59529B1E"/>
    <w:rsid w:val="5959739A"/>
    <w:rsid w:val="595B704C"/>
    <w:rsid w:val="595C3059"/>
    <w:rsid w:val="5964667F"/>
    <w:rsid w:val="596559EA"/>
    <w:rsid w:val="596575E8"/>
    <w:rsid w:val="5966DA9A"/>
    <w:rsid w:val="596B7539"/>
    <w:rsid w:val="596DC8AF"/>
    <w:rsid w:val="597018DE"/>
    <w:rsid w:val="5970C410"/>
    <w:rsid w:val="59744103"/>
    <w:rsid w:val="597463D6"/>
    <w:rsid w:val="597A9561"/>
    <w:rsid w:val="5980BB8F"/>
    <w:rsid w:val="59812A58"/>
    <w:rsid w:val="5986319C"/>
    <w:rsid w:val="598774CE"/>
    <w:rsid w:val="5987A710"/>
    <w:rsid w:val="598800F8"/>
    <w:rsid w:val="598CFCE7"/>
    <w:rsid w:val="598FF6DD"/>
    <w:rsid w:val="5993EA8D"/>
    <w:rsid w:val="59A11351"/>
    <w:rsid w:val="59A4626D"/>
    <w:rsid w:val="59A99DCA"/>
    <w:rsid w:val="59B247F3"/>
    <w:rsid w:val="59B4D3F1"/>
    <w:rsid w:val="59B65C16"/>
    <w:rsid w:val="59BA0296"/>
    <w:rsid w:val="59BF7B39"/>
    <w:rsid w:val="59C1DAB6"/>
    <w:rsid w:val="59C7D953"/>
    <w:rsid w:val="59C7E4C5"/>
    <w:rsid w:val="59C842D7"/>
    <w:rsid w:val="59CFC8C7"/>
    <w:rsid w:val="59D5C65F"/>
    <w:rsid w:val="59D5DCB4"/>
    <w:rsid w:val="59D72C59"/>
    <w:rsid w:val="59D89CC7"/>
    <w:rsid w:val="59D90144"/>
    <w:rsid w:val="59DC6839"/>
    <w:rsid w:val="59DEC568"/>
    <w:rsid w:val="59E5437A"/>
    <w:rsid w:val="59EE6200"/>
    <w:rsid w:val="59F72110"/>
    <w:rsid w:val="59FF33D9"/>
    <w:rsid w:val="5A006B13"/>
    <w:rsid w:val="5A04F555"/>
    <w:rsid w:val="5A055C7A"/>
    <w:rsid w:val="5A058133"/>
    <w:rsid w:val="5A0CE335"/>
    <w:rsid w:val="5A0F65C2"/>
    <w:rsid w:val="5A0FCDE5"/>
    <w:rsid w:val="5A15CD70"/>
    <w:rsid w:val="5A16331F"/>
    <w:rsid w:val="5A16C17D"/>
    <w:rsid w:val="5A180C50"/>
    <w:rsid w:val="5A1EE634"/>
    <w:rsid w:val="5A2AC121"/>
    <w:rsid w:val="5A2AC6B2"/>
    <w:rsid w:val="5A31695B"/>
    <w:rsid w:val="5A32BB7C"/>
    <w:rsid w:val="5A352BFA"/>
    <w:rsid w:val="5A384899"/>
    <w:rsid w:val="5A4278DA"/>
    <w:rsid w:val="5A4C00B0"/>
    <w:rsid w:val="5A4E097F"/>
    <w:rsid w:val="5A4F6F03"/>
    <w:rsid w:val="5A546432"/>
    <w:rsid w:val="5A565F01"/>
    <w:rsid w:val="5A5D35ED"/>
    <w:rsid w:val="5A5E481D"/>
    <w:rsid w:val="5A63139D"/>
    <w:rsid w:val="5A640A2E"/>
    <w:rsid w:val="5A64E750"/>
    <w:rsid w:val="5A6BD43B"/>
    <w:rsid w:val="5A6D8459"/>
    <w:rsid w:val="5A6E44C3"/>
    <w:rsid w:val="5A71075A"/>
    <w:rsid w:val="5A71E2D7"/>
    <w:rsid w:val="5A769EF4"/>
    <w:rsid w:val="5A788169"/>
    <w:rsid w:val="5A797D6A"/>
    <w:rsid w:val="5A7A4204"/>
    <w:rsid w:val="5A8093EF"/>
    <w:rsid w:val="5A8935EE"/>
    <w:rsid w:val="5A8BD273"/>
    <w:rsid w:val="5A8FCEFF"/>
    <w:rsid w:val="5A906558"/>
    <w:rsid w:val="5A9AEBC4"/>
    <w:rsid w:val="5A9B9765"/>
    <w:rsid w:val="5A9BBACF"/>
    <w:rsid w:val="5AA1DA73"/>
    <w:rsid w:val="5AA5B1CF"/>
    <w:rsid w:val="5AA6388D"/>
    <w:rsid w:val="5AA9AF59"/>
    <w:rsid w:val="5AAA5F3D"/>
    <w:rsid w:val="5AAB3223"/>
    <w:rsid w:val="5AB5441E"/>
    <w:rsid w:val="5AB85A76"/>
    <w:rsid w:val="5AB9C285"/>
    <w:rsid w:val="5AB9E5F9"/>
    <w:rsid w:val="5ABAFE0F"/>
    <w:rsid w:val="5AC0D475"/>
    <w:rsid w:val="5AC2A5CC"/>
    <w:rsid w:val="5AC391C2"/>
    <w:rsid w:val="5AC437E4"/>
    <w:rsid w:val="5AC7B02F"/>
    <w:rsid w:val="5AC7E7C9"/>
    <w:rsid w:val="5ACA5BBF"/>
    <w:rsid w:val="5ACC5A5F"/>
    <w:rsid w:val="5AD2F27D"/>
    <w:rsid w:val="5ADE6236"/>
    <w:rsid w:val="5AE78D8E"/>
    <w:rsid w:val="5AEC32D0"/>
    <w:rsid w:val="5AED768B"/>
    <w:rsid w:val="5AED9498"/>
    <w:rsid w:val="5AEFFC72"/>
    <w:rsid w:val="5AF3E460"/>
    <w:rsid w:val="5AF522A2"/>
    <w:rsid w:val="5AF5A7AF"/>
    <w:rsid w:val="5AF5FEF1"/>
    <w:rsid w:val="5AF95FCF"/>
    <w:rsid w:val="5AFA1B2D"/>
    <w:rsid w:val="5AFA939A"/>
    <w:rsid w:val="5B0454E7"/>
    <w:rsid w:val="5B09FF90"/>
    <w:rsid w:val="5B0AE351"/>
    <w:rsid w:val="5B0C6EDE"/>
    <w:rsid w:val="5B0D1118"/>
    <w:rsid w:val="5B0F27C7"/>
    <w:rsid w:val="5B0FC48E"/>
    <w:rsid w:val="5B1697D0"/>
    <w:rsid w:val="5B1BDF2A"/>
    <w:rsid w:val="5B1D101F"/>
    <w:rsid w:val="5B1E6ED1"/>
    <w:rsid w:val="5B218BFF"/>
    <w:rsid w:val="5B22B70E"/>
    <w:rsid w:val="5B249446"/>
    <w:rsid w:val="5B26AA61"/>
    <w:rsid w:val="5B2881E8"/>
    <w:rsid w:val="5B28EA27"/>
    <w:rsid w:val="5B28ED55"/>
    <w:rsid w:val="5B297199"/>
    <w:rsid w:val="5B2A03C9"/>
    <w:rsid w:val="5B2E1AB1"/>
    <w:rsid w:val="5B36E7F4"/>
    <w:rsid w:val="5B3AF586"/>
    <w:rsid w:val="5B3ED13D"/>
    <w:rsid w:val="5B46523B"/>
    <w:rsid w:val="5B47BF2F"/>
    <w:rsid w:val="5B489C1A"/>
    <w:rsid w:val="5B4E1E15"/>
    <w:rsid w:val="5B5108ED"/>
    <w:rsid w:val="5B58B36F"/>
    <w:rsid w:val="5B5904D8"/>
    <w:rsid w:val="5B5A9E74"/>
    <w:rsid w:val="5B5CEB07"/>
    <w:rsid w:val="5B60FDE2"/>
    <w:rsid w:val="5B64D756"/>
    <w:rsid w:val="5B652E82"/>
    <w:rsid w:val="5B6678F8"/>
    <w:rsid w:val="5B69DC46"/>
    <w:rsid w:val="5B69FCE4"/>
    <w:rsid w:val="5B74ED3A"/>
    <w:rsid w:val="5B76BC8E"/>
    <w:rsid w:val="5B7A18CB"/>
    <w:rsid w:val="5B7A98B6"/>
    <w:rsid w:val="5B815220"/>
    <w:rsid w:val="5B817FDF"/>
    <w:rsid w:val="5B8379CC"/>
    <w:rsid w:val="5B88CE95"/>
    <w:rsid w:val="5B894C49"/>
    <w:rsid w:val="5B8D2CAD"/>
    <w:rsid w:val="5B8D80B2"/>
    <w:rsid w:val="5B982308"/>
    <w:rsid w:val="5B9FD404"/>
    <w:rsid w:val="5BAB0F55"/>
    <w:rsid w:val="5BAD3F63"/>
    <w:rsid w:val="5BAD67AE"/>
    <w:rsid w:val="5BB60CDF"/>
    <w:rsid w:val="5BB889C8"/>
    <w:rsid w:val="5BB9ABC2"/>
    <w:rsid w:val="5BBAB695"/>
    <w:rsid w:val="5BCD0B13"/>
    <w:rsid w:val="5BCD84D9"/>
    <w:rsid w:val="5BCF6B5D"/>
    <w:rsid w:val="5BD75375"/>
    <w:rsid w:val="5BD9E9CE"/>
    <w:rsid w:val="5BE3CF5A"/>
    <w:rsid w:val="5BE9C954"/>
    <w:rsid w:val="5BEF16CC"/>
    <w:rsid w:val="5BEF59C9"/>
    <w:rsid w:val="5BEF6DD6"/>
    <w:rsid w:val="5BF437CC"/>
    <w:rsid w:val="5BF4603D"/>
    <w:rsid w:val="5BF6C8D2"/>
    <w:rsid w:val="5C0198D4"/>
    <w:rsid w:val="5C05AF09"/>
    <w:rsid w:val="5C05E74D"/>
    <w:rsid w:val="5C0EFAB2"/>
    <w:rsid w:val="5C118A41"/>
    <w:rsid w:val="5C135AA9"/>
    <w:rsid w:val="5C149DE7"/>
    <w:rsid w:val="5C17DD3D"/>
    <w:rsid w:val="5C1CAA78"/>
    <w:rsid w:val="5C209442"/>
    <w:rsid w:val="5C220082"/>
    <w:rsid w:val="5C27842B"/>
    <w:rsid w:val="5C28FDBF"/>
    <w:rsid w:val="5C2B484F"/>
    <w:rsid w:val="5C2CB640"/>
    <w:rsid w:val="5C316426"/>
    <w:rsid w:val="5C330EA3"/>
    <w:rsid w:val="5C380D8C"/>
    <w:rsid w:val="5C3A0EBE"/>
    <w:rsid w:val="5C3B4166"/>
    <w:rsid w:val="5C3F097A"/>
    <w:rsid w:val="5C3FD465"/>
    <w:rsid w:val="5C440D11"/>
    <w:rsid w:val="5C45588D"/>
    <w:rsid w:val="5C4ADC5B"/>
    <w:rsid w:val="5C4E20F5"/>
    <w:rsid w:val="5C4E45C9"/>
    <w:rsid w:val="5C56CB62"/>
    <w:rsid w:val="5C5D92FF"/>
    <w:rsid w:val="5C62AF19"/>
    <w:rsid w:val="5C6C4F90"/>
    <w:rsid w:val="5C7A325E"/>
    <w:rsid w:val="5C7BD6FC"/>
    <w:rsid w:val="5C7C5A69"/>
    <w:rsid w:val="5C7D095C"/>
    <w:rsid w:val="5C7DABEB"/>
    <w:rsid w:val="5C7E4782"/>
    <w:rsid w:val="5C7F7FEC"/>
    <w:rsid w:val="5C83EB26"/>
    <w:rsid w:val="5C8A81A1"/>
    <w:rsid w:val="5C8CC1FF"/>
    <w:rsid w:val="5C8CC779"/>
    <w:rsid w:val="5C8F8DEC"/>
    <w:rsid w:val="5C93A45B"/>
    <w:rsid w:val="5C93D936"/>
    <w:rsid w:val="5C98C36D"/>
    <w:rsid w:val="5C9A1181"/>
    <w:rsid w:val="5CA0AA7F"/>
    <w:rsid w:val="5CA0E59F"/>
    <w:rsid w:val="5CA22616"/>
    <w:rsid w:val="5CA309D2"/>
    <w:rsid w:val="5CA3F12A"/>
    <w:rsid w:val="5CA4440D"/>
    <w:rsid w:val="5CA57D7B"/>
    <w:rsid w:val="5CA6E6F3"/>
    <w:rsid w:val="5CA7662B"/>
    <w:rsid w:val="5CAFA726"/>
    <w:rsid w:val="5CB693B3"/>
    <w:rsid w:val="5CBCE1F0"/>
    <w:rsid w:val="5CBF47D2"/>
    <w:rsid w:val="5CC3BB03"/>
    <w:rsid w:val="5CC52E36"/>
    <w:rsid w:val="5CC73931"/>
    <w:rsid w:val="5CCD3115"/>
    <w:rsid w:val="5CD381E6"/>
    <w:rsid w:val="5CD47DB3"/>
    <w:rsid w:val="5CD5A1AC"/>
    <w:rsid w:val="5CDDE5BC"/>
    <w:rsid w:val="5CE1C77E"/>
    <w:rsid w:val="5CE27ECB"/>
    <w:rsid w:val="5CE5E31A"/>
    <w:rsid w:val="5CEBF4A3"/>
    <w:rsid w:val="5CEDB272"/>
    <w:rsid w:val="5CF07911"/>
    <w:rsid w:val="5CF40E02"/>
    <w:rsid w:val="5CF4EBC8"/>
    <w:rsid w:val="5CF81C5B"/>
    <w:rsid w:val="5CFACFF5"/>
    <w:rsid w:val="5CFC8DAF"/>
    <w:rsid w:val="5D0917A8"/>
    <w:rsid w:val="5D126CC0"/>
    <w:rsid w:val="5D15125F"/>
    <w:rsid w:val="5D17E42E"/>
    <w:rsid w:val="5D1AFC72"/>
    <w:rsid w:val="5D2078AF"/>
    <w:rsid w:val="5D27D031"/>
    <w:rsid w:val="5D2C6DE6"/>
    <w:rsid w:val="5D2E376E"/>
    <w:rsid w:val="5D3159F1"/>
    <w:rsid w:val="5D357B6E"/>
    <w:rsid w:val="5D3635B8"/>
    <w:rsid w:val="5D3B8A5E"/>
    <w:rsid w:val="5D3D5CD5"/>
    <w:rsid w:val="5D3D65BD"/>
    <w:rsid w:val="5D4414AF"/>
    <w:rsid w:val="5D4C6A46"/>
    <w:rsid w:val="5D4CDF3D"/>
    <w:rsid w:val="5D4EB1A2"/>
    <w:rsid w:val="5D5315B0"/>
    <w:rsid w:val="5D540BA1"/>
    <w:rsid w:val="5D55C100"/>
    <w:rsid w:val="5D567EEE"/>
    <w:rsid w:val="5D56AEA6"/>
    <w:rsid w:val="5D589D02"/>
    <w:rsid w:val="5D59189D"/>
    <w:rsid w:val="5D60EE34"/>
    <w:rsid w:val="5D650A0D"/>
    <w:rsid w:val="5D673C2D"/>
    <w:rsid w:val="5D6BAD52"/>
    <w:rsid w:val="5D6E9FE8"/>
    <w:rsid w:val="5D725EE3"/>
    <w:rsid w:val="5D7521FA"/>
    <w:rsid w:val="5D770032"/>
    <w:rsid w:val="5D7DCB27"/>
    <w:rsid w:val="5D83E106"/>
    <w:rsid w:val="5D8599B5"/>
    <w:rsid w:val="5D88D2DE"/>
    <w:rsid w:val="5D95A208"/>
    <w:rsid w:val="5DAD5AA2"/>
    <w:rsid w:val="5DAE3FB6"/>
    <w:rsid w:val="5DB20F07"/>
    <w:rsid w:val="5DB218B1"/>
    <w:rsid w:val="5DB22896"/>
    <w:rsid w:val="5DB61200"/>
    <w:rsid w:val="5DB7647D"/>
    <w:rsid w:val="5DBA57B7"/>
    <w:rsid w:val="5DBF3D5B"/>
    <w:rsid w:val="5DBF4581"/>
    <w:rsid w:val="5DBF923F"/>
    <w:rsid w:val="5DC80735"/>
    <w:rsid w:val="5DCDDACC"/>
    <w:rsid w:val="5DCDEF09"/>
    <w:rsid w:val="5DD0EC73"/>
    <w:rsid w:val="5DD46260"/>
    <w:rsid w:val="5DD6603D"/>
    <w:rsid w:val="5DD6C329"/>
    <w:rsid w:val="5DDBC3B1"/>
    <w:rsid w:val="5DDBF186"/>
    <w:rsid w:val="5DDC30DB"/>
    <w:rsid w:val="5DDE3ACA"/>
    <w:rsid w:val="5DDE952E"/>
    <w:rsid w:val="5DDEA41D"/>
    <w:rsid w:val="5DDEAF70"/>
    <w:rsid w:val="5DDEB9DB"/>
    <w:rsid w:val="5DDFFFFA"/>
    <w:rsid w:val="5DE40B95"/>
    <w:rsid w:val="5DE7DB53"/>
    <w:rsid w:val="5DE95700"/>
    <w:rsid w:val="5DEB849D"/>
    <w:rsid w:val="5DEC1BF8"/>
    <w:rsid w:val="5DEF6EB7"/>
    <w:rsid w:val="5DF23220"/>
    <w:rsid w:val="5DF67498"/>
    <w:rsid w:val="5E00CD2A"/>
    <w:rsid w:val="5E014DF4"/>
    <w:rsid w:val="5E06C81E"/>
    <w:rsid w:val="5E07BB45"/>
    <w:rsid w:val="5E0A933F"/>
    <w:rsid w:val="5E0BAA4B"/>
    <w:rsid w:val="5E0CB1AD"/>
    <w:rsid w:val="5E0D7D04"/>
    <w:rsid w:val="5E0FC660"/>
    <w:rsid w:val="5E128AD7"/>
    <w:rsid w:val="5E16F6BE"/>
    <w:rsid w:val="5E199F5E"/>
    <w:rsid w:val="5E1B5D8C"/>
    <w:rsid w:val="5E203D2E"/>
    <w:rsid w:val="5E230F0E"/>
    <w:rsid w:val="5E23F866"/>
    <w:rsid w:val="5E266222"/>
    <w:rsid w:val="5E27B894"/>
    <w:rsid w:val="5E2A18F0"/>
    <w:rsid w:val="5E2F8A61"/>
    <w:rsid w:val="5E2FFB2C"/>
    <w:rsid w:val="5E30653A"/>
    <w:rsid w:val="5E333332"/>
    <w:rsid w:val="5E33439B"/>
    <w:rsid w:val="5E36FCB9"/>
    <w:rsid w:val="5E3951D7"/>
    <w:rsid w:val="5E39A6FF"/>
    <w:rsid w:val="5E3D8221"/>
    <w:rsid w:val="5E412C21"/>
    <w:rsid w:val="5E46F813"/>
    <w:rsid w:val="5E4712BB"/>
    <w:rsid w:val="5E4C4DB0"/>
    <w:rsid w:val="5E4C6D55"/>
    <w:rsid w:val="5E4E32F4"/>
    <w:rsid w:val="5E53BA78"/>
    <w:rsid w:val="5E5596B2"/>
    <w:rsid w:val="5E57D40F"/>
    <w:rsid w:val="5E5999A5"/>
    <w:rsid w:val="5E59FE2C"/>
    <w:rsid w:val="5E5DFE81"/>
    <w:rsid w:val="5E614353"/>
    <w:rsid w:val="5E62F98D"/>
    <w:rsid w:val="5E65CE21"/>
    <w:rsid w:val="5E6828EE"/>
    <w:rsid w:val="5E68B84C"/>
    <w:rsid w:val="5E6BF594"/>
    <w:rsid w:val="5E6D5024"/>
    <w:rsid w:val="5E6F62D4"/>
    <w:rsid w:val="5E7087DF"/>
    <w:rsid w:val="5E719A34"/>
    <w:rsid w:val="5E773E90"/>
    <w:rsid w:val="5E7956A0"/>
    <w:rsid w:val="5E795CAB"/>
    <w:rsid w:val="5E83FBB7"/>
    <w:rsid w:val="5E8B6EF3"/>
    <w:rsid w:val="5E94FF03"/>
    <w:rsid w:val="5E95B98F"/>
    <w:rsid w:val="5E9AFEEC"/>
    <w:rsid w:val="5E9C5CF4"/>
    <w:rsid w:val="5EA61EDC"/>
    <w:rsid w:val="5EABA8AE"/>
    <w:rsid w:val="5EAC7392"/>
    <w:rsid w:val="5EB40776"/>
    <w:rsid w:val="5EBA12C2"/>
    <w:rsid w:val="5EBA48B9"/>
    <w:rsid w:val="5EBDA6AD"/>
    <w:rsid w:val="5EC45FC8"/>
    <w:rsid w:val="5EC601E8"/>
    <w:rsid w:val="5EC8CF7C"/>
    <w:rsid w:val="5ECB5E5B"/>
    <w:rsid w:val="5ECC6138"/>
    <w:rsid w:val="5ECC9412"/>
    <w:rsid w:val="5ECD8AAA"/>
    <w:rsid w:val="5ECF8BE2"/>
    <w:rsid w:val="5ED03AC9"/>
    <w:rsid w:val="5ED27432"/>
    <w:rsid w:val="5ED772BC"/>
    <w:rsid w:val="5ED78F69"/>
    <w:rsid w:val="5EDE519D"/>
    <w:rsid w:val="5EE37593"/>
    <w:rsid w:val="5EE5317D"/>
    <w:rsid w:val="5EE5F1D3"/>
    <w:rsid w:val="5EF054AE"/>
    <w:rsid w:val="5EF390B5"/>
    <w:rsid w:val="5EF4AEB9"/>
    <w:rsid w:val="5EF9ECE6"/>
    <w:rsid w:val="5EFB9A02"/>
    <w:rsid w:val="5EFC0023"/>
    <w:rsid w:val="5EFC3707"/>
    <w:rsid w:val="5EFE60A7"/>
    <w:rsid w:val="5F1123C3"/>
    <w:rsid w:val="5F12A427"/>
    <w:rsid w:val="5F144C13"/>
    <w:rsid w:val="5F268A4F"/>
    <w:rsid w:val="5F26FA8B"/>
    <w:rsid w:val="5F2987CA"/>
    <w:rsid w:val="5F2BFF0D"/>
    <w:rsid w:val="5F31BDAA"/>
    <w:rsid w:val="5F330904"/>
    <w:rsid w:val="5F34326E"/>
    <w:rsid w:val="5F353BCB"/>
    <w:rsid w:val="5F354044"/>
    <w:rsid w:val="5F41F071"/>
    <w:rsid w:val="5F46926D"/>
    <w:rsid w:val="5F48299E"/>
    <w:rsid w:val="5F49A9EB"/>
    <w:rsid w:val="5F4D5808"/>
    <w:rsid w:val="5F4DF865"/>
    <w:rsid w:val="5F50D5BF"/>
    <w:rsid w:val="5F517A4F"/>
    <w:rsid w:val="5F5B9295"/>
    <w:rsid w:val="5F60D821"/>
    <w:rsid w:val="5F624079"/>
    <w:rsid w:val="5F641EC9"/>
    <w:rsid w:val="5F693B8F"/>
    <w:rsid w:val="5F69C0E0"/>
    <w:rsid w:val="5F6BB17E"/>
    <w:rsid w:val="5F6BB74C"/>
    <w:rsid w:val="5F6D595A"/>
    <w:rsid w:val="5F74E911"/>
    <w:rsid w:val="5F766CEC"/>
    <w:rsid w:val="5F78A0C7"/>
    <w:rsid w:val="5F78B790"/>
    <w:rsid w:val="5F79B712"/>
    <w:rsid w:val="5F7D6ECE"/>
    <w:rsid w:val="5F808E8E"/>
    <w:rsid w:val="5F80DCFE"/>
    <w:rsid w:val="5F843F9E"/>
    <w:rsid w:val="5F868898"/>
    <w:rsid w:val="5F896771"/>
    <w:rsid w:val="5F8AF7C6"/>
    <w:rsid w:val="5F8C14DB"/>
    <w:rsid w:val="5F8C5EE6"/>
    <w:rsid w:val="5F9177D1"/>
    <w:rsid w:val="5F91F20A"/>
    <w:rsid w:val="5F9E9096"/>
    <w:rsid w:val="5FA0355A"/>
    <w:rsid w:val="5FA17E31"/>
    <w:rsid w:val="5FA9AEE4"/>
    <w:rsid w:val="5FA9E46E"/>
    <w:rsid w:val="5FAB3C64"/>
    <w:rsid w:val="5FACC2CF"/>
    <w:rsid w:val="5FB071B3"/>
    <w:rsid w:val="5FB26F34"/>
    <w:rsid w:val="5FB33412"/>
    <w:rsid w:val="5FB979CF"/>
    <w:rsid w:val="5FC009FE"/>
    <w:rsid w:val="5FC97787"/>
    <w:rsid w:val="5FCB2E87"/>
    <w:rsid w:val="5FCCCBE3"/>
    <w:rsid w:val="5FE43B8D"/>
    <w:rsid w:val="5FE4C99D"/>
    <w:rsid w:val="5FE59745"/>
    <w:rsid w:val="5FE80B4F"/>
    <w:rsid w:val="5FEA4280"/>
    <w:rsid w:val="5FEBEA95"/>
    <w:rsid w:val="5FEC1565"/>
    <w:rsid w:val="5FED168F"/>
    <w:rsid w:val="5FF0ACD5"/>
    <w:rsid w:val="5FF4203A"/>
    <w:rsid w:val="5FF4561C"/>
    <w:rsid w:val="5FF94CEF"/>
    <w:rsid w:val="5FFC3CDF"/>
    <w:rsid w:val="5FFFAB2F"/>
    <w:rsid w:val="60031CE1"/>
    <w:rsid w:val="60041CB4"/>
    <w:rsid w:val="6006D323"/>
    <w:rsid w:val="60091785"/>
    <w:rsid w:val="600A49BB"/>
    <w:rsid w:val="600A7CD6"/>
    <w:rsid w:val="600BC317"/>
    <w:rsid w:val="600E66A9"/>
    <w:rsid w:val="6010FAA0"/>
    <w:rsid w:val="6011D9E1"/>
    <w:rsid w:val="6011F148"/>
    <w:rsid w:val="6014357A"/>
    <w:rsid w:val="6015C6D1"/>
    <w:rsid w:val="6017291F"/>
    <w:rsid w:val="6017AA2E"/>
    <w:rsid w:val="601C4E3A"/>
    <w:rsid w:val="601D0FAC"/>
    <w:rsid w:val="6026427A"/>
    <w:rsid w:val="602F66F5"/>
    <w:rsid w:val="60457EC2"/>
    <w:rsid w:val="604CE0E7"/>
    <w:rsid w:val="604F4903"/>
    <w:rsid w:val="60525D2D"/>
    <w:rsid w:val="6056AC04"/>
    <w:rsid w:val="605A614B"/>
    <w:rsid w:val="6061A2F3"/>
    <w:rsid w:val="606E36B5"/>
    <w:rsid w:val="606E433C"/>
    <w:rsid w:val="60702ADB"/>
    <w:rsid w:val="60703730"/>
    <w:rsid w:val="6076B497"/>
    <w:rsid w:val="60786201"/>
    <w:rsid w:val="607AE007"/>
    <w:rsid w:val="607BAB82"/>
    <w:rsid w:val="607D7273"/>
    <w:rsid w:val="607D984C"/>
    <w:rsid w:val="607FE0E7"/>
    <w:rsid w:val="608084FC"/>
    <w:rsid w:val="6083AA62"/>
    <w:rsid w:val="608A3B08"/>
    <w:rsid w:val="608F169B"/>
    <w:rsid w:val="6092A9F3"/>
    <w:rsid w:val="6098BF7E"/>
    <w:rsid w:val="609D4789"/>
    <w:rsid w:val="609E888C"/>
    <w:rsid w:val="60A19902"/>
    <w:rsid w:val="60A1FD5A"/>
    <w:rsid w:val="60ACBEDF"/>
    <w:rsid w:val="60ACCEB9"/>
    <w:rsid w:val="60AE5B92"/>
    <w:rsid w:val="60B41BF2"/>
    <w:rsid w:val="60B88D69"/>
    <w:rsid w:val="60BAE399"/>
    <w:rsid w:val="60BBB247"/>
    <w:rsid w:val="60BE2CB1"/>
    <w:rsid w:val="60BEF770"/>
    <w:rsid w:val="60BFE934"/>
    <w:rsid w:val="60C1BA61"/>
    <w:rsid w:val="60C3CC51"/>
    <w:rsid w:val="60C3DBB8"/>
    <w:rsid w:val="60CA9FF6"/>
    <w:rsid w:val="60CB4D70"/>
    <w:rsid w:val="60CC44CB"/>
    <w:rsid w:val="60CFF3BD"/>
    <w:rsid w:val="60D0EDE9"/>
    <w:rsid w:val="60D335DE"/>
    <w:rsid w:val="60D5D7C8"/>
    <w:rsid w:val="60D80BB4"/>
    <w:rsid w:val="60D8C169"/>
    <w:rsid w:val="60DA2131"/>
    <w:rsid w:val="60DBCD95"/>
    <w:rsid w:val="60E119B1"/>
    <w:rsid w:val="60E7DC47"/>
    <w:rsid w:val="60E994AC"/>
    <w:rsid w:val="60EF7F1E"/>
    <w:rsid w:val="60F1C4CE"/>
    <w:rsid w:val="60F203CD"/>
    <w:rsid w:val="60F2C0DF"/>
    <w:rsid w:val="60F32B82"/>
    <w:rsid w:val="60F4EE55"/>
    <w:rsid w:val="60F7B279"/>
    <w:rsid w:val="610573CA"/>
    <w:rsid w:val="61082509"/>
    <w:rsid w:val="6108DEAA"/>
    <w:rsid w:val="6108E843"/>
    <w:rsid w:val="61095C17"/>
    <w:rsid w:val="61096DBE"/>
    <w:rsid w:val="610A13E2"/>
    <w:rsid w:val="610AE880"/>
    <w:rsid w:val="610CBD69"/>
    <w:rsid w:val="610E8B09"/>
    <w:rsid w:val="610EE1E7"/>
    <w:rsid w:val="61110AC9"/>
    <w:rsid w:val="6111E25F"/>
    <w:rsid w:val="6112B06E"/>
    <w:rsid w:val="611702D5"/>
    <w:rsid w:val="611DCD1B"/>
    <w:rsid w:val="6121BC93"/>
    <w:rsid w:val="6122369B"/>
    <w:rsid w:val="61224E53"/>
    <w:rsid w:val="6124957E"/>
    <w:rsid w:val="6125B24B"/>
    <w:rsid w:val="61266EED"/>
    <w:rsid w:val="612BBB18"/>
    <w:rsid w:val="612E4438"/>
    <w:rsid w:val="612F6736"/>
    <w:rsid w:val="612FA69F"/>
    <w:rsid w:val="6131B398"/>
    <w:rsid w:val="613B34E9"/>
    <w:rsid w:val="613BDE8B"/>
    <w:rsid w:val="613BF261"/>
    <w:rsid w:val="613D612F"/>
    <w:rsid w:val="61489330"/>
    <w:rsid w:val="6149C212"/>
    <w:rsid w:val="614CC53A"/>
    <w:rsid w:val="614F3850"/>
    <w:rsid w:val="615263DE"/>
    <w:rsid w:val="615344E2"/>
    <w:rsid w:val="61551B97"/>
    <w:rsid w:val="61564FF5"/>
    <w:rsid w:val="6156D23C"/>
    <w:rsid w:val="615F1A10"/>
    <w:rsid w:val="615F918A"/>
    <w:rsid w:val="6162D1D2"/>
    <w:rsid w:val="616F9B14"/>
    <w:rsid w:val="6170BF41"/>
    <w:rsid w:val="6170FC4B"/>
    <w:rsid w:val="6171FEA3"/>
    <w:rsid w:val="61749095"/>
    <w:rsid w:val="61783ABF"/>
    <w:rsid w:val="617C1DAA"/>
    <w:rsid w:val="617F54A7"/>
    <w:rsid w:val="617F7338"/>
    <w:rsid w:val="6181EECA"/>
    <w:rsid w:val="61822D06"/>
    <w:rsid w:val="618358EA"/>
    <w:rsid w:val="6183A6A8"/>
    <w:rsid w:val="618466D6"/>
    <w:rsid w:val="6186F5BE"/>
    <w:rsid w:val="6188DC42"/>
    <w:rsid w:val="618A2EA1"/>
    <w:rsid w:val="618B39FB"/>
    <w:rsid w:val="618B757B"/>
    <w:rsid w:val="618BC780"/>
    <w:rsid w:val="618C5E3A"/>
    <w:rsid w:val="618E9C23"/>
    <w:rsid w:val="618EEC05"/>
    <w:rsid w:val="618FEDAE"/>
    <w:rsid w:val="6190E4A4"/>
    <w:rsid w:val="6191B05A"/>
    <w:rsid w:val="61962D7C"/>
    <w:rsid w:val="6199FA43"/>
    <w:rsid w:val="619B8461"/>
    <w:rsid w:val="619C0393"/>
    <w:rsid w:val="619E227E"/>
    <w:rsid w:val="619E9F56"/>
    <w:rsid w:val="61A1BC36"/>
    <w:rsid w:val="61AA7E5D"/>
    <w:rsid w:val="61B37A8F"/>
    <w:rsid w:val="61B3A7E8"/>
    <w:rsid w:val="61B46839"/>
    <w:rsid w:val="61BA7A6F"/>
    <w:rsid w:val="61BBA833"/>
    <w:rsid w:val="61BBB50D"/>
    <w:rsid w:val="61BD1254"/>
    <w:rsid w:val="61BDA387"/>
    <w:rsid w:val="61BE5197"/>
    <w:rsid w:val="61C00F1F"/>
    <w:rsid w:val="61C38F3E"/>
    <w:rsid w:val="61C5C29D"/>
    <w:rsid w:val="61C6706A"/>
    <w:rsid w:val="61C762EC"/>
    <w:rsid w:val="61C9BE3A"/>
    <w:rsid w:val="61CADE9A"/>
    <w:rsid w:val="61CB95E1"/>
    <w:rsid w:val="61D0E5B7"/>
    <w:rsid w:val="61D110A4"/>
    <w:rsid w:val="61D33333"/>
    <w:rsid w:val="61D5D40B"/>
    <w:rsid w:val="61D676E1"/>
    <w:rsid w:val="61DB80F5"/>
    <w:rsid w:val="61DD4DB1"/>
    <w:rsid w:val="61E14F23"/>
    <w:rsid w:val="61E2C412"/>
    <w:rsid w:val="61E3E1BA"/>
    <w:rsid w:val="61E6BA99"/>
    <w:rsid w:val="61EAE3F4"/>
    <w:rsid w:val="61F236C0"/>
    <w:rsid w:val="61F54FEB"/>
    <w:rsid w:val="61FABE31"/>
    <w:rsid w:val="61FE5D75"/>
    <w:rsid w:val="61FFC207"/>
    <w:rsid w:val="6208A0E6"/>
    <w:rsid w:val="620A4A2D"/>
    <w:rsid w:val="620AAA1D"/>
    <w:rsid w:val="62108CA4"/>
    <w:rsid w:val="62154F59"/>
    <w:rsid w:val="6215F228"/>
    <w:rsid w:val="62175A47"/>
    <w:rsid w:val="62225AEC"/>
    <w:rsid w:val="622414E4"/>
    <w:rsid w:val="62268C11"/>
    <w:rsid w:val="6233D3CC"/>
    <w:rsid w:val="6237FD69"/>
    <w:rsid w:val="623D6963"/>
    <w:rsid w:val="6241204D"/>
    <w:rsid w:val="6241C0AD"/>
    <w:rsid w:val="624495BC"/>
    <w:rsid w:val="62468956"/>
    <w:rsid w:val="624D6B0E"/>
    <w:rsid w:val="62500F2B"/>
    <w:rsid w:val="6254E40E"/>
    <w:rsid w:val="625A5025"/>
    <w:rsid w:val="625BD55F"/>
    <w:rsid w:val="626051A9"/>
    <w:rsid w:val="6260D8BB"/>
    <w:rsid w:val="62613D38"/>
    <w:rsid w:val="62657184"/>
    <w:rsid w:val="6266E19A"/>
    <w:rsid w:val="62675E44"/>
    <w:rsid w:val="626D002C"/>
    <w:rsid w:val="627651DF"/>
    <w:rsid w:val="62820DBB"/>
    <w:rsid w:val="6288B959"/>
    <w:rsid w:val="628AF27D"/>
    <w:rsid w:val="628EDC3F"/>
    <w:rsid w:val="628F1BB1"/>
    <w:rsid w:val="6293DE17"/>
    <w:rsid w:val="62960E92"/>
    <w:rsid w:val="629BD729"/>
    <w:rsid w:val="62A23542"/>
    <w:rsid w:val="62A48F93"/>
    <w:rsid w:val="62AE80CF"/>
    <w:rsid w:val="62B057F1"/>
    <w:rsid w:val="62BD3B00"/>
    <w:rsid w:val="62BDE6C0"/>
    <w:rsid w:val="62C0022E"/>
    <w:rsid w:val="62C1016E"/>
    <w:rsid w:val="62C2D385"/>
    <w:rsid w:val="62C3B2E2"/>
    <w:rsid w:val="62C3B59D"/>
    <w:rsid w:val="62C60FF4"/>
    <w:rsid w:val="62C92912"/>
    <w:rsid w:val="62C9B21A"/>
    <w:rsid w:val="62CA41A2"/>
    <w:rsid w:val="62D3D0F9"/>
    <w:rsid w:val="62D7C569"/>
    <w:rsid w:val="62DDF320"/>
    <w:rsid w:val="62E075AC"/>
    <w:rsid w:val="62E35193"/>
    <w:rsid w:val="62E529A1"/>
    <w:rsid w:val="62F031B6"/>
    <w:rsid w:val="62F54D64"/>
    <w:rsid w:val="62FB367A"/>
    <w:rsid w:val="62FC7B7C"/>
    <w:rsid w:val="62FD8BEE"/>
    <w:rsid w:val="62FEF4E5"/>
    <w:rsid w:val="6303D08F"/>
    <w:rsid w:val="6303D349"/>
    <w:rsid w:val="6305595C"/>
    <w:rsid w:val="630715B5"/>
    <w:rsid w:val="63077D9C"/>
    <w:rsid w:val="630ABAD1"/>
    <w:rsid w:val="630E80FD"/>
    <w:rsid w:val="630FF9D2"/>
    <w:rsid w:val="6316DACA"/>
    <w:rsid w:val="6318B074"/>
    <w:rsid w:val="631EC329"/>
    <w:rsid w:val="63242DEA"/>
    <w:rsid w:val="6327CAD9"/>
    <w:rsid w:val="632A6C84"/>
    <w:rsid w:val="632ACACE"/>
    <w:rsid w:val="632FB702"/>
    <w:rsid w:val="6330A5F7"/>
    <w:rsid w:val="6330EDB1"/>
    <w:rsid w:val="6331BB70"/>
    <w:rsid w:val="6331DD95"/>
    <w:rsid w:val="63394397"/>
    <w:rsid w:val="633D789F"/>
    <w:rsid w:val="634001DC"/>
    <w:rsid w:val="634009C8"/>
    <w:rsid w:val="6341E4EE"/>
    <w:rsid w:val="634211E5"/>
    <w:rsid w:val="6347CB1E"/>
    <w:rsid w:val="63485BB8"/>
    <w:rsid w:val="634D97E8"/>
    <w:rsid w:val="635456BD"/>
    <w:rsid w:val="6354B1EC"/>
    <w:rsid w:val="635D47C9"/>
    <w:rsid w:val="63613A8C"/>
    <w:rsid w:val="6365A9A9"/>
    <w:rsid w:val="63688433"/>
    <w:rsid w:val="636938A8"/>
    <w:rsid w:val="636B4E71"/>
    <w:rsid w:val="6370372D"/>
    <w:rsid w:val="6370ED6B"/>
    <w:rsid w:val="637614D8"/>
    <w:rsid w:val="63791CE7"/>
    <w:rsid w:val="63826817"/>
    <w:rsid w:val="63851C13"/>
    <w:rsid w:val="63867AFF"/>
    <w:rsid w:val="638E4CC6"/>
    <w:rsid w:val="63901DE2"/>
    <w:rsid w:val="63950A16"/>
    <w:rsid w:val="63988D37"/>
    <w:rsid w:val="639B5EA1"/>
    <w:rsid w:val="63A546CD"/>
    <w:rsid w:val="63A5C496"/>
    <w:rsid w:val="63A6CECA"/>
    <w:rsid w:val="63AFA0DB"/>
    <w:rsid w:val="63B17CF3"/>
    <w:rsid w:val="63B25196"/>
    <w:rsid w:val="63B37DA8"/>
    <w:rsid w:val="63B586AA"/>
    <w:rsid w:val="63B7CA17"/>
    <w:rsid w:val="63BA2D79"/>
    <w:rsid w:val="63BB0ED0"/>
    <w:rsid w:val="63BC5D77"/>
    <w:rsid w:val="63BDFEB4"/>
    <w:rsid w:val="63CBCDD4"/>
    <w:rsid w:val="63D0171F"/>
    <w:rsid w:val="63D585BA"/>
    <w:rsid w:val="63D9641B"/>
    <w:rsid w:val="63DBB02D"/>
    <w:rsid w:val="63DD2D69"/>
    <w:rsid w:val="63E334B5"/>
    <w:rsid w:val="63E4D68E"/>
    <w:rsid w:val="63EA1652"/>
    <w:rsid w:val="63EFB83A"/>
    <w:rsid w:val="63F24B7D"/>
    <w:rsid w:val="63F5507F"/>
    <w:rsid w:val="63F9B546"/>
    <w:rsid w:val="63FA72E8"/>
    <w:rsid w:val="63FC1622"/>
    <w:rsid w:val="63FC50EA"/>
    <w:rsid w:val="63FC7039"/>
    <w:rsid w:val="63FCA91C"/>
    <w:rsid w:val="6401898D"/>
    <w:rsid w:val="6406F1DF"/>
    <w:rsid w:val="64096DFC"/>
    <w:rsid w:val="6409C78C"/>
    <w:rsid w:val="640A5E9D"/>
    <w:rsid w:val="640B62CB"/>
    <w:rsid w:val="640C07B2"/>
    <w:rsid w:val="640C09B0"/>
    <w:rsid w:val="640C1A6F"/>
    <w:rsid w:val="6411C88B"/>
    <w:rsid w:val="64128FF8"/>
    <w:rsid w:val="64140AEC"/>
    <w:rsid w:val="6415A7AE"/>
    <w:rsid w:val="641674FD"/>
    <w:rsid w:val="641B568A"/>
    <w:rsid w:val="642037CD"/>
    <w:rsid w:val="6420F7AA"/>
    <w:rsid w:val="64230DB7"/>
    <w:rsid w:val="64232F9F"/>
    <w:rsid w:val="64236BCF"/>
    <w:rsid w:val="6424666A"/>
    <w:rsid w:val="6428DC4A"/>
    <w:rsid w:val="642AD3E6"/>
    <w:rsid w:val="642D5B9D"/>
    <w:rsid w:val="642E6678"/>
    <w:rsid w:val="643349ED"/>
    <w:rsid w:val="64395A07"/>
    <w:rsid w:val="6439BE21"/>
    <w:rsid w:val="643AEC9A"/>
    <w:rsid w:val="643C3A8D"/>
    <w:rsid w:val="6440211F"/>
    <w:rsid w:val="6440B115"/>
    <w:rsid w:val="64436B7C"/>
    <w:rsid w:val="64471766"/>
    <w:rsid w:val="644A0605"/>
    <w:rsid w:val="644B1D22"/>
    <w:rsid w:val="644D4D1D"/>
    <w:rsid w:val="644EC8CD"/>
    <w:rsid w:val="6451C156"/>
    <w:rsid w:val="6453C7C0"/>
    <w:rsid w:val="6456C497"/>
    <w:rsid w:val="645AAC07"/>
    <w:rsid w:val="645AC9FB"/>
    <w:rsid w:val="645F85FE"/>
    <w:rsid w:val="6460EA87"/>
    <w:rsid w:val="64612652"/>
    <w:rsid w:val="64614331"/>
    <w:rsid w:val="64642CB3"/>
    <w:rsid w:val="6466341E"/>
    <w:rsid w:val="6466AB68"/>
    <w:rsid w:val="6466F8C4"/>
    <w:rsid w:val="64674F26"/>
    <w:rsid w:val="64692BE2"/>
    <w:rsid w:val="646A4FCB"/>
    <w:rsid w:val="646ADECC"/>
    <w:rsid w:val="646DFB9E"/>
    <w:rsid w:val="6470528D"/>
    <w:rsid w:val="6473C082"/>
    <w:rsid w:val="6476F0B9"/>
    <w:rsid w:val="6480FBA6"/>
    <w:rsid w:val="648163B4"/>
    <w:rsid w:val="648275A3"/>
    <w:rsid w:val="64847B58"/>
    <w:rsid w:val="64871B54"/>
    <w:rsid w:val="64879582"/>
    <w:rsid w:val="64900407"/>
    <w:rsid w:val="64925D0A"/>
    <w:rsid w:val="649431EA"/>
    <w:rsid w:val="649595DC"/>
    <w:rsid w:val="6495F26E"/>
    <w:rsid w:val="64989D3A"/>
    <w:rsid w:val="6499D483"/>
    <w:rsid w:val="6499EA33"/>
    <w:rsid w:val="64A28B11"/>
    <w:rsid w:val="64A2E295"/>
    <w:rsid w:val="64A4EBCC"/>
    <w:rsid w:val="64A5B5E8"/>
    <w:rsid w:val="64A62B85"/>
    <w:rsid w:val="64AE5D3D"/>
    <w:rsid w:val="64B39C3F"/>
    <w:rsid w:val="64B62E22"/>
    <w:rsid w:val="64B7A56A"/>
    <w:rsid w:val="64B8EB28"/>
    <w:rsid w:val="64BB04E9"/>
    <w:rsid w:val="64BE5DC1"/>
    <w:rsid w:val="64BED0B1"/>
    <w:rsid w:val="64C00EAA"/>
    <w:rsid w:val="64C051F7"/>
    <w:rsid w:val="64C69D96"/>
    <w:rsid w:val="64C8CD80"/>
    <w:rsid w:val="64CCA400"/>
    <w:rsid w:val="64CEBA9F"/>
    <w:rsid w:val="64D19B02"/>
    <w:rsid w:val="64D22422"/>
    <w:rsid w:val="64D2E09E"/>
    <w:rsid w:val="64D2F135"/>
    <w:rsid w:val="64D6C630"/>
    <w:rsid w:val="64D9CF96"/>
    <w:rsid w:val="64E050C4"/>
    <w:rsid w:val="64E46504"/>
    <w:rsid w:val="64E61A46"/>
    <w:rsid w:val="64E6BA6E"/>
    <w:rsid w:val="64E8C507"/>
    <w:rsid w:val="64EA3B6B"/>
    <w:rsid w:val="64EE7FA1"/>
    <w:rsid w:val="64EEE06C"/>
    <w:rsid w:val="64F1043A"/>
    <w:rsid w:val="64F55060"/>
    <w:rsid w:val="64F59308"/>
    <w:rsid w:val="64FC2EE7"/>
    <w:rsid w:val="64FD4CEE"/>
    <w:rsid w:val="64FD7058"/>
    <w:rsid w:val="64FE65C0"/>
    <w:rsid w:val="64FEA250"/>
    <w:rsid w:val="650483E4"/>
    <w:rsid w:val="6505E1DA"/>
    <w:rsid w:val="650ADC5F"/>
    <w:rsid w:val="6511A155"/>
    <w:rsid w:val="6513CF38"/>
    <w:rsid w:val="651A7DA7"/>
    <w:rsid w:val="651AB10B"/>
    <w:rsid w:val="651ACD06"/>
    <w:rsid w:val="651E5285"/>
    <w:rsid w:val="651E5351"/>
    <w:rsid w:val="6523CE17"/>
    <w:rsid w:val="6525B55A"/>
    <w:rsid w:val="6527F653"/>
    <w:rsid w:val="65280FFA"/>
    <w:rsid w:val="6528EA72"/>
    <w:rsid w:val="652A7DF5"/>
    <w:rsid w:val="652AA6C7"/>
    <w:rsid w:val="652C8C37"/>
    <w:rsid w:val="652E1142"/>
    <w:rsid w:val="653069BA"/>
    <w:rsid w:val="653C3016"/>
    <w:rsid w:val="6541BAA6"/>
    <w:rsid w:val="6542112E"/>
    <w:rsid w:val="6546F852"/>
    <w:rsid w:val="654721AD"/>
    <w:rsid w:val="65472585"/>
    <w:rsid w:val="65495743"/>
    <w:rsid w:val="654A868A"/>
    <w:rsid w:val="654C75DD"/>
    <w:rsid w:val="654D5F2A"/>
    <w:rsid w:val="655510BC"/>
    <w:rsid w:val="655672B6"/>
    <w:rsid w:val="6556D179"/>
    <w:rsid w:val="6556DB0E"/>
    <w:rsid w:val="655AECC8"/>
    <w:rsid w:val="655D66AA"/>
    <w:rsid w:val="655FCC6B"/>
    <w:rsid w:val="6564493C"/>
    <w:rsid w:val="65674F90"/>
    <w:rsid w:val="656BB6B9"/>
    <w:rsid w:val="657000C4"/>
    <w:rsid w:val="65742CDB"/>
    <w:rsid w:val="6574CF91"/>
    <w:rsid w:val="657673DD"/>
    <w:rsid w:val="65768F07"/>
    <w:rsid w:val="6576A130"/>
    <w:rsid w:val="6576B269"/>
    <w:rsid w:val="65771EDA"/>
    <w:rsid w:val="6578805A"/>
    <w:rsid w:val="657AC138"/>
    <w:rsid w:val="658423A5"/>
    <w:rsid w:val="658495FA"/>
    <w:rsid w:val="6586FBC4"/>
    <w:rsid w:val="659116E8"/>
    <w:rsid w:val="659170F0"/>
    <w:rsid w:val="6591743B"/>
    <w:rsid w:val="65989775"/>
    <w:rsid w:val="659C0287"/>
    <w:rsid w:val="659EC52C"/>
    <w:rsid w:val="659F442A"/>
    <w:rsid w:val="65A121E4"/>
    <w:rsid w:val="65A1DE50"/>
    <w:rsid w:val="65A26223"/>
    <w:rsid w:val="65A43E49"/>
    <w:rsid w:val="65AC1DDE"/>
    <w:rsid w:val="65AEBBAF"/>
    <w:rsid w:val="65AF74CF"/>
    <w:rsid w:val="65B4237C"/>
    <w:rsid w:val="65B9FA10"/>
    <w:rsid w:val="65BA9793"/>
    <w:rsid w:val="65C13932"/>
    <w:rsid w:val="65C16F05"/>
    <w:rsid w:val="65C246A2"/>
    <w:rsid w:val="65C80B52"/>
    <w:rsid w:val="65CF0404"/>
    <w:rsid w:val="65D26712"/>
    <w:rsid w:val="65D32293"/>
    <w:rsid w:val="65D45035"/>
    <w:rsid w:val="65D6E74B"/>
    <w:rsid w:val="65D769A4"/>
    <w:rsid w:val="65D77CD3"/>
    <w:rsid w:val="65D7E019"/>
    <w:rsid w:val="65D80939"/>
    <w:rsid w:val="65DB53AA"/>
    <w:rsid w:val="65E20466"/>
    <w:rsid w:val="65E6BA2C"/>
    <w:rsid w:val="65EF471A"/>
    <w:rsid w:val="65F356F6"/>
    <w:rsid w:val="65F5E34D"/>
    <w:rsid w:val="65F6D053"/>
    <w:rsid w:val="65F7D3DC"/>
    <w:rsid w:val="65F896EF"/>
    <w:rsid w:val="65F956EC"/>
    <w:rsid w:val="65FE65A3"/>
    <w:rsid w:val="6600D196"/>
    <w:rsid w:val="660772A2"/>
    <w:rsid w:val="6609FB95"/>
    <w:rsid w:val="6614D3EF"/>
    <w:rsid w:val="661905A0"/>
    <w:rsid w:val="661AE76E"/>
    <w:rsid w:val="6620365D"/>
    <w:rsid w:val="6621175E"/>
    <w:rsid w:val="66255D16"/>
    <w:rsid w:val="66292244"/>
    <w:rsid w:val="6629FD12"/>
    <w:rsid w:val="662C6DFD"/>
    <w:rsid w:val="662EA8B7"/>
    <w:rsid w:val="663D28B7"/>
    <w:rsid w:val="66460E84"/>
    <w:rsid w:val="664A2D9E"/>
    <w:rsid w:val="664EDBB6"/>
    <w:rsid w:val="66519FE2"/>
    <w:rsid w:val="6654AB1F"/>
    <w:rsid w:val="665819B9"/>
    <w:rsid w:val="665FB874"/>
    <w:rsid w:val="6661AB00"/>
    <w:rsid w:val="6661E043"/>
    <w:rsid w:val="66657D30"/>
    <w:rsid w:val="66688E73"/>
    <w:rsid w:val="6668A081"/>
    <w:rsid w:val="666B6642"/>
    <w:rsid w:val="666BDE85"/>
    <w:rsid w:val="666DBECB"/>
    <w:rsid w:val="6670779D"/>
    <w:rsid w:val="6671DF04"/>
    <w:rsid w:val="66736134"/>
    <w:rsid w:val="667512CF"/>
    <w:rsid w:val="66764BFE"/>
    <w:rsid w:val="6676798B"/>
    <w:rsid w:val="66786B87"/>
    <w:rsid w:val="667BEA10"/>
    <w:rsid w:val="667F894D"/>
    <w:rsid w:val="66828ACF"/>
    <w:rsid w:val="6687323C"/>
    <w:rsid w:val="668751AB"/>
    <w:rsid w:val="668955FF"/>
    <w:rsid w:val="668DA291"/>
    <w:rsid w:val="6691F0F6"/>
    <w:rsid w:val="6692BE99"/>
    <w:rsid w:val="6693EF18"/>
    <w:rsid w:val="669624FB"/>
    <w:rsid w:val="6699D051"/>
    <w:rsid w:val="669CCAF9"/>
    <w:rsid w:val="66A17F93"/>
    <w:rsid w:val="66A1B23B"/>
    <w:rsid w:val="66A1F88E"/>
    <w:rsid w:val="66A35268"/>
    <w:rsid w:val="66A5FCF8"/>
    <w:rsid w:val="66AF49CD"/>
    <w:rsid w:val="66B171DA"/>
    <w:rsid w:val="66B3867E"/>
    <w:rsid w:val="66BA597A"/>
    <w:rsid w:val="66BBF185"/>
    <w:rsid w:val="66BE4AC0"/>
    <w:rsid w:val="66C43B63"/>
    <w:rsid w:val="66C53619"/>
    <w:rsid w:val="66C5ED88"/>
    <w:rsid w:val="66C7F0BD"/>
    <w:rsid w:val="66CCF721"/>
    <w:rsid w:val="66CF393E"/>
    <w:rsid w:val="66D0F59A"/>
    <w:rsid w:val="66D1EBB6"/>
    <w:rsid w:val="66D37A89"/>
    <w:rsid w:val="66D49664"/>
    <w:rsid w:val="66D4D7AD"/>
    <w:rsid w:val="66D760F1"/>
    <w:rsid w:val="66D91C14"/>
    <w:rsid w:val="66DB5AEC"/>
    <w:rsid w:val="66DFECB2"/>
    <w:rsid w:val="66E0DAA5"/>
    <w:rsid w:val="66E101DF"/>
    <w:rsid w:val="66E9E4AF"/>
    <w:rsid w:val="66EAFF26"/>
    <w:rsid w:val="66F023E0"/>
    <w:rsid w:val="66F2AF92"/>
    <w:rsid w:val="66F410B1"/>
    <w:rsid w:val="66F90734"/>
    <w:rsid w:val="66FA504C"/>
    <w:rsid w:val="66FB06CB"/>
    <w:rsid w:val="66FBDB60"/>
    <w:rsid w:val="670D95BC"/>
    <w:rsid w:val="6710DA86"/>
    <w:rsid w:val="6712F4A1"/>
    <w:rsid w:val="671519A2"/>
    <w:rsid w:val="6715553E"/>
    <w:rsid w:val="6716E10C"/>
    <w:rsid w:val="6717A79A"/>
    <w:rsid w:val="6717CB20"/>
    <w:rsid w:val="671BA323"/>
    <w:rsid w:val="6720CE6C"/>
    <w:rsid w:val="67220B4D"/>
    <w:rsid w:val="67226EB5"/>
    <w:rsid w:val="67258DD4"/>
    <w:rsid w:val="67280E9B"/>
    <w:rsid w:val="672A4E46"/>
    <w:rsid w:val="672CAE2D"/>
    <w:rsid w:val="672E2064"/>
    <w:rsid w:val="672EBEF4"/>
    <w:rsid w:val="67318905"/>
    <w:rsid w:val="6736FC05"/>
    <w:rsid w:val="6738E735"/>
    <w:rsid w:val="673C6C08"/>
    <w:rsid w:val="673D5446"/>
    <w:rsid w:val="673DA802"/>
    <w:rsid w:val="673DD42A"/>
    <w:rsid w:val="673ED848"/>
    <w:rsid w:val="673FCE6D"/>
    <w:rsid w:val="6740714F"/>
    <w:rsid w:val="67466F71"/>
    <w:rsid w:val="67491D6F"/>
    <w:rsid w:val="674EBA86"/>
    <w:rsid w:val="6755C221"/>
    <w:rsid w:val="67599A22"/>
    <w:rsid w:val="67599D4E"/>
    <w:rsid w:val="675B2EE1"/>
    <w:rsid w:val="67608690"/>
    <w:rsid w:val="6767161A"/>
    <w:rsid w:val="67672D42"/>
    <w:rsid w:val="6769D723"/>
    <w:rsid w:val="6769FF86"/>
    <w:rsid w:val="676B0174"/>
    <w:rsid w:val="676F906D"/>
    <w:rsid w:val="677017EE"/>
    <w:rsid w:val="67715E80"/>
    <w:rsid w:val="6778F8E0"/>
    <w:rsid w:val="677F8519"/>
    <w:rsid w:val="6781C5F9"/>
    <w:rsid w:val="6783A198"/>
    <w:rsid w:val="6785B6FA"/>
    <w:rsid w:val="678A10E2"/>
    <w:rsid w:val="6793D702"/>
    <w:rsid w:val="6797A1F0"/>
    <w:rsid w:val="6798AE3F"/>
    <w:rsid w:val="679B643F"/>
    <w:rsid w:val="679EDF57"/>
    <w:rsid w:val="679FE05C"/>
    <w:rsid w:val="67A0CED3"/>
    <w:rsid w:val="67A30A69"/>
    <w:rsid w:val="67A5D02F"/>
    <w:rsid w:val="67AC0B27"/>
    <w:rsid w:val="67AE244A"/>
    <w:rsid w:val="67B2A349"/>
    <w:rsid w:val="67B6FAED"/>
    <w:rsid w:val="67BE83FB"/>
    <w:rsid w:val="67C1733F"/>
    <w:rsid w:val="67C3F553"/>
    <w:rsid w:val="67C7DBE7"/>
    <w:rsid w:val="67D28C12"/>
    <w:rsid w:val="67D42F0D"/>
    <w:rsid w:val="67D4E42E"/>
    <w:rsid w:val="67D62F91"/>
    <w:rsid w:val="67D7A5D4"/>
    <w:rsid w:val="67DE5DEE"/>
    <w:rsid w:val="67E28A70"/>
    <w:rsid w:val="67E2F49E"/>
    <w:rsid w:val="67E7A035"/>
    <w:rsid w:val="67E7A4D3"/>
    <w:rsid w:val="67E90243"/>
    <w:rsid w:val="67ED5B0A"/>
    <w:rsid w:val="67EFAA71"/>
    <w:rsid w:val="67F17A92"/>
    <w:rsid w:val="67F28D55"/>
    <w:rsid w:val="67F47436"/>
    <w:rsid w:val="67F97025"/>
    <w:rsid w:val="67FA7BCD"/>
    <w:rsid w:val="67FBDFBB"/>
    <w:rsid w:val="67FC0A6D"/>
    <w:rsid w:val="67FD400B"/>
    <w:rsid w:val="67FD7B61"/>
    <w:rsid w:val="68007F70"/>
    <w:rsid w:val="68024DA0"/>
    <w:rsid w:val="6805E2D4"/>
    <w:rsid w:val="680B1DB4"/>
    <w:rsid w:val="680F27EE"/>
    <w:rsid w:val="681463BA"/>
    <w:rsid w:val="681B7C7A"/>
    <w:rsid w:val="681BD404"/>
    <w:rsid w:val="681C4E46"/>
    <w:rsid w:val="681F8D91"/>
    <w:rsid w:val="68254E04"/>
    <w:rsid w:val="68254E70"/>
    <w:rsid w:val="6825D95B"/>
    <w:rsid w:val="6827E0BE"/>
    <w:rsid w:val="682B7ED1"/>
    <w:rsid w:val="68307D07"/>
    <w:rsid w:val="68337C83"/>
    <w:rsid w:val="68368536"/>
    <w:rsid w:val="6838DD39"/>
    <w:rsid w:val="683C4160"/>
    <w:rsid w:val="683D829F"/>
    <w:rsid w:val="683DD368"/>
    <w:rsid w:val="683E7459"/>
    <w:rsid w:val="683F7AC6"/>
    <w:rsid w:val="6844DF34"/>
    <w:rsid w:val="68474B29"/>
    <w:rsid w:val="6848EBAA"/>
    <w:rsid w:val="684A8D5C"/>
    <w:rsid w:val="684C2CB4"/>
    <w:rsid w:val="68507B19"/>
    <w:rsid w:val="6854347C"/>
    <w:rsid w:val="685B3224"/>
    <w:rsid w:val="685B46CE"/>
    <w:rsid w:val="685B9D7E"/>
    <w:rsid w:val="685BC211"/>
    <w:rsid w:val="685C57AD"/>
    <w:rsid w:val="6861C530"/>
    <w:rsid w:val="686695F9"/>
    <w:rsid w:val="6868F506"/>
    <w:rsid w:val="686AEBA9"/>
    <w:rsid w:val="686B7197"/>
    <w:rsid w:val="687064E2"/>
    <w:rsid w:val="687132B7"/>
    <w:rsid w:val="6873E37B"/>
    <w:rsid w:val="68772B4D"/>
    <w:rsid w:val="687870DF"/>
    <w:rsid w:val="687B17EB"/>
    <w:rsid w:val="687B7B53"/>
    <w:rsid w:val="687D69B6"/>
    <w:rsid w:val="68810971"/>
    <w:rsid w:val="68832819"/>
    <w:rsid w:val="68847DF6"/>
    <w:rsid w:val="6887611D"/>
    <w:rsid w:val="688E3DBE"/>
    <w:rsid w:val="6891E52C"/>
    <w:rsid w:val="6896D90E"/>
    <w:rsid w:val="689FAD62"/>
    <w:rsid w:val="68A00AB8"/>
    <w:rsid w:val="68A5D3C0"/>
    <w:rsid w:val="68AD871D"/>
    <w:rsid w:val="68AF1364"/>
    <w:rsid w:val="68B28E77"/>
    <w:rsid w:val="68B2A4D5"/>
    <w:rsid w:val="68B7B9BF"/>
    <w:rsid w:val="68B9A468"/>
    <w:rsid w:val="68BBC467"/>
    <w:rsid w:val="68BD5403"/>
    <w:rsid w:val="68BFEA97"/>
    <w:rsid w:val="68C1E6A2"/>
    <w:rsid w:val="68C33A42"/>
    <w:rsid w:val="68C3EF68"/>
    <w:rsid w:val="68C4D815"/>
    <w:rsid w:val="68CF3907"/>
    <w:rsid w:val="68D6FAE7"/>
    <w:rsid w:val="68D88388"/>
    <w:rsid w:val="68D8949E"/>
    <w:rsid w:val="68DAF5D9"/>
    <w:rsid w:val="68DBDCF0"/>
    <w:rsid w:val="68DC41B0"/>
    <w:rsid w:val="68DDF125"/>
    <w:rsid w:val="68E3BEA0"/>
    <w:rsid w:val="68E7B69F"/>
    <w:rsid w:val="68EC6DF6"/>
    <w:rsid w:val="68ECCA2C"/>
    <w:rsid w:val="68EE7BCD"/>
    <w:rsid w:val="68F897C7"/>
    <w:rsid w:val="68FCDC8C"/>
    <w:rsid w:val="68FE5FEB"/>
    <w:rsid w:val="6900B5BB"/>
    <w:rsid w:val="69022E9A"/>
    <w:rsid w:val="6902E903"/>
    <w:rsid w:val="69033F92"/>
    <w:rsid w:val="690622C1"/>
    <w:rsid w:val="6906DAC9"/>
    <w:rsid w:val="6907099B"/>
    <w:rsid w:val="690D25DC"/>
    <w:rsid w:val="690F4492"/>
    <w:rsid w:val="690FABB0"/>
    <w:rsid w:val="6910AEB9"/>
    <w:rsid w:val="69135E77"/>
    <w:rsid w:val="6917734B"/>
    <w:rsid w:val="691BA7D9"/>
    <w:rsid w:val="6921875B"/>
    <w:rsid w:val="6921A666"/>
    <w:rsid w:val="692684F5"/>
    <w:rsid w:val="6926D9C8"/>
    <w:rsid w:val="6926F370"/>
    <w:rsid w:val="692814A1"/>
    <w:rsid w:val="692B3950"/>
    <w:rsid w:val="692D84DD"/>
    <w:rsid w:val="692E0DC7"/>
    <w:rsid w:val="692F8F34"/>
    <w:rsid w:val="6930BD64"/>
    <w:rsid w:val="6930D1EE"/>
    <w:rsid w:val="6931EB0C"/>
    <w:rsid w:val="69326C2C"/>
    <w:rsid w:val="69355776"/>
    <w:rsid w:val="69396BF9"/>
    <w:rsid w:val="693AC376"/>
    <w:rsid w:val="693B94EF"/>
    <w:rsid w:val="693CD67F"/>
    <w:rsid w:val="693FC14F"/>
    <w:rsid w:val="69400794"/>
    <w:rsid w:val="6940630F"/>
    <w:rsid w:val="6943D654"/>
    <w:rsid w:val="6944D7F5"/>
    <w:rsid w:val="69471E6B"/>
    <w:rsid w:val="694B2720"/>
    <w:rsid w:val="695393FD"/>
    <w:rsid w:val="6954D403"/>
    <w:rsid w:val="69564388"/>
    <w:rsid w:val="695802A8"/>
    <w:rsid w:val="6959911C"/>
    <w:rsid w:val="695A0B9F"/>
    <w:rsid w:val="695C393E"/>
    <w:rsid w:val="696176D3"/>
    <w:rsid w:val="696183D7"/>
    <w:rsid w:val="696D136E"/>
    <w:rsid w:val="69712377"/>
    <w:rsid w:val="697CDFA7"/>
    <w:rsid w:val="6982F6E6"/>
    <w:rsid w:val="6985C6DF"/>
    <w:rsid w:val="69872C80"/>
    <w:rsid w:val="6987F6AC"/>
    <w:rsid w:val="698A38C1"/>
    <w:rsid w:val="698BEB61"/>
    <w:rsid w:val="698C07A1"/>
    <w:rsid w:val="698CB978"/>
    <w:rsid w:val="6990E59B"/>
    <w:rsid w:val="6993DCF5"/>
    <w:rsid w:val="6997B858"/>
    <w:rsid w:val="699A01FC"/>
    <w:rsid w:val="699A35A9"/>
    <w:rsid w:val="699B6024"/>
    <w:rsid w:val="699C5290"/>
    <w:rsid w:val="699CB081"/>
    <w:rsid w:val="69A07ADE"/>
    <w:rsid w:val="69A2F351"/>
    <w:rsid w:val="69A8FB54"/>
    <w:rsid w:val="69ADEC28"/>
    <w:rsid w:val="69B548EF"/>
    <w:rsid w:val="69B5A513"/>
    <w:rsid w:val="69BD1D0A"/>
    <w:rsid w:val="69BF4878"/>
    <w:rsid w:val="69C811C0"/>
    <w:rsid w:val="69CA255F"/>
    <w:rsid w:val="69CB4BE7"/>
    <w:rsid w:val="69CBEC87"/>
    <w:rsid w:val="69D5CAE2"/>
    <w:rsid w:val="69DF698E"/>
    <w:rsid w:val="69EB2064"/>
    <w:rsid w:val="69EBD916"/>
    <w:rsid w:val="69F02438"/>
    <w:rsid w:val="69F1F2EC"/>
    <w:rsid w:val="69F26611"/>
    <w:rsid w:val="69F5C30B"/>
    <w:rsid w:val="69FB8343"/>
    <w:rsid w:val="6A02DB02"/>
    <w:rsid w:val="6A0B789D"/>
    <w:rsid w:val="6A0CF89E"/>
    <w:rsid w:val="6A10CDCB"/>
    <w:rsid w:val="6A11C6FE"/>
    <w:rsid w:val="6A1340CB"/>
    <w:rsid w:val="6A18FC56"/>
    <w:rsid w:val="6A207692"/>
    <w:rsid w:val="6A21F6A9"/>
    <w:rsid w:val="6A2864F1"/>
    <w:rsid w:val="6A2CE898"/>
    <w:rsid w:val="6A2EAFE5"/>
    <w:rsid w:val="6A31FF4C"/>
    <w:rsid w:val="6A35389F"/>
    <w:rsid w:val="6A377BF9"/>
    <w:rsid w:val="6A388DCD"/>
    <w:rsid w:val="6A393AF4"/>
    <w:rsid w:val="6A39D735"/>
    <w:rsid w:val="6A40D498"/>
    <w:rsid w:val="6A4108D9"/>
    <w:rsid w:val="6A4769B6"/>
    <w:rsid w:val="6A4835A2"/>
    <w:rsid w:val="6A48EBBF"/>
    <w:rsid w:val="6A491D71"/>
    <w:rsid w:val="6A4D61B6"/>
    <w:rsid w:val="6A4F989A"/>
    <w:rsid w:val="6A4FD021"/>
    <w:rsid w:val="6A5357BB"/>
    <w:rsid w:val="6A5E23E4"/>
    <w:rsid w:val="6A630D5D"/>
    <w:rsid w:val="6A665E80"/>
    <w:rsid w:val="6A66F6D2"/>
    <w:rsid w:val="6A6A53AB"/>
    <w:rsid w:val="6A6D7253"/>
    <w:rsid w:val="6A712516"/>
    <w:rsid w:val="6A740EA5"/>
    <w:rsid w:val="6A741363"/>
    <w:rsid w:val="6A752364"/>
    <w:rsid w:val="6A776D01"/>
    <w:rsid w:val="6A79FF9B"/>
    <w:rsid w:val="6A7B4036"/>
    <w:rsid w:val="6A7D073F"/>
    <w:rsid w:val="6A7ECFAC"/>
    <w:rsid w:val="6A7FB5BC"/>
    <w:rsid w:val="6A85C93D"/>
    <w:rsid w:val="6A867700"/>
    <w:rsid w:val="6A86A965"/>
    <w:rsid w:val="6A89C986"/>
    <w:rsid w:val="6A8A155E"/>
    <w:rsid w:val="6A9CE72C"/>
    <w:rsid w:val="6A9DB735"/>
    <w:rsid w:val="6A9F435C"/>
    <w:rsid w:val="6AA1369B"/>
    <w:rsid w:val="6AA6523D"/>
    <w:rsid w:val="6AA85135"/>
    <w:rsid w:val="6AAA4DBD"/>
    <w:rsid w:val="6AACFCD8"/>
    <w:rsid w:val="6AB06A8E"/>
    <w:rsid w:val="6AB1820D"/>
    <w:rsid w:val="6ABC13EC"/>
    <w:rsid w:val="6ABDCE30"/>
    <w:rsid w:val="6ABFA6BC"/>
    <w:rsid w:val="6AC32751"/>
    <w:rsid w:val="6AC72EB7"/>
    <w:rsid w:val="6ACB8632"/>
    <w:rsid w:val="6ACFA7B9"/>
    <w:rsid w:val="6AD10C91"/>
    <w:rsid w:val="6AD29A05"/>
    <w:rsid w:val="6AD3FCF5"/>
    <w:rsid w:val="6AD7DB70"/>
    <w:rsid w:val="6AD80DD2"/>
    <w:rsid w:val="6AD8BB76"/>
    <w:rsid w:val="6ADB0D35"/>
    <w:rsid w:val="6ADE19D9"/>
    <w:rsid w:val="6AE0BDE2"/>
    <w:rsid w:val="6AE25061"/>
    <w:rsid w:val="6AE34128"/>
    <w:rsid w:val="6AE3F033"/>
    <w:rsid w:val="6AE416E0"/>
    <w:rsid w:val="6AE4E8D0"/>
    <w:rsid w:val="6AE529CF"/>
    <w:rsid w:val="6AE54452"/>
    <w:rsid w:val="6AE7FE38"/>
    <w:rsid w:val="6AE85816"/>
    <w:rsid w:val="6AE8BA9C"/>
    <w:rsid w:val="6AEA3497"/>
    <w:rsid w:val="6AF3DB0C"/>
    <w:rsid w:val="6AF465D4"/>
    <w:rsid w:val="6AF65B1D"/>
    <w:rsid w:val="6AF6A1E7"/>
    <w:rsid w:val="6AF6E39A"/>
    <w:rsid w:val="6AF9EE36"/>
    <w:rsid w:val="6AFD69DD"/>
    <w:rsid w:val="6AFEAB0E"/>
    <w:rsid w:val="6B02F5CF"/>
    <w:rsid w:val="6B039184"/>
    <w:rsid w:val="6B064318"/>
    <w:rsid w:val="6B0C86B0"/>
    <w:rsid w:val="6B0DC6E4"/>
    <w:rsid w:val="6B116091"/>
    <w:rsid w:val="6B123E56"/>
    <w:rsid w:val="6B1747E8"/>
    <w:rsid w:val="6B1B1F7D"/>
    <w:rsid w:val="6B1C3562"/>
    <w:rsid w:val="6B1D5C5D"/>
    <w:rsid w:val="6B1D9F2B"/>
    <w:rsid w:val="6B231F58"/>
    <w:rsid w:val="6B24DA1F"/>
    <w:rsid w:val="6B256DFC"/>
    <w:rsid w:val="6B26CA48"/>
    <w:rsid w:val="6B2752BE"/>
    <w:rsid w:val="6B2E59EE"/>
    <w:rsid w:val="6B306A34"/>
    <w:rsid w:val="6B308CF2"/>
    <w:rsid w:val="6B327134"/>
    <w:rsid w:val="6B3BEF23"/>
    <w:rsid w:val="6B3EFD8F"/>
    <w:rsid w:val="6B3F7DF8"/>
    <w:rsid w:val="6B4575E9"/>
    <w:rsid w:val="6B4D6215"/>
    <w:rsid w:val="6B4FCEC6"/>
    <w:rsid w:val="6B50FA65"/>
    <w:rsid w:val="6B5303E3"/>
    <w:rsid w:val="6B5409F7"/>
    <w:rsid w:val="6B5503D5"/>
    <w:rsid w:val="6B594FCA"/>
    <w:rsid w:val="6B59F218"/>
    <w:rsid w:val="6B5CA49D"/>
    <w:rsid w:val="6B5F8858"/>
    <w:rsid w:val="6B656219"/>
    <w:rsid w:val="6B67884F"/>
    <w:rsid w:val="6B680A58"/>
    <w:rsid w:val="6B6A2643"/>
    <w:rsid w:val="6B6E45FE"/>
    <w:rsid w:val="6B76F196"/>
    <w:rsid w:val="6B7C74F4"/>
    <w:rsid w:val="6B84E342"/>
    <w:rsid w:val="6B895F5C"/>
    <w:rsid w:val="6B8B37ED"/>
    <w:rsid w:val="6B8B3A95"/>
    <w:rsid w:val="6B8EED02"/>
    <w:rsid w:val="6B94ADC2"/>
    <w:rsid w:val="6B9BA604"/>
    <w:rsid w:val="6B9F6658"/>
    <w:rsid w:val="6BA53338"/>
    <w:rsid w:val="6BA60C03"/>
    <w:rsid w:val="6BA88BE5"/>
    <w:rsid w:val="6BABB138"/>
    <w:rsid w:val="6BB0A231"/>
    <w:rsid w:val="6BB27041"/>
    <w:rsid w:val="6BB37625"/>
    <w:rsid w:val="6BBC042B"/>
    <w:rsid w:val="6BBDA992"/>
    <w:rsid w:val="6BBDF2B8"/>
    <w:rsid w:val="6BC0BC0A"/>
    <w:rsid w:val="6BC2B540"/>
    <w:rsid w:val="6BC69D51"/>
    <w:rsid w:val="6BC781D4"/>
    <w:rsid w:val="6BC7F30B"/>
    <w:rsid w:val="6BCE7F06"/>
    <w:rsid w:val="6BD2D09D"/>
    <w:rsid w:val="6BD32209"/>
    <w:rsid w:val="6BD465DD"/>
    <w:rsid w:val="6BD73906"/>
    <w:rsid w:val="6BD73EC9"/>
    <w:rsid w:val="6BD8C7E5"/>
    <w:rsid w:val="6BDBAAFB"/>
    <w:rsid w:val="6BDC3DEB"/>
    <w:rsid w:val="6BDF29DF"/>
    <w:rsid w:val="6BE35408"/>
    <w:rsid w:val="6BE6F940"/>
    <w:rsid w:val="6BE765EF"/>
    <w:rsid w:val="6BEA0809"/>
    <w:rsid w:val="6BEA3141"/>
    <w:rsid w:val="6BEBC1F5"/>
    <w:rsid w:val="6BED26BD"/>
    <w:rsid w:val="6BEDD4D1"/>
    <w:rsid w:val="6BEF4159"/>
    <w:rsid w:val="6BEF7186"/>
    <w:rsid w:val="6BF0B0A0"/>
    <w:rsid w:val="6BF97A25"/>
    <w:rsid w:val="6BFAA72D"/>
    <w:rsid w:val="6BFCC58E"/>
    <w:rsid w:val="6BFD07C9"/>
    <w:rsid w:val="6BFF9898"/>
    <w:rsid w:val="6C00ED43"/>
    <w:rsid w:val="6C0320B4"/>
    <w:rsid w:val="6C07A85C"/>
    <w:rsid w:val="6C086081"/>
    <w:rsid w:val="6C100317"/>
    <w:rsid w:val="6C12A679"/>
    <w:rsid w:val="6C138BA8"/>
    <w:rsid w:val="6C1CB7AB"/>
    <w:rsid w:val="6C2243C8"/>
    <w:rsid w:val="6C2464F5"/>
    <w:rsid w:val="6C27660A"/>
    <w:rsid w:val="6C2A8A11"/>
    <w:rsid w:val="6C2BF99D"/>
    <w:rsid w:val="6C2D5E2E"/>
    <w:rsid w:val="6C2DF512"/>
    <w:rsid w:val="6C36147F"/>
    <w:rsid w:val="6C362F0A"/>
    <w:rsid w:val="6C364453"/>
    <w:rsid w:val="6C37549C"/>
    <w:rsid w:val="6C3B3E0E"/>
    <w:rsid w:val="6C3B53CB"/>
    <w:rsid w:val="6C45537E"/>
    <w:rsid w:val="6C49466F"/>
    <w:rsid w:val="6C49DC79"/>
    <w:rsid w:val="6C4B04C3"/>
    <w:rsid w:val="6C504137"/>
    <w:rsid w:val="6C5BFADE"/>
    <w:rsid w:val="6C5FCEE2"/>
    <w:rsid w:val="6C5FE505"/>
    <w:rsid w:val="6C61255C"/>
    <w:rsid w:val="6C61E745"/>
    <w:rsid w:val="6C645558"/>
    <w:rsid w:val="6C682935"/>
    <w:rsid w:val="6C6AAF71"/>
    <w:rsid w:val="6C7050C6"/>
    <w:rsid w:val="6C7260BE"/>
    <w:rsid w:val="6C79EA3A"/>
    <w:rsid w:val="6C7A7357"/>
    <w:rsid w:val="6C7BAF69"/>
    <w:rsid w:val="6C7D4270"/>
    <w:rsid w:val="6C8002B7"/>
    <w:rsid w:val="6C807136"/>
    <w:rsid w:val="6C864046"/>
    <w:rsid w:val="6C8996CF"/>
    <w:rsid w:val="6C8E4729"/>
    <w:rsid w:val="6C9101D3"/>
    <w:rsid w:val="6C97DE05"/>
    <w:rsid w:val="6C97F3A0"/>
    <w:rsid w:val="6C99A61A"/>
    <w:rsid w:val="6C99B826"/>
    <w:rsid w:val="6C9A2375"/>
    <w:rsid w:val="6C9DE9DE"/>
    <w:rsid w:val="6C9E2989"/>
    <w:rsid w:val="6C9EC3E4"/>
    <w:rsid w:val="6CA4A191"/>
    <w:rsid w:val="6CAD82AE"/>
    <w:rsid w:val="6CAFAEF6"/>
    <w:rsid w:val="6CB2DAAB"/>
    <w:rsid w:val="6CB3403E"/>
    <w:rsid w:val="6CB44591"/>
    <w:rsid w:val="6CB805C3"/>
    <w:rsid w:val="6CB98BE1"/>
    <w:rsid w:val="6CBA082D"/>
    <w:rsid w:val="6CBBCB86"/>
    <w:rsid w:val="6CBCCABD"/>
    <w:rsid w:val="6CC14BCE"/>
    <w:rsid w:val="6CC68FE1"/>
    <w:rsid w:val="6CC8A5F2"/>
    <w:rsid w:val="6CC94BC5"/>
    <w:rsid w:val="6CCCDAA6"/>
    <w:rsid w:val="6CD2206F"/>
    <w:rsid w:val="6CD29537"/>
    <w:rsid w:val="6CD6DDEA"/>
    <w:rsid w:val="6CD79A2E"/>
    <w:rsid w:val="6CDB3E60"/>
    <w:rsid w:val="6CDD369E"/>
    <w:rsid w:val="6CE0A945"/>
    <w:rsid w:val="6CE0EB36"/>
    <w:rsid w:val="6CE2AEF9"/>
    <w:rsid w:val="6CE5216D"/>
    <w:rsid w:val="6CECCAC6"/>
    <w:rsid w:val="6CED011F"/>
    <w:rsid w:val="6CEE8A17"/>
    <w:rsid w:val="6CF203EA"/>
    <w:rsid w:val="6CF3BD07"/>
    <w:rsid w:val="6CF74A6C"/>
    <w:rsid w:val="6CF9AFC5"/>
    <w:rsid w:val="6CFE0765"/>
    <w:rsid w:val="6CFE63B3"/>
    <w:rsid w:val="6D02082F"/>
    <w:rsid w:val="6D05CAF4"/>
    <w:rsid w:val="6D067B28"/>
    <w:rsid w:val="6D0DAA95"/>
    <w:rsid w:val="6D0EADDA"/>
    <w:rsid w:val="6D1072AB"/>
    <w:rsid w:val="6D10A4C4"/>
    <w:rsid w:val="6D14744F"/>
    <w:rsid w:val="6D147C86"/>
    <w:rsid w:val="6D1986C2"/>
    <w:rsid w:val="6D1EF0BA"/>
    <w:rsid w:val="6D220477"/>
    <w:rsid w:val="6D22C802"/>
    <w:rsid w:val="6D24C273"/>
    <w:rsid w:val="6D2ABB64"/>
    <w:rsid w:val="6D38DCE8"/>
    <w:rsid w:val="6D3B2265"/>
    <w:rsid w:val="6D423168"/>
    <w:rsid w:val="6D48C8B9"/>
    <w:rsid w:val="6D50F0C1"/>
    <w:rsid w:val="6D519662"/>
    <w:rsid w:val="6D5463E3"/>
    <w:rsid w:val="6D555ECF"/>
    <w:rsid w:val="6D58CFF3"/>
    <w:rsid w:val="6D5EF88F"/>
    <w:rsid w:val="6D631062"/>
    <w:rsid w:val="6D6A3D7A"/>
    <w:rsid w:val="6D6A7C60"/>
    <w:rsid w:val="6D6A8740"/>
    <w:rsid w:val="6D6CF775"/>
    <w:rsid w:val="6D705730"/>
    <w:rsid w:val="6D7255E7"/>
    <w:rsid w:val="6D749546"/>
    <w:rsid w:val="6D75D8BF"/>
    <w:rsid w:val="6D7F298A"/>
    <w:rsid w:val="6D7FDCE9"/>
    <w:rsid w:val="6D80E00C"/>
    <w:rsid w:val="6D83B0DB"/>
    <w:rsid w:val="6D8443C3"/>
    <w:rsid w:val="6D898A97"/>
    <w:rsid w:val="6D898B19"/>
    <w:rsid w:val="6D8AC1D0"/>
    <w:rsid w:val="6D8E8A34"/>
    <w:rsid w:val="6D927854"/>
    <w:rsid w:val="6D9AD63C"/>
    <w:rsid w:val="6D9B146D"/>
    <w:rsid w:val="6D9D8B18"/>
    <w:rsid w:val="6D9E6F66"/>
    <w:rsid w:val="6D9E75C8"/>
    <w:rsid w:val="6DA009BB"/>
    <w:rsid w:val="6DA5B022"/>
    <w:rsid w:val="6DACFB35"/>
    <w:rsid w:val="6DB2A684"/>
    <w:rsid w:val="6DB6593A"/>
    <w:rsid w:val="6DB78FC3"/>
    <w:rsid w:val="6DB83CD9"/>
    <w:rsid w:val="6DBB0CEC"/>
    <w:rsid w:val="6DBC02E1"/>
    <w:rsid w:val="6DBF5268"/>
    <w:rsid w:val="6DC39E63"/>
    <w:rsid w:val="6DC4BB99"/>
    <w:rsid w:val="6DC8570B"/>
    <w:rsid w:val="6DCE1A56"/>
    <w:rsid w:val="6DD2175A"/>
    <w:rsid w:val="6DD692B6"/>
    <w:rsid w:val="6DD816BD"/>
    <w:rsid w:val="6DD8261C"/>
    <w:rsid w:val="6DDE9E3B"/>
    <w:rsid w:val="6DE123DF"/>
    <w:rsid w:val="6DE36A5D"/>
    <w:rsid w:val="6DE53147"/>
    <w:rsid w:val="6DE6D880"/>
    <w:rsid w:val="6DE7E899"/>
    <w:rsid w:val="6DEA5B84"/>
    <w:rsid w:val="6DEBCB54"/>
    <w:rsid w:val="6DEEFAD5"/>
    <w:rsid w:val="6DF1E712"/>
    <w:rsid w:val="6DFA6669"/>
    <w:rsid w:val="6DFBB566"/>
    <w:rsid w:val="6DFC712A"/>
    <w:rsid w:val="6DFCAAD7"/>
    <w:rsid w:val="6DFE02C6"/>
    <w:rsid w:val="6DFEA8B5"/>
    <w:rsid w:val="6E01A91C"/>
    <w:rsid w:val="6E02E2AC"/>
    <w:rsid w:val="6E0437E7"/>
    <w:rsid w:val="6E059531"/>
    <w:rsid w:val="6E083F79"/>
    <w:rsid w:val="6E097177"/>
    <w:rsid w:val="6E09BEA5"/>
    <w:rsid w:val="6E0EFB20"/>
    <w:rsid w:val="6E0FEB3F"/>
    <w:rsid w:val="6E115291"/>
    <w:rsid w:val="6E19C5FE"/>
    <w:rsid w:val="6E262DBE"/>
    <w:rsid w:val="6E2F03BE"/>
    <w:rsid w:val="6E35DC88"/>
    <w:rsid w:val="6E36672B"/>
    <w:rsid w:val="6E377714"/>
    <w:rsid w:val="6E37EA9B"/>
    <w:rsid w:val="6E3E446C"/>
    <w:rsid w:val="6E49CDD0"/>
    <w:rsid w:val="6E4C195F"/>
    <w:rsid w:val="6E4E025A"/>
    <w:rsid w:val="6E51D283"/>
    <w:rsid w:val="6E5A2A91"/>
    <w:rsid w:val="6E5A6FD9"/>
    <w:rsid w:val="6E5AEB3C"/>
    <w:rsid w:val="6E604F7B"/>
    <w:rsid w:val="6E619A0B"/>
    <w:rsid w:val="6E63C453"/>
    <w:rsid w:val="6E66E72D"/>
    <w:rsid w:val="6E68631F"/>
    <w:rsid w:val="6E68F141"/>
    <w:rsid w:val="6E696EE1"/>
    <w:rsid w:val="6E69EF3B"/>
    <w:rsid w:val="6E6A4B91"/>
    <w:rsid w:val="6E730994"/>
    <w:rsid w:val="6E75E277"/>
    <w:rsid w:val="6E7F1831"/>
    <w:rsid w:val="6E83C588"/>
    <w:rsid w:val="6E8950D7"/>
    <w:rsid w:val="6E8D39C0"/>
    <w:rsid w:val="6E8E7700"/>
    <w:rsid w:val="6E8EBE7C"/>
    <w:rsid w:val="6E9098AE"/>
    <w:rsid w:val="6E90FA90"/>
    <w:rsid w:val="6E94477C"/>
    <w:rsid w:val="6E958026"/>
    <w:rsid w:val="6E972FDE"/>
    <w:rsid w:val="6E97B2D2"/>
    <w:rsid w:val="6EAC4574"/>
    <w:rsid w:val="6EB04A00"/>
    <w:rsid w:val="6EB193A6"/>
    <w:rsid w:val="6EB3A012"/>
    <w:rsid w:val="6EB51E44"/>
    <w:rsid w:val="6EBDE280"/>
    <w:rsid w:val="6EBFDE32"/>
    <w:rsid w:val="6EC2C807"/>
    <w:rsid w:val="6EC2F959"/>
    <w:rsid w:val="6EC657C1"/>
    <w:rsid w:val="6ECAE752"/>
    <w:rsid w:val="6ECBEF5C"/>
    <w:rsid w:val="6ECCC4F7"/>
    <w:rsid w:val="6ECF6C5D"/>
    <w:rsid w:val="6ECF858C"/>
    <w:rsid w:val="6ED06239"/>
    <w:rsid w:val="6ED1BA41"/>
    <w:rsid w:val="6ED1E9FD"/>
    <w:rsid w:val="6ED25F56"/>
    <w:rsid w:val="6ED3CF8D"/>
    <w:rsid w:val="6ED5BC23"/>
    <w:rsid w:val="6EDBCB76"/>
    <w:rsid w:val="6EE0A7FF"/>
    <w:rsid w:val="6EE8622E"/>
    <w:rsid w:val="6EEAC777"/>
    <w:rsid w:val="6EEBE633"/>
    <w:rsid w:val="6EED501B"/>
    <w:rsid w:val="6EF0C5A9"/>
    <w:rsid w:val="6EF2DB9E"/>
    <w:rsid w:val="6EF36CCA"/>
    <w:rsid w:val="6EF657B2"/>
    <w:rsid w:val="6EF6927E"/>
    <w:rsid w:val="6EF70E45"/>
    <w:rsid w:val="6EFB825A"/>
    <w:rsid w:val="6EFC1FD7"/>
    <w:rsid w:val="6EFE92B5"/>
    <w:rsid w:val="6F06F565"/>
    <w:rsid w:val="6F0747C2"/>
    <w:rsid w:val="6F0B671B"/>
    <w:rsid w:val="6F1036A2"/>
    <w:rsid w:val="6F151B7A"/>
    <w:rsid w:val="6F16DFF2"/>
    <w:rsid w:val="6F171DF7"/>
    <w:rsid w:val="6F18CA12"/>
    <w:rsid w:val="6F20F965"/>
    <w:rsid w:val="6F242917"/>
    <w:rsid w:val="6F27B892"/>
    <w:rsid w:val="6F287A14"/>
    <w:rsid w:val="6F2E6DBC"/>
    <w:rsid w:val="6F3106AE"/>
    <w:rsid w:val="6F319FD4"/>
    <w:rsid w:val="6F31F832"/>
    <w:rsid w:val="6F3218F5"/>
    <w:rsid w:val="6F346807"/>
    <w:rsid w:val="6F34FFE9"/>
    <w:rsid w:val="6F3A67F5"/>
    <w:rsid w:val="6F3ECF0C"/>
    <w:rsid w:val="6F4725D7"/>
    <w:rsid w:val="6F4E178D"/>
    <w:rsid w:val="6F513B21"/>
    <w:rsid w:val="6F5A7DB0"/>
    <w:rsid w:val="6F5C7E9D"/>
    <w:rsid w:val="6F5F1217"/>
    <w:rsid w:val="6F5F1B05"/>
    <w:rsid w:val="6F5F86B1"/>
    <w:rsid w:val="6F609C78"/>
    <w:rsid w:val="6F648135"/>
    <w:rsid w:val="6F64FEF0"/>
    <w:rsid w:val="6F6AA58A"/>
    <w:rsid w:val="6F6D0C45"/>
    <w:rsid w:val="6F6D8963"/>
    <w:rsid w:val="6F6DCFCC"/>
    <w:rsid w:val="6F6E8710"/>
    <w:rsid w:val="6F72316B"/>
    <w:rsid w:val="6F757301"/>
    <w:rsid w:val="6F75AC33"/>
    <w:rsid w:val="6F76CA3B"/>
    <w:rsid w:val="6F76DF1A"/>
    <w:rsid w:val="6F7BC9E4"/>
    <w:rsid w:val="6F84D29B"/>
    <w:rsid w:val="6F85865E"/>
    <w:rsid w:val="6F8587C1"/>
    <w:rsid w:val="6F8824DC"/>
    <w:rsid w:val="6F8C2E2A"/>
    <w:rsid w:val="6F8DCFC9"/>
    <w:rsid w:val="6F8EBB6C"/>
    <w:rsid w:val="6F9003B9"/>
    <w:rsid w:val="6F92085C"/>
    <w:rsid w:val="6F92BF7D"/>
    <w:rsid w:val="6F92CA3C"/>
    <w:rsid w:val="6F94689A"/>
    <w:rsid w:val="6F94F8E2"/>
    <w:rsid w:val="6F966296"/>
    <w:rsid w:val="6F97ED15"/>
    <w:rsid w:val="6F98D7C5"/>
    <w:rsid w:val="6F99DDD0"/>
    <w:rsid w:val="6F9D30C7"/>
    <w:rsid w:val="6F9EE5C0"/>
    <w:rsid w:val="6FA1E0F4"/>
    <w:rsid w:val="6FA31E53"/>
    <w:rsid w:val="6FA556F2"/>
    <w:rsid w:val="6FABFC19"/>
    <w:rsid w:val="6FACFC47"/>
    <w:rsid w:val="6FAD54B1"/>
    <w:rsid w:val="6FAD7A00"/>
    <w:rsid w:val="6FAE6106"/>
    <w:rsid w:val="6FAECEC6"/>
    <w:rsid w:val="6FB8839B"/>
    <w:rsid w:val="6FB9178E"/>
    <w:rsid w:val="6FBDEC60"/>
    <w:rsid w:val="6FBE6C1E"/>
    <w:rsid w:val="6FBEECBB"/>
    <w:rsid w:val="6FBF35A1"/>
    <w:rsid w:val="6FBFFDAE"/>
    <w:rsid w:val="6FC29DD1"/>
    <w:rsid w:val="6FC60A97"/>
    <w:rsid w:val="6FCA8BB4"/>
    <w:rsid w:val="6FCDF0F5"/>
    <w:rsid w:val="6FD01FDE"/>
    <w:rsid w:val="6FD62148"/>
    <w:rsid w:val="6FD684D6"/>
    <w:rsid w:val="6FD86A06"/>
    <w:rsid w:val="6FD9320A"/>
    <w:rsid w:val="6FE25475"/>
    <w:rsid w:val="6FE5728B"/>
    <w:rsid w:val="6FE75C3B"/>
    <w:rsid w:val="6FE8B9F6"/>
    <w:rsid w:val="6FE8CD6E"/>
    <w:rsid w:val="6FEAED3F"/>
    <w:rsid w:val="6FED0816"/>
    <w:rsid w:val="6FF10FE4"/>
    <w:rsid w:val="6FF12EA7"/>
    <w:rsid w:val="6FF12F41"/>
    <w:rsid w:val="6FF2F09B"/>
    <w:rsid w:val="6FF99F7A"/>
    <w:rsid w:val="6FFC3A3D"/>
    <w:rsid w:val="6FFC7ECF"/>
    <w:rsid w:val="6FFD6BB2"/>
    <w:rsid w:val="70013898"/>
    <w:rsid w:val="7001E313"/>
    <w:rsid w:val="70032CA7"/>
    <w:rsid w:val="70047626"/>
    <w:rsid w:val="7006A552"/>
    <w:rsid w:val="700713F4"/>
    <w:rsid w:val="7008007C"/>
    <w:rsid w:val="7011279B"/>
    <w:rsid w:val="7017B8EB"/>
    <w:rsid w:val="701C1C6C"/>
    <w:rsid w:val="701C249F"/>
    <w:rsid w:val="701C7651"/>
    <w:rsid w:val="702317BB"/>
    <w:rsid w:val="702384DD"/>
    <w:rsid w:val="7023C239"/>
    <w:rsid w:val="70261EB7"/>
    <w:rsid w:val="702B81FC"/>
    <w:rsid w:val="702D1F34"/>
    <w:rsid w:val="702E40DA"/>
    <w:rsid w:val="702F9354"/>
    <w:rsid w:val="702FC736"/>
    <w:rsid w:val="7033BE2E"/>
    <w:rsid w:val="703C6FEE"/>
    <w:rsid w:val="703E45FE"/>
    <w:rsid w:val="70414067"/>
    <w:rsid w:val="704554E0"/>
    <w:rsid w:val="7045A233"/>
    <w:rsid w:val="7049DC54"/>
    <w:rsid w:val="704BC87B"/>
    <w:rsid w:val="704CC619"/>
    <w:rsid w:val="704D7687"/>
    <w:rsid w:val="7053B548"/>
    <w:rsid w:val="7059D66C"/>
    <w:rsid w:val="705B3FB2"/>
    <w:rsid w:val="7067D35F"/>
    <w:rsid w:val="706BFA23"/>
    <w:rsid w:val="706CFF5F"/>
    <w:rsid w:val="706EB493"/>
    <w:rsid w:val="7073EC24"/>
    <w:rsid w:val="7082EF14"/>
    <w:rsid w:val="70853343"/>
    <w:rsid w:val="708891E9"/>
    <w:rsid w:val="708BF76F"/>
    <w:rsid w:val="708C09EA"/>
    <w:rsid w:val="708CE02B"/>
    <w:rsid w:val="708D46E4"/>
    <w:rsid w:val="70955581"/>
    <w:rsid w:val="7095D4E9"/>
    <w:rsid w:val="709D3AB1"/>
    <w:rsid w:val="70A28814"/>
    <w:rsid w:val="70A30002"/>
    <w:rsid w:val="70A4B98B"/>
    <w:rsid w:val="70A6ED59"/>
    <w:rsid w:val="70A7DB53"/>
    <w:rsid w:val="70A93671"/>
    <w:rsid w:val="70A9BA4C"/>
    <w:rsid w:val="70AA2738"/>
    <w:rsid w:val="70AB44FA"/>
    <w:rsid w:val="70ABB74A"/>
    <w:rsid w:val="70AD3B89"/>
    <w:rsid w:val="70B4DCD8"/>
    <w:rsid w:val="70B63FC9"/>
    <w:rsid w:val="70B92684"/>
    <w:rsid w:val="70BA3335"/>
    <w:rsid w:val="70C2036A"/>
    <w:rsid w:val="70C48971"/>
    <w:rsid w:val="70C564E0"/>
    <w:rsid w:val="70C7BA48"/>
    <w:rsid w:val="70C949D6"/>
    <w:rsid w:val="70CDDE21"/>
    <w:rsid w:val="70CFA889"/>
    <w:rsid w:val="70D3A94D"/>
    <w:rsid w:val="70D5310E"/>
    <w:rsid w:val="70D68081"/>
    <w:rsid w:val="70D6855A"/>
    <w:rsid w:val="70D7D780"/>
    <w:rsid w:val="70DB692A"/>
    <w:rsid w:val="70DC192D"/>
    <w:rsid w:val="70DEBAF6"/>
    <w:rsid w:val="70E15D21"/>
    <w:rsid w:val="70E22A89"/>
    <w:rsid w:val="70E2EFDF"/>
    <w:rsid w:val="70E4FC6E"/>
    <w:rsid w:val="70E5F038"/>
    <w:rsid w:val="70E5F84F"/>
    <w:rsid w:val="70E75B7B"/>
    <w:rsid w:val="70E8F2E4"/>
    <w:rsid w:val="70E94D18"/>
    <w:rsid w:val="70EEE6DD"/>
    <w:rsid w:val="70F25FDD"/>
    <w:rsid w:val="70F34826"/>
    <w:rsid w:val="70F406C5"/>
    <w:rsid w:val="70F932ED"/>
    <w:rsid w:val="70FD0D10"/>
    <w:rsid w:val="7100FD29"/>
    <w:rsid w:val="71011335"/>
    <w:rsid w:val="7105E02E"/>
    <w:rsid w:val="7106AAA8"/>
    <w:rsid w:val="7108E74D"/>
    <w:rsid w:val="710C2BD0"/>
    <w:rsid w:val="7110558A"/>
    <w:rsid w:val="7113ADB8"/>
    <w:rsid w:val="71150BF4"/>
    <w:rsid w:val="71159E10"/>
    <w:rsid w:val="71168D2F"/>
    <w:rsid w:val="711C07D6"/>
    <w:rsid w:val="711C40D7"/>
    <w:rsid w:val="711E4ACD"/>
    <w:rsid w:val="711EC5E8"/>
    <w:rsid w:val="711EEEBA"/>
    <w:rsid w:val="71253E2E"/>
    <w:rsid w:val="712B010A"/>
    <w:rsid w:val="712B542A"/>
    <w:rsid w:val="712D19D1"/>
    <w:rsid w:val="712EDDE3"/>
    <w:rsid w:val="712F8684"/>
    <w:rsid w:val="7136BC11"/>
    <w:rsid w:val="71385229"/>
    <w:rsid w:val="7139178D"/>
    <w:rsid w:val="713C681D"/>
    <w:rsid w:val="713FD4F5"/>
    <w:rsid w:val="7146F5FF"/>
    <w:rsid w:val="71482B64"/>
    <w:rsid w:val="714B522A"/>
    <w:rsid w:val="714BAC75"/>
    <w:rsid w:val="714D3941"/>
    <w:rsid w:val="7150A018"/>
    <w:rsid w:val="7150AA40"/>
    <w:rsid w:val="71521942"/>
    <w:rsid w:val="7153DAAB"/>
    <w:rsid w:val="715A4FDF"/>
    <w:rsid w:val="715B0187"/>
    <w:rsid w:val="715D6237"/>
    <w:rsid w:val="715F1C56"/>
    <w:rsid w:val="7167B674"/>
    <w:rsid w:val="7168BEFC"/>
    <w:rsid w:val="7170E923"/>
    <w:rsid w:val="7172059A"/>
    <w:rsid w:val="717508D3"/>
    <w:rsid w:val="71769B43"/>
    <w:rsid w:val="717C191E"/>
    <w:rsid w:val="717EDFEE"/>
    <w:rsid w:val="71883F9F"/>
    <w:rsid w:val="718BECD0"/>
    <w:rsid w:val="718ED9D7"/>
    <w:rsid w:val="7193267C"/>
    <w:rsid w:val="7197A176"/>
    <w:rsid w:val="719BE1B4"/>
    <w:rsid w:val="71A1497B"/>
    <w:rsid w:val="71A621F4"/>
    <w:rsid w:val="71A6345B"/>
    <w:rsid w:val="71AF1727"/>
    <w:rsid w:val="71AF7481"/>
    <w:rsid w:val="71B1DB57"/>
    <w:rsid w:val="71B39C63"/>
    <w:rsid w:val="71BBA2C4"/>
    <w:rsid w:val="71BC7358"/>
    <w:rsid w:val="71BF2215"/>
    <w:rsid w:val="71C29B4C"/>
    <w:rsid w:val="71C56104"/>
    <w:rsid w:val="71C58683"/>
    <w:rsid w:val="71C7F04D"/>
    <w:rsid w:val="71C9FB49"/>
    <w:rsid w:val="71CD0ABD"/>
    <w:rsid w:val="71CE6805"/>
    <w:rsid w:val="71DA8DB3"/>
    <w:rsid w:val="71DB9690"/>
    <w:rsid w:val="71DF2BB6"/>
    <w:rsid w:val="71E7DF61"/>
    <w:rsid w:val="71EBC2A1"/>
    <w:rsid w:val="71ECA614"/>
    <w:rsid w:val="71F10081"/>
    <w:rsid w:val="71F9E108"/>
    <w:rsid w:val="71FA35C8"/>
    <w:rsid w:val="71FAB17F"/>
    <w:rsid w:val="720224A9"/>
    <w:rsid w:val="72071E84"/>
    <w:rsid w:val="720ACFC9"/>
    <w:rsid w:val="720DD30B"/>
    <w:rsid w:val="7214FB13"/>
    <w:rsid w:val="721621D0"/>
    <w:rsid w:val="721C50E8"/>
    <w:rsid w:val="722002F0"/>
    <w:rsid w:val="7221C638"/>
    <w:rsid w:val="722461E4"/>
    <w:rsid w:val="722FAD49"/>
    <w:rsid w:val="723085CE"/>
    <w:rsid w:val="72313966"/>
    <w:rsid w:val="723186AC"/>
    <w:rsid w:val="7233090E"/>
    <w:rsid w:val="72350406"/>
    <w:rsid w:val="7237E4FE"/>
    <w:rsid w:val="723E539E"/>
    <w:rsid w:val="723F8E70"/>
    <w:rsid w:val="72418B90"/>
    <w:rsid w:val="7242CD8B"/>
    <w:rsid w:val="724595BA"/>
    <w:rsid w:val="72463CEF"/>
    <w:rsid w:val="7247A7E1"/>
    <w:rsid w:val="724815BC"/>
    <w:rsid w:val="72483130"/>
    <w:rsid w:val="7249C0E9"/>
    <w:rsid w:val="7252B465"/>
    <w:rsid w:val="72533074"/>
    <w:rsid w:val="7254F6E5"/>
    <w:rsid w:val="7257A974"/>
    <w:rsid w:val="7259ECA1"/>
    <w:rsid w:val="725DEDC3"/>
    <w:rsid w:val="72613541"/>
    <w:rsid w:val="72657C38"/>
    <w:rsid w:val="726745EF"/>
    <w:rsid w:val="72681302"/>
    <w:rsid w:val="7271C59D"/>
    <w:rsid w:val="7275FED4"/>
    <w:rsid w:val="72772D9A"/>
    <w:rsid w:val="72778C36"/>
    <w:rsid w:val="727A4F25"/>
    <w:rsid w:val="727E55FE"/>
    <w:rsid w:val="727F0C1D"/>
    <w:rsid w:val="7288D592"/>
    <w:rsid w:val="7289FB1C"/>
    <w:rsid w:val="728CFF06"/>
    <w:rsid w:val="728D091B"/>
    <w:rsid w:val="72972773"/>
    <w:rsid w:val="729AF56A"/>
    <w:rsid w:val="729F0FCA"/>
    <w:rsid w:val="72A01E2B"/>
    <w:rsid w:val="72A50A22"/>
    <w:rsid w:val="72B2F6A1"/>
    <w:rsid w:val="72B49502"/>
    <w:rsid w:val="72B5B50E"/>
    <w:rsid w:val="72B6718A"/>
    <w:rsid w:val="72B68DF6"/>
    <w:rsid w:val="72B7EA18"/>
    <w:rsid w:val="72B7EF5D"/>
    <w:rsid w:val="72BAAE98"/>
    <w:rsid w:val="72BD6D1F"/>
    <w:rsid w:val="72C14246"/>
    <w:rsid w:val="72C2272C"/>
    <w:rsid w:val="72C4DCEF"/>
    <w:rsid w:val="72C5EBA0"/>
    <w:rsid w:val="72C911AB"/>
    <w:rsid w:val="72CB44DE"/>
    <w:rsid w:val="72CF514D"/>
    <w:rsid w:val="72D27114"/>
    <w:rsid w:val="72E06B5C"/>
    <w:rsid w:val="72E4260A"/>
    <w:rsid w:val="72E64281"/>
    <w:rsid w:val="72E907D2"/>
    <w:rsid w:val="72EAC6CF"/>
    <w:rsid w:val="72EE1334"/>
    <w:rsid w:val="72F3FBF3"/>
    <w:rsid w:val="72F4BE1C"/>
    <w:rsid w:val="73010551"/>
    <w:rsid w:val="730583F1"/>
    <w:rsid w:val="7307EC65"/>
    <w:rsid w:val="730C77E7"/>
    <w:rsid w:val="73124F49"/>
    <w:rsid w:val="731C616C"/>
    <w:rsid w:val="731FDE57"/>
    <w:rsid w:val="73202E33"/>
    <w:rsid w:val="73222EF1"/>
    <w:rsid w:val="7324539D"/>
    <w:rsid w:val="7329A254"/>
    <w:rsid w:val="733462CC"/>
    <w:rsid w:val="73350C74"/>
    <w:rsid w:val="733532FF"/>
    <w:rsid w:val="733AD36E"/>
    <w:rsid w:val="733BDC80"/>
    <w:rsid w:val="733C24F6"/>
    <w:rsid w:val="733D4A91"/>
    <w:rsid w:val="73497FFD"/>
    <w:rsid w:val="734FBE02"/>
    <w:rsid w:val="7355075F"/>
    <w:rsid w:val="7355207B"/>
    <w:rsid w:val="73598950"/>
    <w:rsid w:val="7359EE99"/>
    <w:rsid w:val="73619ABE"/>
    <w:rsid w:val="736711AE"/>
    <w:rsid w:val="736B5D9C"/>
    <w:rsid w:val="736C7F1E"/>
    <w:rsid w:val="736D550F"/>
    <w:rsid w:val="73703DAF"/>
    <w:rsid w:val="7371F617"/>
    <w:rsid w:val="7372320D"/>
    <w:rsid w:val="7377C3C1"/>
    <w:rsid w:val="738345A3"/>
    <w:rsid w:val="7383B244"/>
    <w:rsid w:val="7387DB3B"/>
    <w:rsid w:val="738EA7D0"/>
    <w:rsid w:val="73902D09"/>
    <w:rsid w:val="739197F7"/>
    <w:rsid w:val="7394BE07"/>
    <w:rsid w:val="73A050D0"/>
    <w:rsid w:val="73A1CBEA"/>
    <w:rsid w:val="73A32955"/>
    <w:rsid w:val="73A3E706"/>
    <w:rsid w:val="73A60D55"/>
    <w:rsid w:val="73A6ABF0"/>
    <w:rsid w:val="73AD4800"/>
    <w:rsid w:val="73B627E1"/>
    <w:rsid w:val="73B6A8D5"/>
    <w:rsid w:val="73B6B19D"/>
    <w:rsid w:val="73B8E985"/>
    <w:rsid w:val="73BCED23"/>
    <w:rsid w:val="73BE8F5D"/>
    <w:rsid w:val="73BF84C6"/>
    <w:rsid w:val="73C24F39"/>
    <w:rsid w:val="73C37E96"/>
    <w:rsid w:val="73CA7F68"/>
    <w:rsid w:val="73CE155D"/>
    <w:rsid w:val="73CFF6B1"/>
    <w:rsid w:val="73D010C2"/>
    <w:rsid w:val="73D230D1"/>
    <w:rsid w:val="73D51865"/>
    <w:rsid w:val="73D7D5D3"/>
    <w:rsid w:val="73DA9EFD"/>
    <w:rsid w:val="73DB5925"/>
    <w:rsid w:val="73DC5A4D"/>
    <w:rsid w:val="73E3C792"/>
    <w:rsid w:val="73E3D9CA"/>
    <w:rsid w:val="73E6CD31"/>
    <w:rsid w:val="73E800BB"/>
    <w:rsid w:val="73E9E907"/>
    <w:rsid w:val="73EBAEC3"/>
    <w:rsid w:val="73EDB281"/>
    <w:rsid w:val="73EF5D8E"/>
    <w:rsid w:val="73F7BD80"/>
    <w:rsid w:val="73F911E3"/>
    <w:rsid w:val="73FA4EAE"/>
    <w:rsid w:val="73FC2324"/>
    <w:rsid w:val="7402E3F7"/>
    <w:rsid w:val="74030397"/>
    <w:rsid w:val="7403656E"/>
    <w:rsid w:val="7403CA0D"/>
    <w:rsid w:val="74046D4F"/>
    <w:rsid w:val="74095528"/>
    <w:rsid w:val="740CB20E"/>
    <w:rsid w:val="74118F9D"/>
    <w:rsid w:val="741D4BFE"/>
    <w:rsid w:val="74252CBF"/>
    <w:rsid w:val="74255F59"/>
    <w:rsid w:val="7427C5E4"/>
    <w:rsid w:val="74296FE9"/>
    <w:rsid w:val="742C2FCF"/>
    <w:rsid w:val="742E72D9"/>
    <w:rsid w:val="742F7951"/>
    <w:rsid w:val="742FC5B3"/>
    <w:rsid w:val="743073F4"/>
    <w:rsid w:val="743AD7CE"/>
    <w:rsid w:val="743C012A"/>
    <w:rsid w:val="743D26D6"/>
    <w:rsid w:val="743E875A"/>
    <w:rsid w:val="744192EB"/>
    <w:rsid w:val="74459CB4"/>
    <w:rsid w:val="74489974"/>
    <w:rsid w:val="7449DCD4"/>
    <w:rsid w:val="744D58F3"/>
    <w:rsid w:val="744F3B4A"/>
    <w:rsid w:val="744F55FF"/>
    <w:rsid w:val="74519846"/>
    <w:rsid w:val="74598B72"/>
    <w:rsid w:val="7460E5E7"/>
    <w:rsid w:val="74628B9A"/>
    <w:rsid w:val="7472BB76"/>
    <w:rsid w:val="74759F81"/>
    <w:rsid w:val="7475AB18"/>
    <w:rsid w:val="7475B01C"/>
    <w:rsid w:val="7476CA82"/>
    <w:rsid w:val="74778CBD"/>
    <w:rsid w:val="74784BC0"/>
    <w:rsid w:val="747974D8"/>
    <w:rsid w:val="747980AA"/>
    <w:rsid w:val="747AFD0B"/>
    <w:rsid w:val="747C5239"/>
    <w:rsid w:val="747E8EF2"/>
    <w:rsid w:val="7480B704"/>
    <w:rsid w:val="748102E3"/>
    <w:rsid w:val="748247D8"/>
    <w:rsid w:val="74827810"/>
    <w:rsid w:val="74833B17"/>
    <w:rsid w:val="7486C14E"/>
    <w:rsid w:val="748B11FF"/>
    <w:rsid w:val="748B7AAB"/>
    <w:rsid w:val="74926707"/>
    <w:rsid w:val="749571C5"/>
    <w:rsid w:val="7495A819"/>
    <w:rsid w:val="74963FAB"/>
    <w:rsid w:val="74977838"/>
    <w:rsid w:val="7499AC36"/>
    <w:rsid w:val="7499DF0D"/>
    <w:rsid w:val="749B7E64"/>
    <w:rsid w:val="749BA25D"/>
    <w:rsid w:val="749E4436"/>
    <w:rsid w:val="749FB5DF"/>
    <w:rsid w:val="749FC751"/>
    <w:rsid w:val="74A7D9CB"/>
    <w:rsid w:val="74A8359D"/>
    <w:rsid w:val="74AB780F"/>
    <w:rsid w:val="74AC7941"/>
    <w:rsid w:val="74ADC544"/>
    <w:rsid w:val="74B057F0"/>
    <w:rsid w:val="74B48431"/>
    <w:rsid w:val="74B68E8B"/>
    <w:rsid w:val="74BC6F70"/>
    <w:rsid w:val="74BD43DE"/>
    <w:rsid w:val="74BD5AA0"/>
    <w:rsid w:val="74C2C3FD"/>
    <w:rsid w:val="74C351FB"/>
    <w:rsid w:val="74C518C0"/>
    <w:rsid w:val="74C6784C"/>
    <w:rsid w:val="74C863E2"/>
    <w:rsid w:val="74C97B69"/>
    <w:rsid w:val="74CE53AF"/>
    <w:rsid w:val="74D2DC16"/>
    <w:rsid w:val="74D36363"/>
    <w:rsid w:val="74D47E0D"/>
    <w:rsid w:val="74D4A0E7"/>
    <w:rsid w:val="74D5290E"/>
    <w:rsid w:val="74D7B48A"/>
    <w:rsid w:val="74D932D0"/>
    <w:rsid w:val="74DA6DAD"/>
    <w:rsid w:val="74DACB16"/>
    <w:rsid w:val="74DAFB87"/>
    <w:rsid w:val="74DDC7DF"/>
    <w:rsid w:val="74E0271E"/>
    <w:rsid w:val="74E1F6B2"/>
    <w:rsid w:val="74E203B5"/>
    <w:rsid w:val="74F0BE6D"/>
    <w:rsid w:val="74F0BF41"/>
    <w:rsid w:val="74F25A14"/>
    <w:rsid w:val="74F2EB4C"/>
    <w:rsid w:val="74F487FA"/>
    <w:rsid w:val="74F60686"/>
    <w:rsid w:val="74FD145F"/>
    <w:rsid w:val="74FF8BFA"/>
    <w:rsid w:val="75079FB1"/>
    <w:rsid w:val="750846A8"/>
    <w:rsid w:val="750E1182"/>
    <w:rsid w:val="750EB491"/>
    <w:rsid w:val="75123A0F"/>
    <w:rsid w:val="7516A75E"/>
    <w:rsid w:val="751AEC07"/>
    <w:rsid w:val="751C284E"/>
    <w:rsid w:val="751CD847"/>
    <w:rsid w:val="751FC28B"/>
    <w:rsid w:val="7521BFC3"/>
    <w:rsid w:val="7523AB9C"/>
    <w:rsid w:val="75240ADF"/>
    <w:rsid w:val="7528286C"/>
    <w:rsid w:val="752846C8"/>
    <w:rsid w:val="7528787D"/>
    <w:rsid w:val="752AA18A"/>
    <w:rsid w:val="7532BD54"/>
    <w:rsid w:val="7536A1E4"/>
    <w:rsid w:val="7536CFCA"/>
    <w:rsid w:val="7538C7D8"/>
    <w:rsid w:val="75395960"/>
    <w:rsid w:val="753C36DC"/>
    <w:rsid w:val="753C57A3"/>
    <w:rsid w:val="753F914F"/>
    <w:rsid w:val="7543A1AC"/>
    <w:rsid w:val="75446BCE"/>
    <w:rsid w:val="75448DF5"/>
    <w:rsid w:val="7546F612"/>
    <w:rsid w:val="754A6406"/>
    <w:rsid w:val="75564080"/>
    <w:rsid w:val="755746D8"/>
    <w:rsid w:val="7557869F"/>
    <w:rsid w:val="755B85B9"/>
    <w:rsid w:val="755EE6D6"/>
    <w:rsid w:val="755EF242"/>
    <w:rsid w:val="756277F4"/>
    <w:rsid w:val="756BF486"/>
    <w:rsid w:val="75799548"/>
    <w:rsid w:val="757C4A80"/>
    <w:rsid w:val="757C7E84"/>
    <w:rsid w:val="757EE7E5"/>
    <w:rsid w:val="757F7117"/>
    <w:rsid w:val="757FAA2B"/>
    <w:rsid w:val="7580363D"/>
    <w:rsid w:val="7585B37B"/>
    <w:rsid w:val="758982F3"/>
    <w:rsid w:val="7589C83D"/>
    <w:rsid w:val="758B83A2"/>
    <w:rsid w:val="758DAD42"/>
    <w:rsid w:val="758EFF94"/>
    <w:rsid w:val="758F4568"/>
    <w:rsid w:val="75918D63"/>
    <w:rsid w:val="75920835"/>
    <w:rsid w:val="759381DB"/>
    <w:rsid w:val="75942495"/>
    <w:rsid w:val="7595E790"/>
    <w:rsid w:val="75996FBD"/>
    <w:rsid w:val="759B39A0"/>
    <w:rsid w:val="759EF205"/>
    <w:rsid w:val="75A59018"/>
    <w:rsid w:val="75ABB077"/>
    <w:rsid w:val="75ACAA2A"/>
    <w:rsid w:val="75ACFCBA"/>
    <w:rsid w:val="75AF0945"/>
    <w:rsid w:val="75B1ED21"/>
    <w:rsid w:val="75BA9167"/>
    <w:rsid w:val="75BC02FC"/>
    <w:rsid w:val="75C31670"/>
    <w:rsid w:val="75C7AA44"/>
    <w:rsid w:val="75C9D424"/>
    <w:rsid w:val="75CCCB26"/>
    <w:rsid w:val="75CD54CD"/>
    <w:rsid w:val="75D3D9D9"/>
    <w:rsid w:val="75D4E20B"/>
    <w:rsid w:val="75D966A1"/>
    <w:rsid w:val="75DD21E0"/>
    <w:rsid w:val="75DD9459"/>
    <w:rsid w:val="75DF0855"/>
    <w:rsid w:val="75E0775C"/>
    <w:rsid w:val="75EC80EC"/>
    <w:rsid w:val="75EF80A5"/>
    <w:rsid w:val="75F1CB1C"/>
    <w:rsid w:val="75F392A4"/>
    <w:rsid w:val="75F65E7B"/>
    <w:rsid w:val="75F6B0E3"/>
    <w:rsid w:val="75FA4B16"/>
    <w:rsid w:val="75FC979B"/>
    <w:rsid w:val="75FF48BC"/>
    <w:rsid w:val="7604CB7C"/>
    <w:rsid w:val="760615A4"/>
    <w:rsid w:val="760A5992"/>
    <w:rsid w:val="760B625F"/>
    <w:rsid w:val="760C2F35"/>
    <w:rsid w:val="760F33D0"/>
    <w:rsid w:val="76173EE9"/>
    <w:rsid w:val="761CC532"/>
    <w:rsid w:val="761ED430"/>
    <w:rsid w:val="7620AA40"/>
    <w:rsid w:val="7628EEF0"/>
    <w:rsid w:val="7629C1B5"/>
    <w:rsid w:val="762BC2A4"/>
    <w:rsid w:val="762BEE75"/>
    <w:rsid w:val="762D0CCE"/>
    <w:rsid w:val="762F6666"/>
    <w:rsid w:val="763065A9"/>
    <w:rsid w:val="7632AB9E"/>
    <w:rsid w:val="7633BB47"/>
    <w:rsid w:val="7633EF43"/>
    <w:rsid w:val="7637F6E0"/>
    <w:rsid w:val="76421A9B"/>
    <w:rsid w:val="76423C59"/>
    <w:rsid w:val="764249A0"/>
    <w:rsid w:val="764A27DF"/>
    <w:rsid w:val="7650999C"/>
    <w:rsid w:val="76580716"/>
    <w:rsid w:val="765B2BDD"/>
    <w:rsid w:val="765C5D1E"/>
    <w:rsid w:val="765EF779"/>
    <w:rsid w:val="7667E517"/>
    <w:rsid w:val="766852BB"/>
    <w:rsid w:val="766B8A46"/>
    <w:rsid w:val="766C9819"/>
    <w:rsid w:val="766CAD36"/>
    <w:rsid w:val="766CBE00"/>
    <w:rsid w:val="76740D00"/>
    <w:rsid w:val="7679451E"/>
    <w:rsid w:val="7679F1FC"/>
    <w:rsid w:val="767CD30F"/>
    <w:rsid w:val="767FEFA1"/>
    <w:rsid w:val="7685F8C5"/>
    <w:rsid w:val="768A2699"/>
    <w:rsid w:val="768F5C0A"/>
    <w:rsid w:val="769528D5"/>
    <w:rsid w:val="76965720"/>
    <w:rsid w:val="769B1C1B"/>
    <w:rsid w:val="76A25AD1"/>
    <w:rsid w:val="76A36803"/>
    <w:rsid w:val="76A3E6AF"/>
    <w:rsid w:val="76A5F6A6"/>
    <w:rsid w:val="76A88517"/>
    <w:rsid w:val="76A8CC20"/>
    <w:rsid w:val="76AEFED3"/>
    <w:rsid w:val="76B44F25"/>
    <w:rsid w:val="76BAAFF0"/>
    <w:rsid w:val="76BC24A7"/>
    <w:rsid w:val="76BC878B"/>
    <w:rsid w:val="76BFAFD3"/>
    <w:rsid w:val="76C18CAB"/>
    <w:rsid w:val="76CA0445"/>
    <w:rsid w:val="76CA8273"/>
    <w:rsid w:val="76CCAF4E"/>
    <w:rsid w:val="76D0398D"/>
    <w:rsid w:val="76D04AB4"/>
    <w:rsid w:val="76D8B713"/>
    <w:rsid w:val="76D99835"/>
    <w:rsid w:val="76DB99F7"/>
    <w:rsid w:val="76DED9FF"/>
    <w:rsid w:val="76E12815"/>
    <w:rsid w:val="76E265D5"/>
    <w:rsid w:val="76E6A019"/>
    <w:rsid w:val="76E96756"/>
    <w:rsid w:val="76EF5BA9"/>
    <w:rsid w:val="76F0BA7B"/>
    <w:rsid w:val="76F116E9"/>
    <w:rsid w:val="76F43A47"/>
    <w:rsid w:val="76F6146F"/>
    <w:rsid w:val="76F662F6"/>
    <w:rsid w:val="76F7F711"/>
    <w:rsid w:val="76FAD301"/>
    <w:rsid w:val="76FC5F04"/>
    <w:rsid w:val="76FDFE57"/>
    <w:rsid w:val="76FEC287"/>
    <w:rsid w:val="7700AF0F"/>
    <w:rsid w:val="770279F6"/>
    <w:rsid w:val="77028D93"/>
    <w:rsid w:val="7702CE4A"/>
    <w:rsid w:val="77059911"/>
    <w:rsid w:val="770745E1"/>
    <w:rsid w:val="7707FB3E"/>
    <w:rsid w:val="770AA581"/>
    <w:rsid w:val="770D8C8F"/>
    <w:rsid w:val="770E836C"/>
    <w:rsid w:val="7710D424"/>
    <w:rsid w:val="7715585F"/>
    <w:rsid w:val="771A1FCE"/>
    <w:rsid w:val="771C800D"/>
    <w:rsid w:val="771CC562"/>
    <w:rsid w:val="77233E98"/>
    <w:rsid w:val="7724611E"/>
    <w:rsid w:val="772589BA"/>
    <w:rsid w:val="7725A4B6"/>
    <w:rsid w:val="7725BB5C"/>
    <w:rsid w:val="77267AA5"/>
    <w:rsid w:val="77279D02"/>
    <w:rsid w:val="772C6D46"/>
    <w:rsid w:val="772D196D"/>
    <w:rsid w:val="772F065E"/>
    <w:rsid w:val="772F3E6E"/>
    <w:rsid w:val="7736C1CB"/>
    <w:rsid w:val="773C8844"/>
    <w:rsid w:val="773DA1CF"/>
    <w:rsid w:val="774005F4"/>
    <w:rsid w:val="77423833"/>
    <w:rsid w:val="77439E7B"/>
    <w:rsid w:val="774452D0"/>
    <w:rsid w:val="7744D5E6"/>
    <w:rsid w:val="774BDCBD"/>
    <w:rsid w:val="774DC6FA"/>
    <w:rsid w:val="77506093"/>
    <w:rsid w:val="77508126"/>
    <w:rsid w:val="775162AF"/>
    <w:rsid w:val="775191E7"/>
    <w:rsid w:val="77522A5F"/>
    <w:rsid w:val="7753B0AE"/>
    <w:rsid w:val="77550DCD"/>
    <w:rsid w:val="77552E16"/>
    <w:rsid w:val="775860B7"/>
    <w:rsid w:val="77607029"/>
    <w:rsid w:val="7762FCFB"/>
    <w:rsid w:val="7764CABD"/>
    <w:rsid w:val="7765651E"/>
    <w:rsid w:val="776627ED"/>
    <w:rsid w:val="776ACB40"/>
    <w:rsid w:val="776D6D17"/>
    <w:rsid w:val="776E668D"/>
    <w:rsid w:val="776FC1A7"/>
    <w:rsid w:val="777008C5"/>
    <w:rsid w:val="77776A0C"/>
    <w:rsid w:val="7778EC80"/>
    <w:rsid w:val="777CABFB"/>
    <w:rsid w:val="777E7BD2"/>
    <w:rsid w:val="7783FC04"/>
    <w:rsid w:val="778689D5"/>
    <w:rsid w:val="778A9717"/>
    <w:rsid w:val="778D37F6"/>
    <w:rsid w:val="778E42D9"/>
    <w:rsid w:val="778EC558"/>
    <w:rsid w:val="778F4D2D"/>
    <w:rsid w:val="77909843"/>
    <w:rsid w:val="77978234"/>
    <w:rsid w:val="7798A087"/>
    <w:rsid w:val="77A43B40"/>
    <w:rsid w:val="77A6DF6C"/>
    <w:rsid w:val="77A7510E"/>
    <w:rsid w:val="77AACBBB"/>
    <w:rsid w:val="77AC746D"/>
    <w:rsid w:val="77AE608C"/>
    <w:rsid w:val="77B17027"/>
    <w:rsid w:val="77B5EB1A"/>
    <w:rsid w:val="77B69D8C"/>
    <w:rsid w:val="77BA1AD8"/>
    <w:rsid w:val="77BB8B29"/>
    <w:rsid w:val="77C3EAA2"/>
    <w:rsid w:val="77C7D5D5"/>
    <w:rsid w:val="77D15032"/>
    <w:rsid w:val="77D1CA6F"/>
    <w:rsid w:val="77D1E81F"/>
    <w:rsid w:val="77D772C4"/>
    <w:rsid w:val="77D7EA2C"/>
    <w:rsid w:val="77DA2066"/>
    <w:rsid w:val="77DBDE6E"/>
    <w:rsid w:val="77DCE8A9"/>
    <w:rsid w:val="77E11AF0"/>
    <w:rsid w:val="77E36DF2"/>
    <w:rsid w:val="77E6E97C"/>
    <w:rsid w:val="77F2DD4E"/>
    <w:rsid w:val="77F5395A"/>
    <w:rsid w:val="77F84E03"/>
    <w:rsid w:val="77FA8254"/>
    <w:rsid w:val="77FD079B"/>
    <w:rsid w:val="7802BE85"/>
    <w:rsid w:val="780BE435"/>
    <w:rsid w:val="780CE0A5"/>
    <w:rsid w:val="780E197E"/>
    <w:rsid w:val="780ED8B7"/>
    <w:rsid w:val="78110B98"/>
    <w:rsid w:val="78119D9D"/>
    <w:rsid w:val="781688A0"/>
    <w:rsid w:val="7818D616"/>
    <w:rsid w:val="78198BD8"/>
    <w:rsid w:val="781D4941"/>
    <w:rsid w:val="781EECAE"/>
    <w:rsid w:val="782331D9"/>
    <w:rsid w:val="782A4D18"/>
    <w:rsid w:val="782A7E3B"/>
    <w:rsid w:val="782B08C5"/>
    <w:rsid w:val="782D730E"/>
    <w:rsid w:val="782E93AE"/>
    <w:rsid w:val="7832EE71"/>
    <w:rsid w:val="7837B895"/>
    <w:rsid w:val="783E7749"/>
    <w:rsid w:val="78430B04"/>
    <w:rsid w:val="7844470F"/>
    <w:rsid w:val="7844D2C6"/>
    <w:rsid w:val="785223CB"/>
    <w:rsid w:val="7852A38C"/>
    <w:rsid w:val="78566CDC"/>
    <w:rsid w:val="78579ED9"/>
    <w:rsid w:val="7857CCE5"/>
    <w:rsid w:val="785B950C"/>
    <w:rsid w:val="7869B0FC"/>
    <w:rsid w:val="786A3E04"/>
    <w:rsid w:val="787651F8"/>
    <w:rsid w:val="78782C71"/>
    <w:rsid w:val="78811A73"/>
    <w:rsid w:val="78896D50"/>
    <w:rsid w:val="788DFD70"/>
    <w:rsid w:val="788FDECD"/>
    <w:rsid w:val="789021A8"/>
    <w:rsid w:val="7891E4D0"/>
    <w:rsid w:val="7892D32A"/>
    <w:rsid w:val="789DF08B"/>
    <w:rsid w:val="78A0BB61"/>
    <w:rsid w:val="78A425C2"/>
    <w:rsid w:val="78A4B22A"/>
    <w:rsid w:val="78A729B2"/>
    <w:rsid w:val="78A894C2"/>
    <w:rsid w:val="78AC53EB"/>
    <w:rsid w:val="78AF2FCD"/>
    <w:rsid w:val="78B02CF5"/>
    <w:rsid w:val="78B09AEA"/>
    <w:rsid w:val="78BAAB1C"/>
    <w:rsid w:val="78BABB7A"/>
    <w:rsid w:val="78BC239D"/>
    <w:rsid w:val="78C63050"/>
    <w:rsid w:val="78C9AE67"/>
    <w:rsid w:val="78CB5E47"/>
    <w:rsid w:val="78CC7D6B"/>
    <w:rsid w:val="78D01BC7"/>
    <w:rsid w:val="78D82C3D"/>
    <w:rsid w:val="78DA24B9"/>
    <w:rsid w:val="78DB4330"/>
    <w:rsid w:val="78DEF3A2"/>
    <w:rsid w:val="78DF60F2"/>
    <w:rsid w:val="78E66CB5"/>
    <w:rsid w:val="78E7D471"/>
    <w:rsid w:val="78EA50A7"/>
    <w:rsid w:val="78EE01C4"/>
    <w:rsid w:val="78F42FD7"/>
    <w:rsid w:val="78F4BE07"/>
    <w:rsid w:val="78F5D001"/>
    <w:rsid w:val="78F85F73"/>
    <w:rsid w:val="78FFFE17"/>
    <w:rsid w:val="79014577"/>
    <w:rsid w:val="79032EBE"/>
    <w:rsid w:val="7906FB0D"/>
    <w:rsid w:val="7907400E"/>
    <w:rsid w:val="7908E48D"/>
    <w:rsid w:val="790A2BB7"/>
    <w:rsid w:val="790B3746"/>
    <w:rsid w:val="790B6C87"/>
    <w:rsid w:val="791009F0"/>
    <w:rsid w:val="79103D61"/>
    <w:rsid w:val="7918318B"/>
    <w:rsid w:val="7918AF92"/>
    <w:rsid w:val="7919A2FD"/>
    <w:rsid w:val="7919FDA0"/>
    <w:rsid w:val="791B33B7"/>
    <w:rsid w:val="791BB6E8"/>
    <w:rsid w:val="791F994B"/>
    <w:rsid w:val="79203A63"/>
    <w:rsid w:val="7920C87E"/>
    <w:rsid w:val="792130EB"/>
    <w:rsid w:val="79222283"/>
    <w:rsid w:val="7927D8E6"/>
    <w:rsid w:val="7928DEA5"/>
    <w:rsid w:val="792AF27B"/>
    <w:rsid w:val="792BD690"/>
    <w:rsid w:val="792E12CC"/>
    <w:rsid w:val="792EE3E4"/>
    <w:rsid w:val="7931F201"/>
    <w:rsid w:val="7933B134"/>
    <w:rsid w:val="79351CEE"/>
    <w:rsid w:val="79380A61"/>
    <w:rsid w:val="79395C59"/>
    <w:rsid w:val="7939860A"/>
    <w:rsid w:val="79399B80"/>
    <w:rsid w:val="793B298B"/>
    <w:rsid w:val="793F417A"/>
    <w:rsid w:val="7940DBD5"/>
    <w:rsid w:val="79440D5F"/>
    <w:rsid w:val="79477A02"/>
    <w:rsid w:val="7948F813"/>
    <w:rsid w:val="794A058A"/>
    <w:rsid w:val="794BD96A"/>
    <w:rsid w:val="794D3EAC"/>
    <w:rsid w:val="794E897B"/>
    <w:rsid w:val="794FACD6"/>
    <w:rsid w:val="7950673E"/>
    <w:rsid w:val="7950E5E9"/>
    <w:rsid w:val="79526BB4"/>
    <w:rsid w:val="7957FFAE"/>
    <w:rsid w:val="79589A7D"/>
    <w:rsid w:val="796A85BF"/>
    <w:rsid w:val="796BA232"/>
    <w:rsid w:val="79700FB4"/>
    <w:rsid w:val="797F3D99"/>
    <w:rsid w:val="79859E12"/>
    <w:rsid w:val="7985A884"/>
    <w:rsid w:val="7986E456"/>
    <w:rsid w:val="7988DFC1"/>
    <w:rsid w:val="7989DEB2"/>
    <w:rsid w:val="798A30D9"/>
    <w:rsid w:val="7995F6D8"/>
    <w:rsid w:val="7996930C"/>
    <w:rsid w:val="799AC138"/>
    <w:rsid w:val="799CC641"/>
    <w:rsid w:val="79A30046"/>
    <w:rsid w:val="79A4124F"/>
    <w:rsid w:val="79A81C8F"/>
    <w:rsid w:val="79A83C65"/>
    <w:rsid w:val="79AA303A"/>
    <w:rsid w:val="79ABE5A8"/>
    <w:rsid w:val="79AF5F12"/>
    <w:rsid w:val="79B0EB43"/>
    <w:rsid w:val="79B1F463"/>
    <w:rsid w:val="79B498B0"/>
    <w:rsid w:val="79B51747"/>
    <w:rsid w:val="79B593C8"/>
    <w:rsid w:val="79B8633D"/>
    <w:rsid w:val="79BBBA51"/>
    <w:rsid w:val="79BCA028"/>
    <w:rsid w:val="79BDB415"/>
    <w:rsid w:val="79BE2938"/>
    <w:rsid w:val="79C1EA2F"/>
    <w:rsid w:val="79CA73E7"/>
    <w:rsid w:val="79CA89E8"/>
    <w:rsid w:val="79CD7CE4"/>
    <w:rsid w:val="79D02FA7"/>
    <w:rsid w:val="79D321E6"/>
    <w:rsid w:val="79D4A061"/>
    <w:rsid w:val="79D61A29"/>
    <w:rsid w:val="79D6D1AC"/>
    <w:rsid w:val="79D97ADF"/>
    <w:rsid w:val="79D97DDB"/>
    <w:rsid w:val="79D9E48D"/>
    <w:rsid w:val="79DF8A3E"/>
    <w:rsid w:val="79E651DA"/>
    <w:rsid w:val="79E7BEE4"/>
    <w:rsid w:val="79E82E80"/>
    <w:rsid w:val="79E8FB84"/>
    <w:rsid w:val="79EC90B5"/>
    <w:rsid w:val="79F2F146"/>
    <w:rsid w:val="79F59BD8"/>
    <w:rsid w:val="79FAF624"/>
    <w:rsid w:val="79FB24EE"/>
    <w:rsid w:val="7A042A41"/>
    <w:rsid w:val="7A059330"/>
    <w:rsid w:val="7A07E2CA"/>
    <w:rsid w:val="7A0A6388"/>
    <w:rsid w:val="7A0E3588"/>
    <w:rsid w:val="7A0F33C0"/>
    <w:rsid w:val="7A0FA5BE"/>
    <w:rsid w:val="7A11A4E7"/>
    <w:rsid w:val="7A13013A"/>
    <w:rsid w:val="7A21D064"/>
    <w:rsid w:val="7A22409F"/>
    <w:rsid w:val="7A2361D6"/>
    <w:rsid w:val="7A25C690"/>
    <w:rsid w:val="7A292EB7"/>
    <w:rsid w:val="7A2EF6DC"/>
    <w:rsid w:val="7A337E32"/>
    <w:rsid w:val="7A3AC4C4"/>
    <w:rsid w:val="7A3D5DB1"/>
    <w:rsid w:val="7A3E44C3"/>
    <w:rsid w:val="7A4582CA"/>
    <w:rsid w:val="7A46242E"/>
    <w:rsid w:val="7A475930"/>
    <w:rsid w:val="7A4833A3"/>
    <w:rsid w:val="7A4A0470"/>
    <w:rsid w:val="7A590BFE"/>
    <w:rsid w:val="7A62BBF4"/>
    <w:rsid w:val="7A64D901"/>
    <w:rsid w:val="7A652915"/>
    <w:rsid w:val="7A65366A"/>
    <w:rsid w:val="7A657816"/>
    <w:rsid w:val="7A6706AC"/>
    <w:rsid w:val="7A6A9B40"/>
    <w:rsid w:val="7A6D298B"/>
    <w:rsid w:val="7A70916E"/>
    <w:rsid w:val="7A73B2C1"/>
    <w:rsid w:val="7A7EB9C6"/>
    <w:rsid w:val="7A812F7D"/>
    <w:rsid w:val="7A9393FC"/>
    <w:rsid w:val="7A99C2E2"/>
    <w:rsid w:val="7A9AC39B"/>
    <w:rsid w:val="7A9CB003"/>
    <w:rsid w:val="7A9E99E2"/>
    <w:rsid w:val="7AA17A76"/>
    <w:rsid w:val="7AA42DB2"/>
    <w:rsid w:val="7AA6E442"/>
    <w:rsid w:val="7AA797E2"/>
    <w:rsid w:val="7AAAE9F1"/>
    <w:rsid w:val="7AAF6D06"/>
    <w:rsid w:val="7AB45580"/>
    <w:rsid w:val="7AB4E4DC"/>
    <w:rsid w:val="7AB71B8A"/>
    <w:rsid w:val="7AB9F82B"/>
    <w:rsid w:val="7AC264BA"/>
    <w:rsid w:val="7AC363E0"/>
    <w:rsid w:val="7AC599B7"/>
    <w:rsid w:val="7AC9CCA5"/>
    <w:rsid w:val="7AD4ECCB"/>
    <w:rsid w:val="7AD6D41A"/>
    <w:rsid w:val="7AD85A60"/>
    <w:rsid w:val="7ADA256F"/>
    <w:rsid w:val="7ADAD8A4"/>
    <w:rsid w:val="7ADAF9B5"/>
    <w:rsid w:val="7ADCAC36"/>
    <w:rsid w:val="7ADE33C1"/>
    <w:rsid w:val="7AE4231F"/>
    <w:rsid w:val="7AE85DDF"/>
    <w:rsid w:val="7AE884E6"/>
    <w:rsid w:val="7AF182A9"/>
    <w:rsid w:val="7AF9F65B"/>
    <w:rsid w:val="7AFB240B"/>
    <w:rsid w:val="7AFC0901"/>
    <w:rsid w:val="7AFCF586"/>
    <w:rsid w:val="7AFDC98C"/>
    <w:rsid w:val="7AFDEB30"/>
    <w:rsid w:val="7B0073F5"/>
    <w:rsid w:val="7B008E3D"/>
    <w:rsid w:val="7B047C6D"/>
    <w:rsid w:val="7B071370"/>
    <w:rsid w:val="7B0B261B"/>
    <w:rsid w:val="7B0BFA62"/>
    <w:rsid w:val="7B0C8E9A"/>
    <w:rsid w:val="7B0CABF3"/>
    <w:rsid w:val="7B0F4D85"/>
    <w:rsid w:val="7B16C413"/>
    <w:rsid w:val="7B1A6248"/>
    <w:rsid w:val="7B1CE1B2"/>
    <w:rsid w:val="7B1EEBF1"/>
    <w:rsid w:val="7B2B0303"/>
    <w:rsid w:val="7B30BE9B"/>
    <w:rsid w:val="7B35D7E2"/>
    <w:rsid w:val="7B36C89D"/>
    <w:rsid w:val="7B39404F"/>
    <w:rsid w:val="7B4016BA"/>
    <w:rsid w:val="7B44BDA0"/>
    <w:rsid w:val="7B47DFD9"/>
    <w:rsid w:val="7B4A3D93"/>
    <w:rsid w:val="7B4B06E8"/>
    <w:rsid w:val="7B4C2A70"/>
    <w:rsid w:val="7B4D973D"/>
    <w:rsid w:val="7B4D9D98"/>
    <w:rsid w:val="7B506B86"/>
    <w:rsid w:val="7B55186D"/>
    <w:rsid w:val="7B580221"/>
    <w:rsid w:val="7B5F66B8"/>
    <w:rsid w:val="7B625008"/>
    <w:rsid w:val="7B62E41E"/>
    <w:rsid w:val="7B6F906A"/>
    <w:rsid w:val="7B74A5A4"/>
    <w:rsid w:val="7B758973"/>
    <w:rsid w:val="7B7BD571"/>
    <w:rsid w:val="7B819359"/>
    <w:rsid w:val="7B820BF9"/>
    <w:rsid w:val="7B84BDFF"/>
    <w:rsid w:val="7B8605C0"/>
    <w:rsid w:val="7B894294"/>
    <w:rsid w:val="7B8A1A85"/>
    <w:rsid w:val="7B8A2425"/>
    <w:rsid w:val="7B8FC233"/>
    <w:rsid w:val="7B90C594"/>
    <w:rsid w:val="7B920601"/>
    <w:rsid w:val="7B94AF0C"/>
    <w:rsid w:val="7B95FC4B"/>
    <w:rsid w:val="7B97859D"/>
    <w:rsid w:val="7B9B16CE"/>
    <w:rsid w:val="7BAE72E5"/>
    <w:rsid w:val="7BB1E60E"/>
    <w:rsid w:val="7BB54789"/>
    <w:rsid w:val="7BB63796"/>
    <w:rsid w:val="7BB993F3"/>
    <w:rsid w:val="7BBBCD3F"/>
    <w:rsid w:val="7BBEFAED"/>
    <w:rsid w:val="7BC02216"/>
    <w:rsid w:val="7BC33464"/>
    <w:rsid w:val="7BCA4D33"/>
    <w:rsid w:val="7BCD90F2"/>
    <w:rsid w:val="7BCFF5D3"/>
    <w:rsid w:val="7BD0C2F2"/>
    <w:rsid w:val="7BD18848"/>
    <w:rsid w:val="7BD18B6D"/>
    <w:rsid w:val="7BD8C5CD"/>
    <w:rsid w:val="7BDBA818"/>
    <w:rsid w:val="7BDBDDF4"/>
    <w:rsid w:val="7BDD219F"/>
    <w:rsid w:val="7BE01B90"/>
    <w:rsid w:val="7BE4173B"/>
    <w:rsid w:val="7BE7DE6E"/>
    <w:rsid w:val="7BEB106C"/>
    <w:rsid w:val="7BEE1913"/>
    <w:rsid w:val="7BF02306"/>
    <w:rsid w:val="7BF055E0"/>
    <w:rsid w:val="7BF8D94F"/>
    <w:rsid w:val="7BFC9BCE"/>
    <w:rsid w:val="7C00CC9C"/>
    <w:rsid w:val="7C04E307"/>
    <w:rsid w:val="7C086FA3"/>
    <w:rsid w:val="7C0C79CC"/>
    <w:rsid w:val="7C0E26E6"/>
    <w:rsid w:val="7C0E504E"/>
    <w:rsid w:val="7C0FF531"/>
    <w:rsid w:val="7C136FA1"/>
    <w:rsid w:val="7C1803D4"/>
    <w:rsid w:val="7C1943C7"/>
    <w:rsid w:val="7C1AE175"/>
    <w:rsid w:val="7C1C87A2"/>
    <w:rsid w:val="7C1DEBDD"/>
    <w:rsid w:val="7C1F77BC"/>
    <w:rsid w:val="7C28EC16"/>
    <w:rsid w:val="7C323CCF"/>
    <w:rsid w:val="7C36E8F0"/>
    <w:rsid w:val="7C3A2627"/>
    <w:rsid w:val="7C3E1C9A"/>
    <w:rsid w:val="7C405B93"/>
    <w:rsid w:val="7C421E0E"/>
    <w:rsid w:val="7C48A5B9"/>
    <w:rsid w:val="7C498434"/>
    <w:rsid w:val="7C49B3F4"/>
    <w:rsid w:val="7C4A5347"/>
    <w:rsid w:val="7C4AB511"/>
    <w:rsid w:val="7C4C89A3"/>
    <w:rsid w:val="7C534B88"/>
    <w:rsid w:val="7C53771C"/>
    <w:rsid w:val="7C544052"/>
    <w:rsid w:val="7C556EC0"/>
    <w:rsid w:val="7C57418A"/>
    <w:rsid w:val="7C5857FE"/>
    <w:rsid w:val="7C59BCC5"/>
    <w:rsid w:val="7C5B0228"/>
    <w:rsid w:val="7C5F4EC8"/>
    <w:rsid w:val="7C605436"/>
    <w:rsid w:val="7C60A9A3"/>
    <w:rsid w:val="7C6199D4"/>
    <w:rsid w:val="7C6405AE"/>
    <w:rsid w:val="7C657492"/>
    <w:rsid w:val="7C66D1D4"/>
    <w:rsid w:val="7C672E63"/>
    <w:rsid w:val="7C684FD4"/>
    <w:rsid w:val="7C696E8E"/>
    <w:rsid w:val="7C6B51F6"/>
    <w:rsid w:val="7C744AA7"/>
    <w:rsid w:val="7C7A9714"/>
    <w:rsid w:val="7C7AF89D"/>
    <w:rsid w:val="7C7DFF92"/>
    <w:rsid w:val="7C8170A6"/>
    <w:rsid w:val="7C82849A"/>
    <w:rsid w:val="7C86D206"/>
    <w:rsid w:val="7C88D488"/>
    <w:rsid w:val="7C942308"/>
    <w:rsid w:val="7C954918"/>
    <w:rsid w:val="7C971025"/>
    <w:rsid w:val="7C97454B"/>
    <w:rsid w:val="7C9DCDEF"/>
    <w:rsid w:val="7C9DEE1E"/>
    <w:rsid w:val="7C9F051C"/>
    <w:rsid w:val="7CA3A627"/>
    <w:rsid w:val="7CA639F0"/>
    <w:rsid w:val="7CA8F280"/>
    <w:rsid w:val="7CAB937B"/>
    <w:rsid w:val="7CAD15B1"/>
    <w:rsid w:val="7CB0DB23"/>
    <w:rsid w:val="7CB1278F"/>
    <w:rsid w:val="7CB174D3"/>
    <w:rsid w:val="7CB2F27B"/>
    <w:rsid w:val="7CB371CC"/>
    <w:rsid w:val="7CC29E40"/>
    <w:rsid w:val="7CC4A2BF"/>
    <w:rsid w:val="7CC4F66E"/>
    <w:rsid w:val="7CC7764A"/>
    <w:rsid w:val="7CC855C0"/>
    <w:rsid w:val="7CCC9420"/>
    <w:rsid w:val="7CDCAE66"/>
    <w:rsid w:val="7CDCD111"/>
    <w:rsid w:val="7CDDB1A2"/>
    <w:rsid w:val="7CDFB2CC"/>
    <w:rsid w:val="7CE70E26"/>
    <w:rsid w:val="7CED1E1A"/>
    <w:rsid w:val="7CF693A2"/>
    <w:rsid w:val="7CF89B6A"/>
    <w:rsid w:val="7CFA8EDD"/>
    <w:rsid w:val="7CFAC177"/>
    <w:rsid w:val="7CFB6D86"/>
    <w:rsid w:val="7CFBBF39"/>
    <w:rsid w:val="7CFD8ED4"/>
    <w:rsid w:val="7CFE149A"/>
    <w:rsid w:val="7D025E90"/>
    <w:rsid w:val="7D07A3E0"/>
    <w:rsid w:val="7D0934EA"/>
    <w:rsid w:val="7D0B7982"/>
    <w:rsid w:val="7D0F699F"/>
    <w:rsid w:val="7D135BED"/>
    <w:rsid w:val="7D1618E4"/>
    <w:rsid w:val="7D194605"/>
    <w:rsid w:val="7D1AB29A"/>
    <w:rsid w:val="7D1DEF1F"/>
    <w:rsid w:val="7D2040FE"/>
    <w:rsid w:val="7D20BBB4"/>
    <w:rsid w:val="7D25ED9C"/>
    <w:rsid w:val="7D2A310A"/>
    <w:rsid w:val="7D2CA1C3"/>
    <w:rsid w:val="7D30451A"/>
    <w:rsid w:val="7D398AD4"/>
    <w:rsid w:val="7D3E864A"/>
    <w:rsid w:val="7D3EA66A"/>
    <w:rsid w:val="7D45FC3B"/>
    <w:rsid w:val="7D461469"/>
    <w:rsid w:val="7D47BE79"/>
    <w:rsid w:val="7D47F897"/>
    <w:rsid w:val="7D49ECBF"/>
    <w:rsid w:val="7D4B9D94"/>
    <w:rsid w:val="7D4D82CE"/>
    <w:rsid w:val="7D526087"/>
    <w:rsid w:val="7D543193"/>
    <w:rsid w:val="7D5541FF"/>
    <w:rsid w:val="7D5591BF"/>
    <w:rsid w:val="7D58B293"/>
    <w:rsid w:val="7D5972DB"/>
    <w:rsid w:val="7D5A535B"/>
    <w:rsid w:val="7D5AFF95"/>
    <w:rsid w:val="7D5BF277"/>
    <w:rsid w:val="7D5F103E"/>
    <w:rsid w:val="7D68B299"/>
    <w:rsid w:val="7D713EE9"/>
    <w:rsid w:val="7D730B1B"/>
    <w:rsid w:val="7D79A900"/>
    <w:rsid w:val="7D7D4721"/>
    <w:rsid w:val="7D7D490C"/>
    <w:rsid w:val="7D847478"/>
    <w:rsid w:val="7D84AB46"/>
    <w:rsid w:val="7D888258"/>
    <w:rsid w:val="7D8C3945"/>
    <w:rsid w:val="7D8E653E"/>
    <w:rsid w:val="7D9038B2"/>
    <w:rsid w:val="7D92F326"/>
    <w:rsid w:val="7D9AD8B2"/>
    <w:rsid w:val="7DA0742A"/>
    <w:rsid w:val="7DA2CFD9"/>
    <w:rsid w:val="7DA3447E"/>
    <w:rsid w:val="7DAC9187"/>
    <w:rsid w:val="7DB0E48B"/>
    <w:rsid w:val="7DB729F7"/>
    <w:rsid w:val="7DBECE89"/>
    <w:rsid w:val="7DC71CA6"/>
    <w:rsid w:val="7DCBD096"/>
    <w:rsid w:val="7DCC4CEA"/>
    <w:rsid w:val="7DD15E51"/>
    <w:rsid w:val="7DD37CA2"/>
    <w:rsid w:val="7DD8625D"/>
    <w:rsid w:val="7DD9A373"/>
    <w:rsid w:val="7DDDADE8"/>
    <w:rsid w:val="7DE29769"/>
    <w:rsid w:val="7DE708A0"/>
    <w:rsid w:val="7DEAF37D"/>
    <w:rsid w:val="7DECF1C4"/>
    <w:rsid w:val="7DED00FF"/>
    <w:rsid w:val="7DEFF56F"/>
    <w:rsid w:val="7DF1899D"/>
    <w:rsid w:val="7DF1B36D"/>
    <w:rsid w:val="7DF326B6"/>
    <w:rsid w:val="7DF40551"/>
    <w:rsid w:val="7DF63E7B"/>
    <w:rsid w:val="7DF87031"/>
    <w:rsid w:val="7E01B2A8"/>
    <w:rsid w:val="7E0202EB"/>
    <w:rsid w:val="7E08C25E"/>
    <w:rsid w:val="7E09B98D"/>
    <w:rsid w:val="7E0C1C14"/>
    <w:rsid w:val="7E11CC9B"/>
    <w:rsid w:val="7E13D18C"/>
    <w:rsid w:val="7E13EC2E"/>
    <w:rsid w:val="7E197D0B"/>
    <w:rsid w:val="7E212593"/>
    <w:rsid w:val="7E232608"/>
    <w:rsid w:val="7E233900"/>
    <w:rsid w:val="7E24F56C"/>
    <w:rsid w:val="7E3000A6"/>
    <w:rsid w:val="7E31F172"/>
    <w:rsid w:val="7E3268BB"/>
    <w:rsid w:val="7E33FEEC"/>
    <w:rsid w:val="7E3413C6"/>
    <w:rsid w:val="7E359DFA"/>
    <w:rsid w:val="7E35CB82"/>
    <w:rsid w:val="7E362D90"/>
    <w:rsid w:val="7E3A7DC9"/>
    <w:rsid w:val="7E3BEE5B"/>
    <w:rsid w:val="7E3E84E8"/>
    <w:rsid w:val="7E451685"/>
    <w:rsid w:val="7E498BD6"/>
    <w:rsid w:val="7E4C930F"/>
    <w:rsid w:val="7E540221"/>
    <w:rsid w:val="7E5A0771"/>
    <w:rsid w:val="7E62E2F7"/>
    <w:rsid w:val="7E6A26B1"/>
    <w:rsid w:val="7E6D762B"/>
    <w:rsid w:val="7E6EE03E"/>
    <w:rsid w:val="7E7B3066"/>
    <w:rsid w:val="7E7C8AA2"/>
    <w:rsid w:val="7E7F0A92"/>
    <w:rsid w:val="7E809A5F"/>
    <w:rsid w:val="7E854ABA"/>
    <w:rsid w:val="7E880C48"/>
    <w:rsid w:val="7E8D8C15"/>
    <w:rsid w:val="7E8EBB17"/>
    <w:rsid w:val="7E9371D6"/>
    <w:rsid w:val="7E93F5E5"/>
    <w:rsid w:val="7E9465CD"/>
    <w:rsid w:val="7E9F5BD8"/>
    <w:rsid w:val="7EA5559A"/>
    <w:rsid w:val="7EA5FE62"/>
    <w:rsid w:val="7EAB2E16"/>
    <w:rsid w:val="7EAD6529"/>
    <w:rsid w:val="7EAD89F9"/>
    <w:rsid w:val="7EB88905"/>
    <w:rsid w:val="7EBD5123"/>
    <w:rsid w:val="7EBF4B2C"/>
    <w:rsid w:val="7EC03266"/>
    <w:rsid w:val="7EC1E6A6"/>
    <w:rsid w:val="7EC87E4E"/>
    <w:rsid w:val="7EC8D44D"/>
    <w:rsid w:val="7ECC0505"/>
    <w:rsid w:val="7ECDF895"/>
    <w:rsid w:val="7ECEC14C"/>
    <w:rsid w:val="7ED0C9BD"/>
    <w:rsid w:val="7ED29056"/>
    <w:rsid w:val="7ED66D83"/>
    <w:rsid w:val="7ED97F88"/>
    <w:rsid w:val="7ED9B418"/>
    <w:rsid w:val="7EDD4147"/>
    <w:rsid w:val="7EE4A4F3"/>
    <w:rsid w:val="7EE8D7F0"/>
    <w:rsid w:val="7EE8F6BB"/>
    <w:rsid w:val="7EEB4033"/>
    <w:rsid w:val="7EECD88D"/>
    <w:rsid w:val="7EF11981"/>
    <w:rsid w:val="7EF1B4A7"/>
    <w:rsid w:val="7EF26931"/>
    <w:rsid w:val="7EF36E49"/>
    <w:rsid w:val="7EF50D8A"/>
    <w:rsid w:val="7EFCF2E4"/>
    <w:rsid w:val="7EFDBD9F"/>
    <w:rsid w:val="7EFDF39B"/>
    <w:rsid w:val="7F043D78"/>
    <w:rsid w:val="7F06380F"/>
    <w:rsid w:val="7F095877"/>
    <w:rsid w:val="7F0A0656"/>
    <w:rsid w:val="7F1208F4"/>
    <w:rsid w:val="7F157968"/>
    <w:rsid w:val="7F16B305"/>
    <w:rsid w:val="7F2556DB"/>
    <w:rsid w:val="7F25B35A"/>
    <w:rsid w:val="7F265270"/>
    <w:rsid w:val="7F268C71"/>
    <w:rsid w:val="7F2698CD"/>
    <w:rsid w:val="7F28A19B"/>
    <w:rsid w:val="7F291176"/>
    <w:rsid w:val="7F2D5C27"/>
    <w:rsid w:val="7F328CB3"/>
    <w:rsid w:val="7F3380AB"/>
    <w:rsid w:val="7F3A5EBF"/>
    <w:rsid w:val="7F3BD2B3"/>
    <w:rsid w:val="7F3C15C6"/>
    <w:rsid w:val="7F4311A4"/>
    <w:rsid w:val="7F472FED"/>
    <w:rsid w:val="7F4B25F8"/>
    <w:rsid w:val="7F4B5E94"/>
    <w:rsid w:val="7F4DC8FB"/>
    <w:rsid w:val="7F52723A"/>
    <w:rsid w:val="7F52F695"/>
    <w:rsid w:val="7F5988AB"/>
    <w:rsid w:val="7F5AF0FB"/>
    <w:rsid w:val="7F5B5ADF"/>
    <w:rsid w:val="7F5EBDAA"/>
    <w:rsid w:val="7F60547A"/>
    <w:rsid w:val="7F64BE58"/>
    <w:rsid w:val="7F667A19"/>
    <w:rsid w:val="7F66BB77"/>
    <w:rsid w:val="7F6936A9"/>
    <w:rsid w:val="7F6B490B"/>
    <w:rsid w:val="7F6D0F24"/>
    <w:rsid w:val="7F6FECD9"/>
    <w:rsid w:val="7F73B0FF"/>
    <w:rsid w:val="7F74A073"/>
    <w:rsid w:val="7F8184F0"/>
    <w:rsid w:val="7F82A3B6"/>
    <w:rsid w:val="7F84DAD2"/>
    <w:rsid w:val="7F853138"/>
    <w:rsid w:val="7F86A7E9"/>
    <w:rsid w:val="7F86ECAE"/>
    <w:rsid w:val="7F88A4E0"/>
    <w:rsid w:val="7F8ACB36"/>
    <w:rsid w:val="7F8C67BF"/>
    <w:rsid w:val="7F8CD2EB"/>
    <w:rsid w:val="7F904725"/>
    <w:rsid w:val="7F928565"/>
    <w:rsid w:val="7F9510FE"/>
    <w:rsid w:val="7F961796"/>
    <w:rsid w:val="7F98292F"/>
    <w:rsid w:val="7F9A319A"/>
    <w:rsid w:val="7F9EF907"/>
    <w:rsid w:val="7FA17A55"/>
    <w:rsid w:val="7FAE9ADA"/>
    <w:rsid w:val="7FB65016"/>
    <w:rsid w:val="7FB786AC"/>
    <w:rsid w:val="7FB9580B"/>
    <w:rsid w:val="7FB9D274"/>
    <w:rsid w:val="7FBEA37F"/>
    <w:rsid w:val="7FBF83B0"/>
    <w:rsid w:val="7FC0BC52"/>
    <w:rsid w:val="7FC15735"/>
    <w:rsid w:val="7FC83B4E"/>
    <w:rsid w:val="7FCC5EF7"/>
    <w:rsid w:val="7FCF52BF"/>
    <w:rsid w:val="7FD01E14"/>
    <w:rsid w:val="7FD12871"/>
    <w:rsid w:val="7FDE62F1"/>
    <w:rsid w:val="7FE27FED"/>
    <w:rsid w:val="7FE72E9B"/>
    <w:rsid w:val="7FE8C8AB"/>
    <w:rsid w:val="7FEC452E"/>
    <w:rsid w:val="7FF0FF00"/>
    <w:rsid w:val="7FF89302"/>
    <w:rsid w:val="7FF947C3"/>
    <w:rsid w:val="7FFBA84A"/>
    <w:rsid w:val="7FFE6B4E"/>
    <w:rsid w:val="7FFFAE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62F5"/>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28"/>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Nierozpoznanawzmianka2">
    <w:name w:val="Nierozpoznana wzmianka2"/>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30"/>
      </w:numPr>
    </w:pPr>
  </w:style>
  <w:style w:type="paragraph" w:customStyle="1" w:styleId="Nagwek21">
    <w:name w:val="Nagłówek 21"/>
    <w:basedOn w:val="Normalny1"/>
    <w:rsid w:val="00282655"/>
    <w:pPr>
      <w:numPr>
        <w:ilvl w:val="1"/>
        <w:numId w:val="30"/>
      </w:numPr>
      <w:outlineLvl w:val="1"/>
    </w:pPr>
    <w:rPr>
      <w:b/>
      <w:bCs/>
      <w:caps/>
      <w:color w:val="C00000"/>
      <w:szCs w:val="28"/>
    </w:rPr>
  </w:style>
  <w:style w:type="paragraph" w:customStyle="1" w:styleId="Nagwek31">
    <w:name w:val="Nagłówek 31"/>
    <w:basedOn w:val="Normalny1"/>
    <w:next w:val="Normalny1"/>
    <w:rsid w:val="00282655"/>
    <w:pPr>
      <w:numPr>
        <w:ilvl w:val="2"/>
        <w:numId w:val="30"/>
      </w:numPr>
      <w:spacing w:before="40"/>
      <w:outlineLvl w:val="2"/>
    </w:pPr>
  </w:style>
  <w:style w:type="paragraph" w:customStyle="1" w:styleId="Nagwek41">
    <w:name w:val="Nagłówek 41"/>
    <w:basedOn w:val="Normalny1"/>
    <w:next w:val="Normalny1"/>
    <w:rsid w:val="00282655"/>
    <w:pPr>
      <w:keepNext/>
      <w:keepLines/>
      <w:numPr>
        <w:ilvl w:val="3"/>
        <w:numId w:val="30"/>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30"/>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30"/>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30"/>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30"/>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30"/>
      </w:numPr>
      <w:spacing w:before="40"/>
      <w:ind w:hanging="180"/>
      <w:outlineLvl w:val="8"/>
    </w:pPr>
    <w:rPr>
      <w:i/>
      <w:iCs/>
      <w:color w:val="272727"/>
      <w:sz w:val="21"/>
      <w:szCs w:val="21"/>
    </w:rPr>
  </w:style>
  <w:style w:type="character" w:customStyle="1" w:styleId="Domylnaczcionkaakapitu10000000">
    <w:name w:val="Domyślna czcionka akapitu10000000"/>
    <w:rsid w:val="00282655"/>
  </w:style>
  <w:style w:type="character" w:styleId="Tekstzastpczy">
    <w:name w:val="Placeholder Text"/>
    <w:basedOn w:val="Domylnaczcionkaakapitu"/>
    <w:uiPriority w:val="99"/>
    <w:semiHidden/>
    <w:rsid w:val="004C1673"/>
    <w:rPr>
      <w:color w:val="808080"/>
    </w:rPr>
  </w:style>
  <w:style w:type="paragraph" w:styleId="Tekstprzypisukocowego">
    <w:name w:val="endnote text"/>
    <w:basedOn w:val="Normalny"/>
    <w:link w:val="TekstprzypisukocowegoZnak"/>
    <w:uiPriority w:val="99"/>
    <w:semiHidden/>
    <w:unhideWhenUsed/>
    <w:rsid w:val="00A20F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0F0A"/>
    <w:rPr>
      <w:sz w:val="20"/>
      <w:szCs w:val="20"/>
      <w:lang w:val="pl-PL"/>
    </w:rPr>
  </w:style>
  <w:style w:type="character" w:styleId="Odwoanieprzypisukocowego">
    <w:name w:val="endnote reference"/>
    <w:basedOn w:val="Domylnaczcionkaakapitu"/>
    <w:uiPriority w:val="99"/>
    <w:semiHidden/>
    <w:unhideWhenUsed/>
    <w:rsid w:val="00A20F0A"/>
    <w:rPr>
      <w:vertAlign w:val="superscript"/>
    </w:rPr>
  </w:style>
  <w:style w:type="paragraph" w:styleId="Tekstpodstawowy">
    <w:name w:val="Body Text"/>
    <w:basedOn w:val="Normalny"/>
    <w:link w:val="TekstpodstawowyZnak"/>
    <w:uiPriority w:val="99"/>
    <w:unhideWhenUsed/>
    <w:rsid w:val="00A20F0A"/>
    <w:pPr>
      <w:spacing w:after="120"/>
    </w:pPr>
  </w:style>
  <w:style w:type="character" w:customStyle="1" w:styleId="TekstpodstawowyZnak">
    <w:name w:val="Tekst podstawowy Znak"/>
    <w:basedOn w:val="Domylnaczcionkaakapitu"/>
    <w:link w:val="Tekstpodstawowy"/>
    <w:uiPriority w:val="99"/>
    <w:rsid w:val="00A20F0A"/>
    <w:rPr>
      <w:lang w:val="pl-PL"/>
    </w:rPr>
  </w:style>
  <w:style w:type="character" w:customStyle="1" w:styleId="normaltextrun">
    <w:name w:val="normaltextrun"/>
    <w:basedOn w:val="Domylnaczcionkaakapitu"/>
    <w:rsid w:val="7A812F7D"/>
  </w:style>
  <w:style w:type="character" w:customStyle="1" w:styleId="eop">
    <w:name w:val="eop"/>
    <w:basedOn w:val="Domylnaczcionkaakapitu"/>
    <w:rsid w:val="7A812F7D"/>
  </w:style>
  <w:style w:type="paragraph" w:customStyle="1" w:styleId="paragraph">
    <w:name w:val="paragraph"/>
    <w:basedOn w:val="Normalny"/>
    <w:rsid w:val="15020E67"/>
    <w:pPr>
      <w:spacing w:beforeAutospacing="1" w:afterAutospacing="1"/>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15020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231157184">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27704416">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AEF78-2A3F-48B8-BCD6-C82CBCE7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10906</Words>
  <Characters>65438</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2021-06-29T10:18:00Z</dcterms:created>
  <dcterms:modified xsi:type="dcterms:W3CDTF">2021-06-29T10:18:00Z</dcterms:modified>
</cp:coreProperties>
</file>